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0D338" w14:textId="5F812ED6" w:rsidR="009147A7" w:rsidRPr="00874322" w:rsidRDefault="00212DD8" w:rsidP="009147A7">
      <w:pPr>
        <w:jc w:val="right"/>
        <w:rPr>
          <w:szCs w:val="24"/>
        </w:rPr>
      </w:pPr>
      <w:r>
        <w:rPr>
          <w:szCs w:val="24"/>
        </w:rPr>
        <w:t>0</w:t>
      </w:r>
      <w:r w:rsidR="00216D78">
        <w:rPr>
          <w:szCs w:val="24"/>
        </w:rPr>
        <w:t>8</w:t>
      </w:r>
      <w:r>
        <w:rPr>
          <w:szCs w:val="24"/>
        </w:rPr>
        <w:t>.08</w:t>
      </w:r>
      <w:r w:rsidR="009147A7" w:rsidRPr="00874322">
        <w:rPr>
          <w:szCs w:val="24"/>
        </w:rPr>
        <w:t>.202</w:t>
      </w:r>
      <w:r w:rsidR="009147A7">
        <w:rPr>
          <w:szCs w:val="24"/>
        </w:rPr>
        <w:t>5</w:t>
      </w:r>
    </w:p>
    <w:p w14:paraId="63D4174F" w14:textId="77777777" w:rsidR="009147A7" w:rsidRPr="009C62B1" w:rsidRDefault="009147A7" w:rsidP="009147A7">
      <w:pPr>
        <w:spacing w:before="240" w:after="240"/>
        <w:rPr>
          <w:b/>
          <w:sz w:val="32"/>
          <w:szCs w:val="32"/>
        </w:rPr>
      </w:pPr>
    </w:p>
    <w:p w14:paraId="5A8F173A" w14:textId="77777777" w:rsidR="009147A7" w:rsidRPr="009C62B1" w:rsidRDefault="009147A7" w:rsidP="009147A7">
      <w:pPr>
        <w:jc w:val="center"/>
        <w:rPr>
          <w:b/>
          <w:sz w:val="32"/>
        </w:rPr>
      </w:pPr>
      <w:r w:rsidRPr="00105FAE">
        <w:rPr>
          <w:b/>
          <w:sz w:val="32"/>
          <w:szCs w:val="32"/>
        </w:rPr>
        <w:t>Elektrituruseaduse</w:t>
      </w:r>
      <w:r>
        <w:rPr>
          <w:b/>
          <w:sz w:val="32"/>
          <w:szCs w:val="32"/>
        </w:rPr>
        <w:t xml:space="preserve"> ja teiste seaduste</w:t>
      </w:r>
      <w:r w:rsidRPr="00105FAE">
        <w:rPr>
          <w:b/>
          <w:sz w:val="32"/>
          <w:szCs w:val="32"/>
        </w:rPr>
        <w:t xml:space="preserve"> </w:t>
      </w:r>
      <w:r w:rsidRPr="009C62B1">
        <w:rPr>
          <w:b/>
          <w:sz w:val="32"/>
          <w:szCs w:val="32"/>
        </w:rPr>
        <w:t>muutmise seaduse</w:t>
      </w:r>
      <w:r>
        <w:rPr>
          <w:b/>
          <w:sz w:val="32"/>
          <w:szCs w:val="32"/>
        </w:rPr>
        <w:t xml:space="preserve"> eelnõu</w:t>
      </w:r>
      <w:r w:rsidRPr="009C62B1">
        <w:rPr>
          <w:b/>
          <w:sz w:val="32"/>
        </w:rPr>
        <w:t xml:space="preserve"> seletuskiri</w:t>
      </w:r>
    </w:p>
    <w:p w14:paraId="3E7AEAA1" w14:textId="77777777" w:rsidR="009147A7" w:rsidRPr="009C62B1" w:rsidRDefault="009147A7" w:rsidP="009147A7">
      <w:pPr>
        <w:spacing w:before="240" w:after="240"/>
      </w:pPr>
    </w:p>
    <w:p w14:paraId="0C88052C" w14:textId="77777777" w:rsidR="009147A7" w:rsidRPr="00F57E3D" w:rsidRDefault="009147A7" w:rsidP="009147A7">
      <w:pPr>
        <w:pStyle w:val="Loendilik"/>
        <w:numPr>
          <w:ilvl w:val="0"/>
          <w:numId w:val="2"/>
        </w:numPr>
        <w:rPr>
          <w:b/>
        </w:rPr>
      </w:pPr>
      <w:r w:rsidRPr="00F57E3D">
        <w:rPr>
          <w:b/>
        </w:rPr>
        <w:t>Sissejuhatus</w:t>
      </w:r>
    </w:p>
    <w:p w14:paraId="593B24ED" w14:textId="77777777" w:rsidR="009147A7" w:rsidRDefault="009147A7" w:rsidP="009147A7">
      <w:pPr>
        <w:numPr>
          <w:ilvl w:val="1"/>
          <w:numId w:val="2"/>
        </w:numPr>
        <w:outlineLvl w:val="0"/>
        <w:rPr>
          <w:b/>
        </w:rPr>
      </w:pPr>
      <w:r w:rsidRPr="009C62B1">
        <w:rPr>
          <w:b/>
        </w:rPr>
        <w:t>Sisukokkuvõte</w:t>
      </w:r>
    </w:p>
    <w:p w14:paraId="4D047DED" w14:textId="77777777" w:rsidR="009147A7" w:rsidRPr="009C62B1" w:rsidRDefault="009147A7" w:rsidP="009147A7">
      <w:pPr>
        <w:outlineLvl w:val="0"/>
        <w:rPr>
          <w:b/>
        </w:rPr>
      </w:pPr>
    </w:p>
    <w:p w14:paraId="6D8C13D4" w14:textId="462F5B92" w:rsidR="005A6620" w:rsidRDefault="009147A7" w:rsidP="009147A7">
      <w:pPr>
        <w:widowControl w:val="0"/>
        <w:rPr>
          <w:rFonts w:eastAsia="SimSun" w:cs="Times New Roman"/>
          <w:bCs/>
          <w:szCs w:val="24"/>
          <w:lang w:eastAsia="zh-CN"/>
        </w:rPr>
      </w:pPr>
      <w:r>
        <w:rPr>
          <w:bCs/>
        </w:rPr>
        <w:t>E</w:t>
      </w:r>
      <w:r w:rsidRPr="009C62B1">
        <w:rPr>
          <w:bCs/>
        </w:rPr>
        <w:t xml:space="preserve">elnõuga võetakse Eesti õigusesse üle </w:t>
      </w:r>
      <w:r w:rsidRPr="00DC0B83">
        <w:rPr>
          <w:bCs/>
        </w:rPr>
        <w:t>Euroopa Parlamendi ja nõukogu direktiiv (EL) 2024/1711, millega muudetakse direktiive (EL) 2018/2001 ja (EL) 2019/944</w:t>
      </w:r>
      <w:r>
        <w:rPr>
          <w:bCs/>
        </w:rPr>
        <w:t xml:space="preserve"> seoses liidu elektrituru korrastamise parandamisega (</w:t>
      </w:r>
      <w:r w:rsidRPr="00E00B9D">
        <w:rPr>
          <w:bCs/>
          <w:i/>
          <w:iCs/>
        </w:rPr>
        <w:t>ELT L, 2024/1711, 26.6.2024, ELI: </w:t>
      </w:r>
      <w:hyperlink r:id="rId12" w:tgtFrame="_blank" w:tooltip="Annab juurdepääsu sellele dokumendile tema  ELI URI kaudu." w:history="1">
        <w:r w:rsidRPr="00E00B9D">
          <w:rPr>
            <w:rStyle w:val="Hperlink"/>
            <w:bCs/>
            <w:i/>
            <w:iCs/>
          </w:rPr>
          <w:t>http://data.europa.eu/eli/dir/2024/1711/oj</w:t>
        </w:r>
      </w:hyperlink>
      <w:r>
        <w:rPr>
          <w:bCs/>
          <w:i/>
          <w:iCs/>
        </w:rPr>
        <w:t>)</w:t>
      </w:r>
      <w:r>
        <w:rPr>
          <w:bCs/>
        </w:rPr>
        <w:t xml:space="preserve"> (edaspidi ka </w:t>
      </w:r>
      <w:r w:rsidRPr="0080235D">
        <w:rPr>
          <w:bCs/>
          <w:i/>
          <w:iCs/>
        </w:rPr>
        <w:t>direktiiv</w:t>
      </w:r>
      <w:r>
        <w:rPr>
          <w:bCs/>
        </w:rPr>
        <w:t>)</w:t>
      </w:r>
      <w:r w:rsidR="002E2CB6">
        <w:rPr>
          <w:bCs/>
        </w:rPr>
        <w:t xml:space="preserve"> ning </w:t>
      </w:r>
      <w:ins w:id="0" w:author="Katariina Kärsten - JUSTDIGI" w:date="2025-09-12T09:17:00Z" w16du:dateUtc="2025-09-12T06:17:00Z">
        <w:r w:rsidR="003265DB">
          <w:rPr>
            <w:bCs/>
          </w:rPr>
          <w:t>rakendatakse</w:t>
        </w:r>
        <w:commentRangeStart w:id="1"/>
        <w:r w:rsidR="00110E6E">
          <w:rPr>
            <w:bCs/>
          </w:rPr>
          <w:t xml:space="preserve"> </w:t>
        </w:r>
        <w:commentRangeEnd w:id="1"/>
        <w:r w:rsidR="003265DB">
          <w:rPr>
            <w:rStyle w:val="Kommentaariviide"/>
            <w:rFonts w:asciiTheme="minorHAnsi" w:hAnsiTheme="minorHAnsi"/>
          </w:rPr>
          <w:commentReference w:id="1"/>
        </w:r>
      </w:ins>
      <w:r w:rsidR="002E2CB6">
        <w:rPr>
          <w:bCs/>
        </w:rPr>
        <w:t>Euroopa Parlamendi ja nõukogu määrus</w:t>
      </w:r>
      <w:ins w:id="2" w:author="Katariina Kärsten - JUSTDIGI" w:date="2025-09-12T09:17:00Z" w16du:dateUtc="2025-09-12T06:17:00Z">
        <w:r w:rsidR="003265DB">
          <w:rPr>
            <w:bCs/>
          </w:rPr>
          <w:t>t</w:t>
        </w:r>
      </w:ins>
      <w:r w:rsidR="002E2CB6">
        <w:rPr>
          <w:bCs/>
        </w:rPr>
        <w:t xml:space="preserve"> </w:t>
      </w:r>
      <w:r w:rsidR="002E2CB6" w:rsidRPr="00625631">
        <w:rPr>
          <w:rFonts w:eastAsia="SimSun" w:cs="Times New Roman"/>
          <w:szCs w:val="24"/>
          <w:lang w:eastAsia="zh-CN"/>
        </w:rPr>
        <w:t>(EL) 2024/1106,</w:t>
      </w:r>
      <w:r w:rsidR="002E2CB6">
        <w:t xml:space="preserve"> </w:t>
      </w:r>
      <w:r w:rsidR="002E2CB6" w:rsidRPr="002E2CB6">
        <w:t>m</w:t>
      </w:r>
      <w:r w:rsidR="002E2CB6" w:rsidRPr="00625631">
        <w:rPr>
          <w:rFonts w:eastAsia="SimSun" w:cs="Times New Roman"/>
          <w:szCs w:val="24"/>
          <w:lang w:eastAsia="zh-CN"/>
        </w:rPr>
        <w:t>illega muudetakse määrusi (EL) nr 1227/2011 ja (EL) 2019/942, et parandada liidu kaitset turuga manipuleerimise eest energia hulgimüügiturul</w:t>
      </w:r>
      <w:r w:rsidR="005A6620">
        <w:t xml:space="preserve"> (ELT L, </w:t>
      </w:r>
      <w:r w:rsidR="005A6620" w:rsidRPr="005A6620">
        <w:rPr>
          <w:i/>
          <w:iCs/>
        </w:rPr>
        <w:t>2024/1106, 17.4.2024, ELI: </w:t>
      </w:r>
      <w:hyperlink r:id="rId17" w:tgtFrame="_blank" w:tooltip="Gives access to this document through its ELI URI." w:history="1">
        <w:r w:rsidR="005A6620" w:rsidRPr="005A6620">
          <w:rPr>
            <w:rStyle w:val="Hperlink"/>
            <w:i/>
            <w:iCs/>
          </w:rPr>
          <w:t>http://data.europa.eu/eli/reg/2024/1106/oj</w:t>
        </w:r>
      </w:hyperlink>
      <w:r w:rsidR="005A6620">
        <w:t xml:space="preserve">) (edaspidi ka </w:t>
      </w:r>
      <w:r w:rsidR="005A6620" w:rsidRPr="00625631">
        <w:rPr>
          <w:i/>
          <w:iCs/>
        </w:rPr>
        <w:t>määrus</w:t>
      </w:r>
      <w:r w:rsidR="005A6620">
        <w:t>)</w:t>
      </w:r>
      <w:r>
        <w:rPr>
          <w:bCs/>
        </w:rPr>
        <w:t xml:space="preserve">. </w:t>
      </w:r>
    </w:p>
    <w:p w14:paraId="0A568DD6" w14:textId="77777777" w:rsidR="005A6620" w:rsidRDefault="005A6620" w:rsidP="009147A7">
      <w:pPr>
        <w:widowControl w:val="0"/>
        <w:rPr>
          <w:rFonts w:eastAsia="SimSun" w:cs="Times New Roman"/>
          <w:bCs/>
          <w:szCs w:val="24"/>
          <w:lang w:eastAsia="zh-CN"/>
        </w:rPr>
      </w:pPr>
    </w:p>
    <w:p w14:paraId="08C915BC" w14:textId="1E5482C5" w:rsidR="009147A7" w:rsidRDefault="009147A7" w:rsidP="009147A7">
      <w:pPr>
        <w:widowControl w:val="0"/>
        <w:rPr>
          <w:rFonts w:cs="Times New Roman"/>
          <w:szCs w:val="24"/>
        </w:rPr>
      </w:pPr>
      <w:r>
        <w:rPr>
          <w:rFonts w:cs="Times New Roman"/>
          <w:szCs w:val="24"/>
        </w:rPr>
        <w:t>E</w:t>
      </w:r>
      <w:r w:rsidRPr="009C62B1">
        <w:rPr>
          <w:rFonts w:cs="Times New Roman"/>
          <w:szCs w:val="24"/>
        </w:rPr>
        <w:t>elnõu</w:t>
      </w:r>
      <w:r>
        <w:rPr>
          <w:rFonts w:cs="Times New Roman"/>
          <w:szCs w:val="24"/>
        </w:rPr>
        <w:t>kohase seadusega muudetakse elektrituruseadust, maagaasiseadust ja riigihangete seadust.</w:t>
      </w:r>
    </w:p>
    <w:p w14:paraId="25537EAD" w14:textId="77777777" w:rsidR="009147A7" w:rsidRDefault="009147A7" w:rsidP="009147A7">
      <w:pPr>
        <w:widowControl w:val="0"/>
        <w:rPr>
          <w:rFonts w:cs="Times New Roman"/>
          <w:szCs w:val="24"/>
        </w:rPr>
      </w:pPr>
    </w:p>
    <w:p w14:paraId="0F2F813A" w14:textId="591C1E7D" w:rsidR="009147A7" w:rsidRDefault="00951F2E" w:rsidP="009147A7">
      <w:pPr>
        <w:widowControl w:val="0"/>
        <w:rPr>
          <w:rFonts w:cs="Times New Roman"/>
          <w:szCs w:val="24"/>
        </w:rPr>
      </w:pPr>
      <w:r>
        <w:rPr>
          <w:rFonts w:cs="Times New Roman"/>
          <w:szCs w:val="24"/>
        </w:rPr>
        <w:t>E</w:t>
      </w:r>
      <w:r w:rsidR="009147A7" w:rsidRPr="009C62B1">
        <w:rPr>
          <w:rFonts w:cs="Times New Roman"/>
          <w:szCs w:val="24"/>
        </w:rPr>
        <w:t>lektrituruseaduse</w:t>
      </w:r>
      <w:r w:rsidR="009147A7">
        <w:rPr>
          <w:rFonts w:cs="Times New Roman"/>
          <w:szCs w:val="24"/>
        </w:rPr>
        <w:t>sse</w:t>
      </w:r>
      <w:r>
        <w:rPr>
          <w:rFonts w:cs="Times New Roman"/>
          <w:szCs w:val="24"/>
        </w:rPr>
        <w:t xml:space="preserve"> lisatakse</w:t>
      </w:r>
      <w:r w:rsidR="009147A7">
        <w:rPr>
          <w:rFonts w:cs="Times New Roman"/>
          <w:szCs w:val="24"/>
        </w:rPr>
        <w:t>:</w:t>
      </w:r>
    </w:p>
    <w:p w14:paraId="2C7D4166" w14:textId="77777777" w:rsidR="009147A7" w:rsidRDefault="009147A7" w:rsidP="009147A7">
      <w:pPr>
        <w:pStyle w:val="Loendilik"/>
        <w:widowControl w:val="0"/>
        <w:numPr>
          <w:ilvl w:val="0"/>
          <w:numId w:val="16"/>
        </w:numPr>
        <w:rPr>
          <w:rFonts w:cs="Times New Roman"/>
        </w:rPr>
      </w:pPr>
      <w:r>
        <w:rPr>
          <w:rFonts w:cs="Times New Roman"/>
        </w:rPr>
        <w:t>paindliku elektrivõrguga</w:t>
      </w:r>
      <w:r w:rsidRPr="00F57367">
        <w:rPr>
          <w:rFonts w:cs="Times New Roman"/>
        </w:rPr>
        <w:t xml:space="preserve"> liitumise võimalus piirkondades, kus võrgu</w:t>
      </w:r>
      <w:r>
        <w:rPr>
          <w:rFonts w:cs="Times New Roman"/>
        </w:rPr>
        <w:t xml:space="preserve"> </w:t>
      </w:r>
      <w:r w:rsidRPr="00F57367">
        <w:rPr>
          <w:rFonts w:cs="Times New Roman"/>
        </w:rPr>
        <w:t>võimsus uute ühenduste jaoks on piiratud</w:t>
      </w:r>
      <w:r>
        <w:rPr>
          <w:rFonts w:cs="Times New Roman"/>
        </w:rPr>
        <w:t>;</w:t>
      </w:r>
    </w:p>
    <w:p w14:paraId="5C42A9CA" w14:textId="77777777" w:rsidR="009147A7" w:rsidRDefault="009147A7" w:rsidP="009147A7">
      <w:pPr>
        <w:pStyle w:val="Loendilik"/>
        <w:widowControl w:val="0"/>
        <w:numPr>
          <w:ilvl w:val="0"/>
          <w:numId w:val="16"/>
        </w:numPr>
        <w:rPr>
          <w:rFonts w:cs="Times New Roman"/>
        </w:rPr>
      </w:pPr>
      <w:r w:rsidRPr="00F57367">
        <w:rPr>
          <w:rFonts w:cs="Times New Roman"/>
        </w:rPr>
        <w:t xml:space="preserve">tarbijate elektrivõrgust </w:t>
      </w:r>
      <w:proofErr w:type="spellStart"/>
      <w:r w:rsidRPr="00F57367">
        <w:rPr>
          <w:rFonts w:cs="Times New Roman"/>
        </w:rPr>
        <w:t>lahtiühendamise</w:t>
      </w:r>
      <w:proofErr w:type="spellEnd"/>
      <w:r w:rsidRPr="00F57367">
        <w:rPr>
          <w:rFonts w:cs="Times New Roman"/>
        </w:rPr>
        <w:t xml:space="preserve"> keeld kohtuvälise menetluse lahendamise ajal</w:t>
      </w:r>
      <w:r>
        <w:rPr>
          <w:rFonts w:cs="Times New Roman"/>
        </w:rPr>
        <w:t>;</w:t>
      </w:r>
    </w:p>
    <w:p w14:paraId="04788C05" w14:textId="21C4E941" w:rsidR="009147A7" w:rsidRDefault="009147A7" w:rsidP="009147A7">
      <w:pPr>
        <w:pStyle w:val="Loendilik"/>
        <w:widowControl w:val="0"/>
        <w:numPr>
          <w:ilvl w:val="0"/>
          <w:numId w:val="16"/>
        </w:numPr>
        <w:rPr>
          <w:rFonts w:cs="Times New Roman"/>
        </w:rPr>
      </w:pPr>
      <w:r w:rsidRPr="00F57367">
        <w:rPr>
          <w:rFonts w:cs="Times New Roman"/>
        </w:rPr>
        <w:t>avatud tarnijatele kohustus kasutada riskimaandusstrateegiaid</w:t>
      </w:r>
      <w:r w:rsidR="00357509">
        <w:rPr>
          <w:rFonts w:cs="Times New Roman"/>
        </w:rPr>
        <w:t xml:space="preserve"> </w:t>
      </w:r>
      <w:r w:rsidR="00357509" w:rsidRPr="00357509">
        <w:rPr>
          <w:rFonts w:cs="Times New Roman"/>
        </w:rPr>
        <w:t>fikseeritud hinnaga lepingute</w:t>
      </w:r>
      <w:r w:rsidR="00357509">
        <w:rPr>
          <w:rFonts w:cs="Times New Roman"/>
        </w:rPr>
        <w:t xml:space="preserve"> puhul</w:t>
      </w:r>
      <w:r>
        <w:rPr>
          <w:rFonts w:cs="Times New Roman"/>
        </w:rPr>
        <w:t>;</w:t>
      </w:r>
    </w:p>
    <w:p w14:paraId="1FA042EE" w14:textId="77777777" w:rsidR="009147A7" w:rsidRDefault="009147A7" w:rsidP="009147A7">
      <w:pPr>
        <w:pStyle w:val="Loendilik"/>
        <w:widowControl w:val="0"/>
        <w:numPr>
          <w:ilvl w:val="0"/>
          <w:numId w:val="16"/>
        </w:numPr>
        <w:rPr>
          <w:rFonts w:cs="Times New Roman"/>
        </w:rPr>
      </w:pPr>
      <w:r w:rsidRPr="00F57367">
        <w:rPr>
          <w:rFonts w:cs="Times New Roman"/>
        </w:rPr>
        <w:t>võrgutasude metoodikale esitatava</w:t>
      </w:r>
      <w:r>
        <w:rPr>
          <w:rFonts w:cs="Times New Roman"/>
        </w:rPr>
        <w:t>te</w:t>
      </w:r>
      <w:r w:rsidRPr="00F57367">
        <w:rPr>
          <w:rFonts w:cs="Times New Roman"/>
        </w:rPr>
        <w:t xml:space="preserve"> nõu</w:t>
      </w:r>
      <w:r>
        <w:rPr>
          <w:rFonts w:cs="Times New Roman"/>
        </w:rPr>
        <w:t>ete täpsustus</w:t>
      </w:r>
      <w:r w:rsidRPr="00F57367">
        <w:rPr>
          <w:rFonts w:cs="Times New Roman"/>
        </w:rPr>
        <w:t>, mis peab looma võrguettevõtjale stiimulid paindlikkusteenuste kasutuselevõtuks</w:t>
      </w:r>
      <w:r>
        <w:rPr>
          <w:rFonts w:cs="Times New Roman"/>
        </w:rPr>
        <w:t xml:space="preserve"> </w:t>
      </w:r>
    </w:p>
    <w:p w14:paraId="62347741" w14:textId="77777777" w:rsidR="009147A7" w:rsidRDefault="009147A7" w:rsidP="009147A7">
      <w:pPr>
        <w:pStyle w:val="Loendilik"/>
        <w:widowControl w:val="0"/>
        <w:numPr>
          <w:ilvl w:val="0"/>
          <w:numId w:val="16"/>
        </w:numPr>
        <w:rPr>
          <w:rFonts w:cs="Times New Roman"/>
        </w:rPr>
      </w:pPr>
      <w:r w:rsidRPr="00F57367">
        <w:rPr>
          <w:rFonts w:cs="Times New Roman"/>
        </w:rPr>
        <w:t>õiguslik alus selleks, et</w:t>
      </w:r>
      <w:r>
        <w:rPr>
          <w:rFonts w:cs="Times New Roman"/>
        </w:rPr>
        <w:t xml:space="preserve"> </w:t>
      </w:r>
      <w:r w:rsidRPr="00F57367">
        <w:rPr>
          <w:rFonts w:cs="Times New Roman"/>
        </w:rPr>
        <w:t>tarbijad, kes toodavad ja tarbivad taastuvenergiat samas hoones või kortermajas, saa</w:t>
      </w:r>
      <w:r>
        <w:rPr>
          <w:rFonts w:cs="Times New Roman"/>
        </w:rPr>
        <w:t>ksid</w:t>
      </w:r>
      <w:r w:rsidRPr="00F57367">
        <w:rPr>
          <w:rFonts w:cs="Times New Roman"/>
        </w:rPr>
        <w:t xml:space="preserve"> osaleda ühiselt toodetud taastuvenergia jagamises tarbijapaigaldise </w:t>
      </w:r>
      <w:r>
        <w:rPr>
          <w:rFonts w:cs="Times New Roman"/>
        </w:rPr>
        <w:t>piires;</w:t>
      </w:r>
    </w:p>
    <w:p w14:paraId="6108DEC0" w14:textId="034992C7" w:rsidR="005A6620" w:rsidRPr="00F57367" w:rsidRDefault="005A6620" w:rsidP="009147A7">
      <w:pPr>
        <w:pStyle w:val="Loendilik"/>
        <w:widowControl w:val="0"/>
        <w:numPr>
          <w:ilvl w:val="0"/>
          <w:numId w:val="16"/>
        </w:numPr>
        <w:rPr>
          <w:rFonts w:cs="Times New Roman"/>
        </w:rPr>
      </w:pPr>
      <w:r w:rsidRPr="00C144AC">
        <w:rPr>
          <w:bCs/>
        </w:rPr>
        <w:t xml:space="preserve">tootmissuunalise võimsuse mittekasutamise tasu </w:t>
      </w:r>
      <w:r>
        <w:rPr>
          <w:bCs/>
        </w:rPr>
        <w:t>vabastus</w:t>
      </w:r>
      <w:r w:rsidRPr="00C144AC">
        <w:rPr>
          <w:bCs/>
        </w:rPr>
        <w:t xml:space="preserve"> kuni 15 kW</w:t>
      </w:r>
      <w:r w:rsidRPr="005A6620">
        <w:rPr>
          <w:bCs/>
        </w:rPr>
        <w:t xml:space="preserve"> </w:t>
      </w:r>
      <w:r w:rsidRPr="00C144AC">
        <w:rPr>
          <w:bCs/>
        </w:rPr>
        <w:t>netovõimsusega tootmisseadmetele</w:t>
      </w:r>
      <w:r>
        <w:rPr>
          <w:bCs/>
        </w:rPr>
        <w:t>;</w:t>
      </w:r>
    </w:p>
    <w:p w14:paraId="11CFEDCE" w14:textId="77777777" w:rsidR="009147A7" w:rsidRDefault="009147A7" w:rsidP="009147A7">
      <w:pPr>
        <w:pStyle w:val="Loendilik"/>
        <w:numPr>
          <w:ilvl w:val="0"/>
          <w:numId w:val="16"/>
        </w:numPr>
      </w:pPr>
      <w:r w:rsidRPr="00F57367">
        <w:t>riigi julgeoleku</w:t>
      </w:r>
      <w:r>
        <w:t xml:space="preserve"> põhimõtted</w:t>
      </w:r>
      <w:r w:rsidRPr="00F57367">
        <w:t xml:space="preserve"> elektri</w:t>
      </w:r>
      <w:r>
        <w:t>paigaldistes</w:t>
      </w:r>
      <w:r w:rsidRPr="00F57367">
        <w:t xml:space="preserve"> kasutatav</w:t>
      </w:r>
      <w:r>
        <w:t>at</w:t>
      </w:r>
      <w:r w:rsidRPr="00F57367">
        <w:t xml:space="preserve"> riist- või tarkvara </w:t>
      </w:r>
      <w:r>
        <w:t>hankides;</w:t>
      </w:r>
    </w:p>
    <w:p w14:paraId="70E2AE9B" w14:textId="7FD312A6" w:rsidR="009147A7" w:rsidRDefault="009147A7" w:rsidP="009147A7">
      <w:pPr>
        <w:pStyle w:val="Loendilik"/>
        <w:numPr>
          <w:ilvl w:val="0"/>
          <w:numId w:val="16"/>
        </w:numPr>
      </w:pPr>
      <w:proofErr w:type="spellStart"/>
      <w:r>
        <w:t>üldteenuse</w:t>
      </w:r>
      <w:proofErr w:type="spellEnd"/>
      <w:r>
        <w:t xml:space="preserve"> hankimise regulatsiooni muudatus</w:t>
      </w:r>
      <w:r w:rsidR="002E2CB6">
        <w:t xml:space="preserve">, kus </w:t>
      </w:r>
      <w:r w:rsidR="002E2CB6" w:rsidRPr="00E64533">
        <w:t>riigihan</w:t>
      </w:r>
      <w:r w:rsidR="002E2CB6">
        <w:t>k</w:t>
      </w:r>
      <w:r w:rsidR="002E2CB6" w:rsidRPr="00E64533">
        <w:t>e korraldamise kohustus asenda</w:t>
      </w:r>
      <w:r w:rsidR="002E2CB6">
        <w:t>takse</w:t>
      </w:r>
      <w:r w:rsidR="002E2CB6" w:rsidRPr="00E64533">
        <w:t xml:space="preserve"> konkurssi korraldamise kohustusega</w:t>
      </w:r>
      <w:r>
        <w:t>;</w:t>
      </w:r>
    </w:p>
    <w:p w14:paraId="25115207" w14:textId="77777777" w:rsidR="009147A7" w:rsidRDefault="009147A7" w:rsidP="009147A7">
      <w:pPr>
        <w:pStyle w:val="Loendilik"/>
        <w:numPr>
          <w:ilvl w:val="0"/>
          <w:numId w:val="16"/>
        </w:numPr>
      </w:pPr>
      <w:r w:rsidRPr="00D1103D">
        <w:rPr>
          <w:rFonts w:cs="Times New Roman"/>
        </w:rPr>
        <w:t xml:space="preserve">Elektri ja gaasi </w:t>
      </w:r>
      <w:proofErr w:type="spellStart"/>
      <w:r w:rsidRPr="00D1103D">
        <w:rPr>
          <w:rFonts w:cs="Times New Roman"/>
        </w:rPr>
        <w:t>hulgituru</w:t>
      </w:r>
      <w:proofErr w:type="spellEnd"/>
      <w:r w:rsidRPr="00D1103D">
        <w:rPr>
          <w:rFonts w:cs="Times New Roman"/>
        </w:rPr>
        <w:t xml:space="preserve"> manipuleerimise eest kaitsmise määrusega (EL) 2024/1106</w:t>
      </w:r>
      <w:r>
        <w:rPr>
          <w:rStyle w:val="Allmrkuseviide"/>
          <w:rFonts w:cs="Times New Roman"/>
        </w:rPr>
        <w:footnoteReference w:id="2"/>
      </w:r>
      <w:r w:rsidRPr="00D1103D">
        <w:rPr>
          <w:rFonts w:cs="Times New Roman"/>
        </w:rPr>
        <w:t xml:space="preserve"> (REMIT) sätestatud trahvimäärade uuendamine</w:t>
      </w:r>
      <w:r>
        <w:rPr>
          <w:rFonts w:cs="Times New Roman"/>
        </w:rPr>
        <w:t>.</w:t>
      </w:r>
    </w:p>
    <w:p w14:paraId="24849CD4" w14:textId="77777777" w:rsidR="009147A7" w:rsidRDefault="009147A7" w:rsidP="009147A7">
      <w:pPr>
        <w:pStyle w:val="Loendilik"/>
      </w:pPr>
    </w:p>
    <w:p w14:paraId="0E813308" w14:textId="77777777" w:rsidR="009147A7" w:rsidRPr="00180974" w:rsidRDefault="009147A7" w:rsidP="009147A7">
      <w:pPr>
        <w:spacing w:line="259" w:lineRule="auto"/>
        <w:rPr>
          <w:rFonts w:eastAsia="Aptos" w:cs="Arial"/>
          <w:kern w:val="2"/>
          <w:szCs w:val="24"/>
          <w14:ligatures w14:val="standardContextual"/>
        </w:rPr>
      </w:pPr>
      <w:r w:rsidRPr="00180974">
        <w:rPr>
          <w:rFonts w:eastAsia="Aptos" w:cs="Arial"/>
          <w:kern w:val="2"/>
          <w:szCs w:val="24"/>
          <w14:ligatures w14:val="standardContextual"/>
        </w:rPr>
        <w:t xml:space="preserve">Trahvimäärade tõstmine tuleneb </w:t>
      </w:r>
      <w:commentRangeStart w:id="3"/>
      <w:r w:rsidRPr="00180974">
        <w:rPr>
          <w:rFonts w:eastAsia="Aptos" w:cs="Arial"/>
          <w:kern w:val="2"/>
          <w:szCs w:val="24"/>
          <w14:ligatures w14:val="standardContextual"/>
        </w:rPr>
        <w:t>REMIT määrusest</w:t>
      </w:r>
      <w:commentRangeEnd w:id="3"/>
      <w:r w:rsidR="00833502">
        <w:rPr>
          <w:rStyle w:val="Kommentaariviide"/>
          <w:rFonts w:asciiTheme="minorHAnsi" w:hAnsiTheme="minorHAnsi"/>
        </w:rPr>
        <w:commentReference w:id="3"/>
      </w:r>
      <w:r w:rsidRPr="00180974">
        <w:rPr>
          <w:rFonts w:eastAsia="Aptos" w:cs="Arial"/>
          <w:kern w:val="2"/>
          <w:szCs w:val="24"/>
          <w14:ligatures w14:val="standardContextual"/>
        </w:rPr>
        <w:t>, mille artikkel 18a sätestab maksimaalsed trahvimäärad, mida elektri- ja gaasituru regulaator (Eestis Konkurentsiamet) saab rikkumiste korral rakendada. Harmoniseeritud trahvimäärad on Euroopa Liidus (EL) kehtestatud selleks, et</w:t>
      </w:r>
      <w:r w:rsidRPr="00180974">
        <w:rPr>
          <w:rFonts w:ascii="Aptos" w:eastAsia="Aptos" w:hAnsi="Aptos" w:cs="Arial"/>
          <w:kern w:val="2"/>
          <w:sz w:val="22"/>
          <w14:ligatures w14:val="standardContextual"/>
        </w:rPr>
        <w:t xml:space="preserve"> </w:t>
      </w:r>
      <w:r w:rsidRPr="00180974">
        <w:rPr>
          <w:rFonts w:eastAsia="Aptos" w:cs="Arial"/>
          <w:kern w:val="2"/>
          <w:szCs w:val="24"/>
          <w14:ligatures w14:val="standardContextual"/>
        </w:rPr>
        <w:t xml:space="preserve">tagada REMIT määruse rikkumise korral kõigis liikmesriikides trahvide järjepidev kohaldamine. Selleks on REMIT määruses kehtestatud loetelu trahvidest ja teistest meetmetest, mida riiklikud elektri- ja gaasituru regulaatorid peaksid saama rakendada. Maksimaalsed trahvimäärad ei piira siiski Konkurentsiameti võimalust kehtestada juhtumipõhiselt väiksemaid trahve. Karistused REMIT määruse rikkumise eest peaksid olema proportsionaalsed, mõjusad ja heidutavad ning kajastama rikkumise liiki, võttes arvesse </w:t>
      </w:r>
      <w:proofErr w:type="spellStart"/>
      <w:r w:rsidRPr="00180974">
        <w:rPr>
          <w:rFonts w:eastAsia="Aptos" w:cs="Arial"/>
          <w:i/>
          <w:iCs/>
          <w:kern w:val="2"/>
          <w:szCs w:val="24"/>
          <w14:ligatures w14:val="standardContextual"/>
        </w:rPr>
        <w:t>ne</w:t>
      </w:r>
      <w:proofErr w:type="spellEnd"/>
      <w:r w:rsidRPr="00180974">
        <w:rPr>
          <w:rFonts w:eastAsia="Aptos" w:cs="Arial"/>
          <w:i/>
          <w:iCs/>
          <w:kern w:val="2"/>
          <w:szCs w:val="24"/>
          <w14:ligatures w14:val="standardContextual"/>
        </w:rPr>
        <w:t xml:space="preserve"> bis in </w:t>
      </w:r>
      <w:proofErr w:type="spellStart"/>
      <w:r w:rsidRPr="00180974">
        <w:rPr>
          <w:rFonts w:eastAsia="Aptos" w:cs="Arial"/>
          <w:i/>
          <w:iCs/>
          <w:kern w:val="2"/>
          <w:szCs w:val="24"/>
          <w14:ligatures w14:val="standardContextual"/>
        </w:rPr>
        <w:t>idem</w:t>
      </w:r>
      <w:proofErr w:type="spellEnd"/>
      <w:r w:rsidRPr="00180974">
        <w:rPr>
          <w:rFonts w:eastAsia="Aptos" w:cs="Arial"/>
          <w:kern w:val="2"/>
          <w:szCs w:val="24"/>
          <w14:ligatures w14:val="standardContextual"/>
        </w:rPr>
        <w:t xml:space="preserve"> (mitte kaks korda sama asja eest) karistamise põhimõtet.</w:t>
      </w:r>
    </w:p>
    <w:p w14:paraId="0E1BAD13" w14:textId="77777777" w:rsidR="008406D7" w:rsidRDefault="008406D7" w:rsidP="009147A7">
      <w:pPr>
        <w:widowControl w:val="0"/>
        <w:rPr>
          <w:rFonts w:cs="Times New Roman"/>
        </w:rPr>
      </w:pPr>
    </w:p>
    <w:p w14:paraId="12150127" w14:textId="77B8F854" w:rsidR="009147A7" w:rsidRDefault="009147A7" w:rsidP="009147A7">
      <w:pPr>
        <w:widowControl w:val="0"/>
        <w:rPr>
          <w:rFonts w:cs="Times New Roman"/>
        </w:rPr>
      </w:pPr>
      <w:r>
        <w:t xml:space="preserve">Maagaasiseaduses tehtavate </w:t>
      </w:r>
      <w:r w:rsidRPr="00D1103D">
        <w:t xml:space="preserve">muudatustega antakse Konkurentsiametile selgemad volitused järelevalve teostamiseks ja sätestatakse karistusmäärad </w:t>
      </w:r>
      <w:r>
        <w:t xml:space="preserve">REMIT </w:t>
      </w:r>
      <w:r w:rsidRPr="510A726D">
        <w:rPr>
          <w:szCs w:val="24"/>
        </w:rPr>
        <w:t>määruses sätestatud</w:t>
      </w:r>
      <w:r w:rsidRPr="00D1103D">
        <w:t xml:space="preserve"> kohustuste rikkumiste korral.</w:t>
      </w:r>
    </w:p>
    <w:p w14:paraId="4AD9F994" w14:textId="77777777" w:rsidR="009147A7" w:rsidRDefault="009147A7" w:rsidP="009147A7">
      <w:pPr>
        <w:widowControl w:val="0"/>
        <w:rPr>
          <w:rFonts w:cs="Times New Roman"/>
        </w:rPr>
      </w:pPr>
    </w:p>
    <w:p w14:paraId="27487663" w14:textId="4A339F0F" w:rsidR="009147A7" w:rsidRDefault="009147A7" w:rsidP="009147A7">
      <w:pPr>
        <w:widowControl w:val="0"/>
        <w:rPr>
          <w:rFonts w:cs="Times New Roman"/>
        </w:rPr>
      </w:pPr>
      <w:r>
        <w:rPr>
          <w:rFonts w:cs="Times New Roman"/>
        </w:rPr>
        <w:t>Riigihangete seaduses sätestatakse muudatus, mille</w:t>
      </w:r>
      <w:r w:rsidRPr="004F5C83">
        <w:rPr>
          <w:rFonts w:cs="Times New Roman"/>
        </w:rPr>
        <w:t xml:space="preserve"> eesmärk on vabastada Eestis energia tootmise ja selle võrku müümisega seonduvad tegevused riigihangete reeglitest</w:t>
      </w:r>
      <w:r>
        <w:rPr>
          <w:rFonts w:cs="Times New Roman"/>
        </w:rPr>
        <w:t xml:space="preserve"> vastavalt </w:t>
      </w:r>
      <w:r w:rsidRPr="004F5C83">
        <w:rPr>
          <w:rFonts w:cs="Times New Roman"/>
        </w:rPr>
        <w:t>Euroopa Parlamendi ja Euroopa Liidu Nõukogu direktiiv</w:t>
      </w:r>
      <w:r>
        <w:rPr>
          <w:rFonts w:cs="Times New Roman"/>
        </w:rPr>
        <w:t>i</w:t>
      </w:r>
      <w:r w:rsidRPr="004F5C83">
        <w:rPr>
          <w:rFonts w:cs="Times New Roman"/>
        </w:rPr>
        <w:t xml:space="preserve"> 2014/25/EL artikli 35 lõikele 1</w:t>
      </w:r>
      <w:r>
        <w:rPr>
          <w:rFonts w:cs="Times New Roman"/>
        </w:rPr>
        <w:t>.</w:t>
      </w:r>
    </w:p>
    <w:p w14:paraId="21F282B7" w14:textId="77777777" w:rsidR="009147A7" w:rsidRDefault="009147A7" w:rsidP="009147A7">
      <w:pPr>
        <w:widowControl w:val="0"/>
      </w:pPr>
    </w:p>
    <w:p w14:paraId="6F8D7CA5" w14:textId="444216D9" w:rsidR="009147A7" w:rsidRDefault="009147A7" w:rsidP="009147A7">
      <w:pPr>
        <w:widowControl w:val="0"/>
      </w:pPr>
      <w:r>
        <w:t xml:space="preserve">Muudatused on vajalikud, et võtta üle direktiiv (EL) 2024/1711 ja lahendada elektriturul praktikas esile kerkinud </w:t>
      </w:r>
      <w:r w:rsidR="00B34BF2">
        <w:t>kitsaskohti</w:t>
      </w:r>
      <w:r w:rsidR="00B34BF2" w:rsidRPr="001E378F">
        <w:t xml:space="preserve"> </w:t>
      </w:r>
      <w:r w:rsidRPr="001E378F">
        <w:t xml:space="preserve">seoses </w:t>
      </w:r>
      <w:proofErr w:type="spellStart"/>
      <w:r w:rsidRPr="001E378F">
        <w:t>üldteenuse</w:t>
      </w:r>
      <w:proofErr w:type="spellEnd"/>
      <w:r w:rsidRPr="001E378F">
        <w:t xml:space="preserve"> hankimisega</w:t>
      </w:r>
      <w:r>
        <w:t xml:space="preserve">, riigi julgeoleku tagamisega  </w:t>
      </w:r>
      <w:r w:rsidRPr="00746818">
        <w:t>võrguteenuse osutamiseks</w:t>
      </w:r>
      <w:r w:rsidR="0079344F">
        <w:t xml:space="preserve"> ja kasutamiseks</w:t>
      </w:r>
      <w:r w:rsidRPr="00746818">
        <w:t xml:space="preserve"> elektrivõrgus kasutatavat riist- või tarkvara hanki</w:t>
      </w:r>
      <w:r>
        <w:t>misel,</w:t>
      </w:r>
      <w:r w:rsidR="0079344F" w:rsidRPr="0079344F">
        <w:rPr>
          <w:bCs/>
        </w:rPr>
        <w:t xml:space="preserve"> </w:t>
      </w:r>
      <w:r>
        <w:t xml:space="preserve">võrgutasude metoodikale esitatavate nõuetega ja </w:t>
      </w:r>
      <w:r w:rsidRPr="510A726D">
        <w:rPr>
          <w:szCs w:val="24"/>
        </w:rPr>
        <w:t>REMIT</w:t>
      </w:r>
      <w:r>
        <w:rPr>
          <w:szCs w:val="24"/>
        </w:rPr>
        <w:t xml:space="preserve"> </w:t>
      </w:r>
      <w:r w:rsidRPr="510A726D">
        <w:rPr>
          <w:szCs w:val="24"/>
        </w:rPr>
        <w:t>määrusest tulenevate nõuete tõhus kohaldamine Eestis</w:t>
      </w:r>
      <w:r>
        <w:t xml:space="preserve">. Muudatuste eesmärk on </w:t>
      </w:r>
      <w:commentRangeStart w:id="4"/>
      <w:r>
        <w:t xml:space="preserve">kaitsta tarbijaid ja võimaldada tarbijatel energiat jagada. Muudatusel on tarbijatele positiivne mõju, kuna paraneb nende kaitse </w:t>
      </w:r>
      <w:commentRangeEnd w:id="4"/>
      <w:r w:rsidR="00A0160E">
        <w:rPr>
          <w:rStyle w:val="Kommentaariviide"/>
          <w:rFonts w:asciiTheme="minorHAnsi" w:hAnsiTheme="minorHAnsi"/>
        </w:rPr>
        <w:commentReference w:id="4"/>
      </w:r>
      <w:r>
        <w:t xml:space="preserve">ja tekivad lisavõimalused elektriturul osaleda. </w:t>
      </w:r>
    </w:p>
    <w:p w14:paraId="2E474044" w14:textId="77777777" w:rsidR="005B501C" w:rsidRDefault="005B501C" w:rsidP="009147A7">
      <w:pPr>
        <w:widowControl w:val="0"/>
      </w:pPr>
    </w:p>
    <w:p w14:paraId="72EC82BF" w14:textId="788BD56F" w:rsidR="00C0469E" w:rsidRDefault="00C0469E" w:rsidP="009147A7">
      <w:pPr>
        <w:widowControl w:val="0"/>
        <w:rPr>
          <w:szCs w:val="24"/>
        </w:rPr>
      </w:pPr>
      <w:r>
        <w:t>Eelnõuga kaasneb positiivne mõju kuni 15 kW (kaasa arvatud) tootmissuunalise võrguvõimsuse omanikele, kuna muudatuse jõustumise järgselt ei rakenduks neile nõue kord aastas vähemalt 95% ulatuses oma liitumisvõimsust vähemalt ühe kauplemisperioodi ulatuses kasutada ning seeläbi alakasutustasu.</w:t>
      </w:r>
    </w:p>
    <w:p w14:paraId="553C28D0" w14:textId="77777777" w:rsidR="00173A72" w:rsidRDefault="00173A72" w:rsidP="009147A7">
      <w:pPr>
        <w:widowControl w:val="0"/>
      </w:pPr>
    </w:p>
    <w:p w14:paraId="1F5E92B1" w14:textId="77777777" w:rsidR="009147A7" w:rsidRDefault="009147A7" w:rsidP="009147A7">
      <w:pPr>
        <w:widowControl w:val="0"/>
      </w:pPr>
      <w:r w:rsidRPr="00C51F5F">
        <w:t xml:space="preserve">Seaduseelnõuga kavandatavate muudatuste tulemusena võrguettevõtjate kohustused senisega võrreldes </w:t>
      </w:r>
      <w:r>
        <w:t xml:space="preserve">vähesel määral </w:t>
      </w:r>
      <w:r w:rsidRPr="00C51F5F">
        <w:t>kasvavad. Võrguettevõtjad peavad võimaldama paindlikke liitumisi piirkondades, ku</w:t>
      </w:r>
      <w:r>
        <w:t>hu</w:t>
      </w:r>
      <w:r w:rsidRPr="00C51F5F">
        <w:t xml:space="preserve"> </w:t>
      </w:r>
      <w:r>
        <w:t xml:space="preserve">planeeritud </w:t>
      </w:r>
      <w:r w:rsidRPr="00C51F5F">
        <w:t xml:space="preserve">võrguarendustöödega ei ole veel jõutud, et oma võrku tõhusalt käitada ja vältida </w:t>
      </w:r>
      <w:r>
        <w:t xml:space="preserve">võrgu </w:t>
      </w:r>
      <w:r w:rsidRPr="00C51F5F">
        <w:t>kulukat laiendamist. Seoses sellega peab võrguettevõtja vabade võimsuste kaardirakendust täiendama saadaolevate paindlike liitumiste võimalustega.</w:t>
      </w:r>
      <w:r>
        <w:t xml:space="preserve"> Liitumistingimuste väljatöötamine on võrguettevõtjale juba olemasolevast seadusest tulenev kohustus.</w:t>
      </w:r>
      <w:r w:rsidRPr="00B063EB">
        <w:t xml:space="preserve"> </w:t>
      </w:r>
    </w:p>
    <w:p w14:paraId="2554C6E3" w14:textId="77777777" w:rsidR="005B501C" w:rsidRDefault="005B501C" w:rsidP="009147A7">
      <w:pPr>
        <w:widowControl w:val="0"/>
      </w:pPr>
    </w:p>
    <w:p w14:paraId="0A2E5324" w14:textId="2DFB9F38" w:rsidR="009147A7" w:rsidRDefault="009147A7" w:rsidP="009147A7">
      <w:pPr>
        <w:widowControl w:val="0"/>
      </w:pPr>
      <w:r>
        <w:t xml:space="preserve">Muudatuste tulemusel suureneb ka </w:t>
      </w:r>
      <w:commentRangeStart w:id="5"/>
      <w:r w:rsidRPr="00B063EB">
        <w:t>Konkurentsiameti halduskoormus</w:t>
      </w:r>
      <w:commentRangeEnd w:id="5"/>
      <w:r w:rsidR="00F05B50">
        <w:rPr>
          <w:rStyle w:val="Kommentaariviide"/>
          <w:rFonts w:asciiTheme="minorHAnsi" w:hAnsiTheme="minorHAnsi"/>
        </w:rPr>
        <w:commentReference w:id="5"/>
      </w:r>
      <w:r w:rsidRPr="00B063EB">
        <w:t>. Põhiline halduskoormuse kasv tulene</w:t>
      </w:r>
      <w:r>
        <w:t>b</w:t>
      </w:r>
      <w:r w:rsidRPr="00B063EB">
        <w:t xml:space="preserve"> REMIT-määruse jõustumisega kaasnevast vajadusest teostada üksikasjalikumat ja laiemat elektri </w:t>
      </w:r>
      <w:proofErr w:type="spellStart"/>
      <w:r w:rsidRPr="00B063EB">
        <w:t>hulgituru</w:t>
      </w:r>
      <w:proofErr w:type="spellEnd"/>
      <w:r w:rsidR="00625631">
        <w:t xml:space="preserve"> (sh nii päev-ette, päevasisene kui ka reguleerimisturg)</w:t>
      </w:r>
      <w:r w:rsidRPr="00B063EB">
        <w:t xml:space="preserve"> järelevalvet.</w:t>
      </w:r>
    </w:p>
    <w:p w14:paraId="2E384074" w14:textId="77777777" w:rsidR="009147A7" w:rsidRDefault="009147A7" w:rsidP="009147A7">
      <w:pPr>
        <w:widowControl w:val="0"/>
      </w:pPr>
    </w:p>
    <w:p w14:paraId="3F0D7AB5" w14:textId="77777777" w:rsidR="009147A7" w:rsidRPr="00F57E3D" w:rsidRDefault="009147A7" w:rsidP="009147A7">
      <w:pPr>
        <w:pStyle w:val="Loendilik"/>
        <w:widowControl w:val="0"/>
        <w:numPr>
          <w:ilvl w:val="1"/>
          <w:numId w:val="2"/>
        </w:numPr>
        <w:rPr>
          <w:b/>
        </w:rPr>
      </w:pPr>
      <w:r w:rsidRPr="00F57E3D">
        <w:rPr>
          <w:b/>
        </w:rPr>
        <w:t>Eelnõu ettevalmistaja</w:t>
      </w:r>
    </w:p>
    <w:p w14:paraId="0329400F" w14:textId="77777777" w:rsidR="009147A7" w:rsidRPr="00F57E3D" w:rsidRDefault="009147A7" w:rsidP="009147A7">
      <w:pPr>
        <w:pStyle w:val="Loendilik"/>
        <w:widowControl w:val="0"/>
        <w:ind w:left="0"/>
        <w:rPr>
          <w:b/>
        </w:rPr>
      </w:pPr>
    </w:p>
    <w:p w14:paraId="608B2BCE" w14:textId="4ED3D1B9" w:rsidR="009147A7" w:rsidRPr="00B71939" w:rsidRDefault="009147A7" w:rsidP="009147A7">
      <w:pPr>
        <w:pStyle w:val="Kehatekst"/>
        <w:spacing w:before="0" w:after="120"/>
      </w:pPr>
      <w:r w:rsidRPr="009C62B1">
        <w:t xml:space="preserve">Eelnõu ja seletuskirja on ette valmistanud </w:t>
      </w:r>
      <w:r w:rsidRPr="009C62B1">
        <w:rPr>
          <w:rFonts w:eastAsia="Calibri"/>
        </w:rPr>
        <w:t>K</w:t>
      </w:r>
      <w:r>
        <w:rPr>
          <w:rFonts w:eastAsia="Calibri"/>
        </w:rPr>
        <w:t>liima</w:t>
      </w:r>
      <w:r w:rsidRPr="009C62B1">
        <w:rPr>
          <w:rFonts w:eastAsia="Calibri"/>
        </w:rPr>
        <w:t>ministeeriumi (</w:t>
      </w:r>
      <w:r>
        <w:rPr>
          <w:rFonts w:eastAsia="Calibri"/>
        </w:rPr>
        <w:t>KLM</w:t>
      </w:r>
      <w:r w:rsidRPr="009C62B1">
        <w:rPr>
          <w:rFonts w:eastAsia="Calibri"/>
        </w:rPr>
        <w:t xml:space="preserve">) energeetikaosakonna </w:t>
      </w:r>
      <w:r>
        <w:rPr>
          <w:rFonts w:eastAsia="Calibri"/>
        </w:rPr>
        <w:t xml:space="preserve">energiaturgude </w:t>
      </w:r>
      <w:r w:rsidRPr="009C62B1">
        <w:rPr>
          <w:rFonts w:eastAsia="Calibri"/>
        </w:rPr>
        <w:t xml:space="preserve">ekspert </w:t>
      </w:r>
      <w:r w:rsidRPr="009C62B1">
        <w:t xml:space="preserve">Marie-Ursula Vaks </w:t>
      </w:r>
      <w:r w:rsidRPr="009C62B1">
        <w:rPr>
          <w:rFonts w:eastAsia="Calibri"/>
        </w:rPr>
        <w:t>(</w:t>
      </w:r>
      <w:hyperlink r:id="rId18" w:history="1">
        <w:r w:rsidRPr="00240164">
          <w:rPr>
            <w:rStyle w:val="Hperlink"/>
            <w:rFonts w:eastAsia="Calibri"/>
          </w:rPr>
          <w:t>marie-ursula.vaks@kliimaministeerium.ee</w:t>
        </w:r>
      </w:hyperlink>
      <w:r w:rsidRPr="00874322">
        <w:rPr>
          <w:rFonts w:eastAsia="Calibri"/>
        </w:rPr>
        <w:t>)</w:t>
      </w:r>
      <w:r>
        <w:rPr>
          <w:rFonts w:eastAsia="Calibri"/>
        </w:rPr>
        <w:t xml:space="preserve"> ja sama osakonna</w:t>
      </w:r>
      <w:r w:rsidRPr="009C62B1">
        <w:rPr>
          <w:rFonts w:eastAsia="Calibri"/>
        </w:rPr>
        <w:t xml:space="preserve"> </w:t>
      </w:r>
      <w:r w:rsidR="004472F9">
        <w:rPr>
          <w:rFonts w:eastAsia="Calibri"/>
        </w:rPr>
        <w:t xml:space="preserve">taastuvenergia valdkonnajuht </w:t>
      </w:r>
      <w:r>
        <w:rPr>
          <w:rFonts w:eastAsia="Calibri"/>
        </w:rPr>
        <w:t>Tauno Hilimon (</w:t>
      </w:r>
      <w:hyperlink r:id="rId19" w:history="1">
        <w:r w:rsidRPr="00D1470E">
          <w:rPr>
            <w:rStyle w:val="Hperlink"/>
            <w:rFonts w:eastAsia="Calibri"/>
          </w:rPr>
          <w:t>tauno.hilimon@kliimaministeerium.ee</w:t>
        </w:r>
      </w:hyperlink>
      <w:r>
        <w:rPr>
          <w:rFonts w:eastAsia="Calibri"/>
        </w:rPr>
        <w:t>, 625 6476)</w:t>
      </w:r>
      <w:r w:rsidRPr="00874322">
        <w:rPr>
          <w:rFonts w:eastAsia="Calibri"/>
        </w:rPr>
        <w:t>.</w:t>
      </w:r>
      <w:r>
        <w:rPr>
          <w:rFonts w:eastAsia="Calibri"/>
        </w:rPr>
        <w:t xml:space="preserve"> </w:t>
      </w:r>
      <w:r w:rsidRPr="00AB7239">
        <w:rPr>
          <w:rFonts w:eastAsia="Calibri"/>
        </w:rPr>
        <w:t>Eelnõu ja seletuskirja juriidilis</w:t>
      </w:r>
      <w:r>
        <w:rPr>
          <w:rFonts w:eastAsia="Calibri"/>
        </w:rPr>
        <w:t>e ekspertiisi teostas</w:t>
      </w:r>
      <w:r w:rsidR="00105448">
        <w:rPr>
          <w:rFonts w:eastAsia="Calibri"/>
        </w:rPr>
        <w:t>id</w:t>
      </w:r>
      <w:r>
        <w:rPr>
          <w:rFonts w:eastAsia="Calibri"/>
        </w:rPr>
        <w:t xml:space="preserve"> </w:t>
      </w:r>
      <w:r w:rsidRPr="00AB7239">
        <w:rPr>
          <w:rFonts w:eastAsia="Calibri"/>
        </w:rPr>
        <w:t>Kliimaministeeriumi õigusosakonna nõunik</w:t>
      </w:r>
      <w:r w:rsidR="00105448">
        <w:rPr>
          <w:rFonts w:eastAsia="Calibri"/>
        </w:rPr>
        <w:t>ud</w:t>
      </w:r>
      <w:r>
        <w:rPr>
          <w:rFonts w:eastAsia="Calibri"/>
        </w:rPr>
        <w:t xml:space="preserve"> </w:t>
      </w:r>
      <w:r w:rsidR="00105448" w:rsidRPr="00105448">
        <w:rPr>
          <w:rFonts w:eastAsia="Calibri"/>
        </w:rPr>
        <w:t>Anna-Liisa Kotsjuba</w:t>
      </w:r>
      <w:r w:rsidR="00105448">
        <w:rPr>
          <w:rFonts w:eastAsia="Calibri"/>
        </w:rPr>
        <w:t xml:space="preserve"> (teenistussuhe lõppenud) ja </w:t>
      </w:r>
      <w:r w:rsidRPr="00FC7C4E">
        <w:rPr>
          <w:rFonts w:eastAsia="Calibri"/>
        </w:rPr>
        <w:t>Käthlin Oeselg</w:t>
      </w:r>
      <w:r>
        <w:rPr>
          <w:rFonts w:eastAsia="Calibri"/>
        </w:rPr>
        <w:t xml:space="preserve"> (</w:t>
      </w:r>
      <w:hyperlink r:id="rId20" w:history="1">
        <w:r w:rsidRPr="00214997">
          <w:rPr>
            <w:rStyle w:val="Hperlink"/>
          </w:rPr>
          <w:t>kathlin.oeselg@kliimaministeerium.ee</w:t>
        </w:r>
      </w:hyperlink>
      <w:r>
        <w:rPr>
          <w:rFonts w:eastAsia="Calibri"/>
        </w:rPr>
        <w:t>)</w:t>
      </w:r>
      <w:r w:rsidRPr="00AB7239">
        <w:rPr>
          <w:rFonts w:eastAsia="Calibri"/>
        </w:rPr>
        <w:t xml:space="preserve">. </w:t>
      </w:r>
      <w:ins w:id="6" w:author="Merike Koppel - JUSTDIGI" w:date="2025-08-21T11:16:00Z" w16du:dateUtc="2025-08-21T08:16:00Z">
        <w:r w:rsidR="002F07B1">
          <w:rPr>
            <w:rFonts w:eastAsia="Calibri"/>
          </w:rPr>
          <w:t>Eelnõu on k</w:t>
        </w:r>
      </w:ins>
      <w:commentRangeStart w:id="7"/>
      <w:del w:id="8" w:author="Merike Koppel - JUSTDIGI" w:date="2025-08-21T11:16:00Z" w16du:dateUtc="2025-08-21T08:16:00Z">
        <w:r w:rsidRPr="00AB7239" w:rsidDel="002F07B1">
          <w:rPr>
            <w:rFonts w:eastAsia="Calibri"/>
          </w:rPr>
          <w:delText>K</w:delText>
        </w:r>
      </w:del>
      <w:r w:rsidRPr="00AB7239">
        <w:rPr>
          <w:rFonts w:eastAsia="Calibri"/>
        </w:rPr>
        <w:t>eeletoimeta</w:t>
      </w:r>
      <w:del w:id="9" w:author="Merike Koppel - JUSTDIGI" w:date="2025-08-21T11:16:00Z" w16du:dateUtc="2025-08-21T08:16:00Z">
        <w:r w:rsidRPr="00AB7239" w:rsidDel="002F07B1">
          <w:rPr>
            <w:rFonts w:eastAsia="Calibri"/>
          </w:rPr>
          <w:delText>ja oli</w:delText>
        </w:r>
      </w:del>
      <w:ins w:id="10" w:author="Merike Koppel - JUSTDIGI" w:date="2025-08-21T11:16:00Z" w16du:dateUtc="2025-08-21T08:16:00Z">
        <w:r w:rsidR="002F07B1">
          <w:rPr>
            <w:rFonts w:eastAsia="Calibri"/>
          </w:rPr>
          <w:t>nud</w:t>
        </w:r>
      </w:ins>
      <w:r w:rsidRPr="00AB7239">
        <w:rPr>
          <w:rFonts w:eastAsia="Calibri"/>
        </w:rPr>
        <w:t xml:space="preserve"> </w:t>
      </w:r>
      <w:commentRangeEnd w:id="7"/>
      <w:r w:rsidR="00994919">
        <w:rPr>
          <w:rStyle w:val="Kommentaariviide"/>
          <w:rFonts w:asciiTheme="minorHAnsi" w:hAnsiTheme="minorHAnsi" w:cstheme="minorBidi"/>
        </w:rPr>
        <w:commentReference w:id="7"/>
      </w:r>
      <w:r w:rsidRPr="00AB7239">
        <w:rPr>
          <w:rFonts w:eastAsia="Calibri"/>
        </w:rPr>
        <w:t>Justiits</w:t>
      </w:r>
      <w:r>
        <w:rPr>
          <w:rFonts w:eastAsia="Calibri"/>
        </w:rPr>
        <w:t>- ja Digi</w:t>
      </w:r>
      <w:r w:rsidRPr="00AB7239">
        <w:rPr>
          <w:rFonts w:eastAsia="Calibri"/>
        </w:rPr>
        <w:t>ministeeriumi õigusloome korralduse talituse toimetaja</w:t>
      </w:r>
      <w:ins w:id="11" w:author="Merike Koppel - JUSTDIGI" w:date="2025-08-21T11:16:00Z" w16du:dateUtc="2025-08-21T08:16:00Z">
        <w:r w:rsidR="002F07B1">
          <w:rPr>
            <w:rFonts w:eastAsia="Calibri"/>
          </w:rPr>
          <w:t>d</w:t>
        </w:r>
      </w:ins>
      <w:r>
        <w:rPr>
          <w:rFonts w:eastAsia="Calibri"/>
        </w:rPr>
        <w:t xml:space="preserve"> Inge Mehide (inge.mehide@justdigi.ee)</w:t>
      </w:r>
      <w:r w:rsidR="002F07B1">
        <w:rPr>
          <w:rFonts w:eastAsia="Calibri"/>
        </w:rPr>
        <w:t xml:space="preserve"> </w:t>
      </w:r>
      <w:ins w:id="12" w:author="Merike Koppel - JUSTDIGI" w:date="2025-08-21T11:16:00Z" w16du:dateUtc="2025-08-21T08:16:00Z">
        <w:r w:rsidR="002F07B1">
          <w:rPr>
            <w:rStyle w:val="normaltextrun"/>
            <w:color w:val="0078D4"/>
            <w:u w:val="single"/>
            <w:shd w:val="clear" w:color="auto" w:fill="FFFFFF"/>
          </w:rPr>
          <w:t>ja Merike Koppel (m</w:t>
        </w:r>
        <w:r w:rsidR="002F07B1">
          <w:rPr>
            <w:rStyle w:val="normaltextrun"/>
            <w:color w:val="0078D4"/>
            <w:u w:val="single"/>
          </w:rPr>
          <w:t>erike.koppel@justdigi.ee</w:t>
        </w:r>
        <w:r w:rsidR="002F07B1">
          <w:rPr>
            <w:rStyle w:val="normaltextrun"/>
            <w:color w:val="0078D4"/>
            <w:u w:val="single"/>
            <w:shd w:val="clear" w:color="auto" w:fill="FFFFFF"/>
          </w:rPr>
          <w:t>)</w:t>
        </w:r>
      </w:ins>
      <w:r w:rsidRPr="00AB7239">
        <w:rPr>
          <w:rFonts w:eastAsia="Calibri"/>
        </w:rPr>
        <w:t xml:space="preserve">. </w:t>
      </w:r>
    </w:p>
    <w:p w14:paraId="561C6C0F" w14:textId="77777777" w:rsidR="009147A7" w:rsidRDefault="009147A7" w:rsidP="009147A7">
      <w:pPr>
        <w:pStyle w:val="Kehatekst"/>
        <w:spacing w:before="0" w:after="0"/>
        <w:rPr>
          <w:b/>
        </w:rPr>
      </w:pPr>
    </w:p>
    <w:p w14:paraId="1B6A4D59" w14:textId="77777777" w:rsidR="009147A7" w:rsidRDefault="009147A7" w:rsidP="009147A7">
      <w:pPr>
        <w:pStyle w:val="Kehatekst"/>
        <w:numPr>
          <w:ilvl w:val="1"/>
          <w:numId w:val="2"/>
        </w:numPr>
        <w:spacing w:before="0" w:after="0"/>
        <w:rPr>
          <w:b/>
        </w:rPr>
      </w:pPr>
      <w:r w:rsidRPr="00440ABC">
        <w:rPr>
          <w:b/>
        </w:rPr>
        <w:t>Märkused</w:t>
      </w:r>
    </w:p>
    <w:p w14:paraId="58261743" w14:textId="77777777" w:rsidR="009147A7" w:rsidRPr="00440ABC" w:rsidRDefault="009147A7" w:rsidP="009147A7">
      <w:pPr>
        <w:pStyle w:val="Kehatekst"/>
        <w:spacing w:before="0" w:after="0"/>
        <w:rPr>
          <w:b/>
        </w:rPr>
      </w:pPr>
    </w:p>
    <w:p w14:paraId="48574D91" w14:textId="040CB214" w:rsidR="009147A7" w:rsidRDefault="009147A7" w:rsidP="009147A7">
      <w:pPr>
        <w:pStyle w:val="Kehatekst"/>
        <w:spacing w:before="0" w:after="0"/>
      </w:pPr>
      <w:r w:rsidRPr="002C375E">
        <w:t xml:space="preserve">Eelnõu ei ole seotud ühegi muu menetluses oleva eelnõu ega Vabariigi Valitsuse tegevusprogrammiga. </w:t>
      </w:r>
      <w:commentRangeStart w:id="13"/>
      <w:r w:rsidRPr="002C375E">
        <w:t>Eelnõuga võetakse üle Euroopa Parlamendi ja nõukogu direktiiv</w:t>
      </w:r>
      <w:commentRangeEnd w:id="13"/>
      <w:r w:rsidR="00805099">
        <w:rPr>
          <w:rStyle w:val="Kommentaariviide"/>
          <w:rFonts w:asciiTheme="minorHAnsi" w:hAnsiTheme="minorHAnsi" w:cstheme="minorBidi"/>
        </w:rPr>
        <w:commentReference w:id="13"/>
      </w:r>
      <w:r w:rsidRPr="002C375E">
        <w:t xml:space="preserve"> </w:t>
      </w:r>
      <w:r w:rsidRPr="002C375E">
        <w:rPr>
          <w:bCs/>
        </w:rPr>
        <w:t>(EL) 2024/1711 elektrituru korralduse parandamiseks</w:t>
      </w:r>
      <w:r w:rsidRPr="002C375E">
        <w:rPr>
          <w:bCs/>
          <w:color w:val="FF0000"/>
        </w:rPr>
        <w:t xml:space="preserve"> </w:t>
      </w:r>
      <w:r w:rsidRPr="002C375E">
        <w:rPr>
          <w:bCs/>
        </w:rPr>
        <w:t xml:space="preserve">ning </w:t>
      </w:r>
      <w:r w:rsidRPr="002C375E">
        <w:t xml:space="preserve">muudetakse elektrituruseaduse (edaspidi </w:t>
      </w:r>
      <w:r w:rsidRPr="002C375E">
        <w:rPr>
          <w:i/>
        </w:rPr>
        <w:t>ELTS</w:t>
      </w:r>
      <w:r w:rsidRPr="002C375E">
        <w:t xml:space="preserve">) </w:t>
      </w:r>
      <w:r w:rsidRPr="00B71939">
        <w:t>18. juuli 2025. a redaktsiooni (RT I, 08.07.2025,</w:t>
      </w:r>
      <w:r w:rsidRPr="00BF0AB8">
        <w:t xml:space="preserve"> 41), </w:t>
      </w:r>
      <w:commentRangeStart w:id="14"/>
      <w:r w:rsidRPr="00B71939">
        <w:t>elektroonilise side seaduse 28.</w:t>
      </w:r>
      <w:r w:rsidR="00596C2F">
        <w:t> </w:t>
      </w:r>
      <w:r w:rsidRPr="00B71939">
        <w:t>juuni 2025. a. redaktsiooni (RT I, 30.12.2024, 10)</w:t>
      </w:r>
      <w:r w:rsidRPr="00BF0AB8">
        <w:t xml:space="preserve">, </w:t>
      </w:r>
      <w:commentRangeEnd w:id="14"/>
      <w:r w:rsidR="003C6699">
        <w:rPr>
          <w:rStyle w:val="Kommentaariviide"/>
          <w:rFonts w:asciiTheme="minorHAnsi" w:hAnsiTheme="minorHAnsi" w:cstheme="minorBidi"/>
        </w:rPr>
        <w:commentReference w:id="14"/>
      </w:r>
      <w:r w:rsidRPr="00BF0AB8">
        <w:t xml:space="preserve">maagaasiseaduse 18. oktoobri 2024. a. redaktsiooni (RT I 08.10.2024, 12) ja </w:t>
      </w:r>
      <w:r w:rsidRPr="00B71939">
        <w:t>riigihangete seaduse 18. juuli 2025. a redaktsiooni (</w:t>
      </w:r>
      <w:commentRangeStart w:id="15"/>
      <w:r w:rsidRPr="00B71939">
        <w:t>RT I, 08.07.2025, 52</w:t>
      </w:r>
      <w:commentRangeEnd w:id="15"/>
      <w:r w:rsidR="00F31EF4">
        <w:rPr>
          <w:rStyle w:val="Kommentaariviide"/>
          <w:rFonts w:asciiTheme="minorHAnsi" w:hAnsiTheme="minorHAnsi" w:cstheme="minorBidi"/>
        </w:rPr>
        <w:commentReference w:id="15"/>
      </w:r>
      <w:r w:rsidRPr="00B71939">
        <w:t>).</w:t>
      </w:r>
    </w:p>
    <w:p w14:paraId="5847808D" w14:textId="77777777" w:rsidR="009147A7" w:rsidRPr="00440ABC" w:rsidRDefault="009147A7" w:rsidP="009147A7">
      <w:pPr>
        <w:pStyle w:val="Kehatekst"/>
        <w:spacing w:before="0" w:after="0"/>
        <w:rPr>
          <w:color w:val="FF0000"/>
        </w:rPr>
      </w:pPr>
    </w:p>
    <w:p w14:paraId="4A1B8900" w14:textId="77777777" w:rsidR="009147A7" w:rsidRDefault="009147A7" w:rsidP="009147A7">
      <w:pPr>
        <w:rPr>
          <w:rFonts w:eastAsia="Calibri" w:cs="Times New Roman"/>
          <w:szCs w:val="24"/>
        </w:rPr>
      </w:pPr>
      <w:commentRangeStart w:id="16"/>
      <w:r w:rsidRPr="00440ABC">
        <w:rPr>
          <w:rFonts w:eastAsia="Calibri" w:cs="Times New Roman"/>
          <w:szCs w:val="24"/>
        </w:rPr>
        <w:t>Tuginedes Vabariigi Valitsuse 22.12.2011</w:t>
      </w:r>
      <w:r>
        <w:rPr>
          <w:rFonts w:eastAsia="Calibri" w:cs="Times New Roman"/>
          <w:szCs w:val="24"/>
        </w:rPr>
        <w:t>. a</w:t>
      </w:r>
      <w:r w:rsidRPr="00440ABC">
        <w:rPr>
          <w:rFonts w:eastAsia="Calibri" w:cs="Times New Roman"/>
          <w:szCs w:val="24"/>
        </w:rPr>
        <w:t xml:space="preserve"> määruse nr 180 „Hea õigusloome ja normitehnika eeskiri“ § 1 lõike 2 punktile </w:t>
      </w:r>
      <w:r>
        <w:rPr>
          <w:rFonts w:eastAsia="Calibri" w:cs="Times New Roman"/>
          <w:szCs w:val="24"/>
        </w:rPr>
        <w:t xml:space="preserve">1 ja </w:t>
      </w:r>
      <w:r w:rsidRPr="00440ABC">
        <w:rPr>
          <w:rFonts w:eastAsia="Calibri" w:cs="Times New Roman"/>
          <w:szCs w:val="24"/>
        </w:rPr>
        <w:t xml:space="preserve">2, mis sätestab, et seaduseelnõu väljatöötamiskavatsus ei ole nõutav, kui eelnõu </w:t>
      </w:r>
      <w:r>
        <w:rPr>
          <w:rFonts w:eastAsia="Calibri" w:cs="Times New Roman"/>
          <w:szCs w:val="24"/>
        </w:rPr>
        <w:t xml:space="preserve">menetlus on kiireloomuline ja </w:t>
      </w:r>
      <w:r w:rsidRPr="00440ABC">
        <w:rPr>
          <w:rFonts w:eastAsia="Calibri" w:cs="Times New Roman"/>
          <w:szCs w:val="24"/>
        </w:rPr>
        <w:t>käsitleb Euroopa Liidu õiguse rakendamist, ei ole tehtud seaduseelnõu väljatöötamiskavatsust.</w:t>
      </w:r>
      <w:commentRangeEnd w:id="16"/>
      <w:r w:rsidR="00244341">
        <w:rPr>
          <w:rStyle w:val="Kommentaariviide"/>
          <w:rFonts w:asciiTheme="minorHAnsi" w:hAnsiTheme="minorHAnsi"/>
        </w:rPr>
        <w:commentReference w:id="16"/>
      </w:r>
    </w:p>
    <w:p w14:paraId="1D638E6F" w14:textId="77777777" w:rsidR="009147A7" w:rsidRPr="00440ABC" w:rsidRDefault="009147A7" w:rsidP="009147A7">
      <w:pPr>
        <w:rPr>
          <w:rFonts w:eastAsia="Calibri" w:cs="Times New Roman"/>
          <w:szCs w:val="24"/>
        </w:rPr>
      </w:pPr>
    </w:p>
    <w:p w14:paraId="0F5BEC1A" w14:textId="77777777" w:rsidR="009147A7" w:rsidRPr="00440ABC" w:rsidRDefault="009147A7" w:rsidP="009147A7">
      <w:pPr>
        <w:pStyle w:val="Kehatekst"/>
        <w:spacing w:before="0" w:after="0"/>
      </w:pPr>
      <w:r w:rsidRPr="00440ABC">
        <w:t>Eelnõu vastuvõtmiseks on vaja Riigikogu poolthäälte enamust.</w:t>
      </w:r>
    </w:p>
    <w:p w14:paraId="547D68A0" w14:textId="77777777" w:rsidR="009147A7" w:rsidRPr="00F57E3D" w:rsidRDefault="009147A7" w:rsidP="009147A7">
      <w:pPr>
        <w:pStyle w:val="Loendilik"/>
        <w:numPr>
          <w:ilvl w:val="0"/>
          <w:numId w:val="2"/>
        </w:numPr>
        <w:spacing w:before="240"/>
        <w:rPr>
          <w:b/>
        </w:rPr>
      </w:pPr>
      <w:r w:rsidRPr="00F57E3D">
        <w:rPr>
          <w:b/>
        </w:rPr>
        <w:t xml:space="preserve">Seaduse </w:t>
      </w:r>
      <w:commentRangeStart w:id="17"/>
      <w:r w:rsidRPr="00F57E3D">
        <w:rPr>
          <w:b/>
        </w:rPr>
        <w:t>eesmärk</w:t>
      </w:r>
      <w:commentRangeEnd w:id="17"/>
      <w:r w:rsidR="00402F7B">
        <w:rPr>
          <w:rStyle w:val="Kommentaariviide"/>
          <w:rFonts w:asciiTheme="minorHAnsi" w:eastAsiaTheme="minorHAnsi" w:hAnsiTheme="minorHAnsi"/>
        </w:rPr>
        <w:commentReference w:id="17"/>
      </w:r>
    </w:p>
    <w:p w14:paraId="6A23B164" w14:textId="77777777" w:rsidR="009147A7" w:rsidRPr="00F57E3D" w:rsidRDefault="009147A7" w:rsidP="009147A7">
      <w:pPr>
        <w:pStyle w:val="Loendilik"/>
        <w:spacing w:before="0" w:after="0"/>
        <w:ind w:left="0"/>
        <w:rPr>
          <w:b/>
        </w:rPr>
      </w:pPr>
    </w:p>
    <w:p w14:paraId="76593F6A" w14:textId="77777777" w:rsidR="009147A7" w:rsidRDefault="009147A7" w:rsidP="009147A7">
      <w:pPr>
        <w:rPr>
          <w:rFonts w:eastAsia="SimSun" w:cs="Times New Roman"/>
          <w:bCs/>
          <w:szCs w:val="24"/>
          <w:lang w:eastAsia="zh-CN"/>
        </w:rPr>
      </w:pPr>
      <w:r>
        <w:rPr>
          <w:rFonts w:eastAsia="SimSun" w:cs="Times New Roman"/>
          <w:bCs/>
          <w:szCs w:val="24"/>
          <w:lang w:eastAsia="zh-CN"/>
        </w:rPr>
        <w:t>Kavandatud</w:t>
      </w:r>
      <w:r w:rsidRPr="0074235B">
        <w:rPr>
          <w:rFonts w:eastAsia="SimSun" w:cs="Times New Roman"/>
          <w:bCs/>
          <w:szCs w:val="24"/>
          <w:lang w:eastAsia="zh-CN"/>
        </w:rPr>
        <w:t xml:space="preserve"> seaduseelnõu </w:t>
      </w:r>
      <w:commentRangeStart w:id="18"/>
      <w:r>
        <w:rPr>
          <w:rFonts w:eastAsia="SimSun" w:cs="Times New Roman"/>
          <w:bCs/>
          <w:szCs w:val="24"/>
          <w:lang w:eastAsia="zh-CN"/>
        </w:rPr>
        <w:t xml:space="preserve">peamine </w:t>
      </w:r>
      <w:r w:rsidRPr="0074235B">
        <w:rPr>
          <w:rFonts w:eastAsia="SimSun" w:cs="Times New Roman"/>
          <w:bCs/>
          <w:szCs w:val="24"/>
          <w:lang w:eastAsia="zh-CN"/>
        </w:rPr>
        <w:t xml:space="preserve">eesmärk on võtta üle </w:t>
      </w:r>
      <w:commentRangeEnd w:id="18"/>
      <w:r w:rsidR="008A35B1">
        <w:rPr>
          <w:rStyle w:val="Kommentaariviide"/>
          <w:rFonts w:asciiTheme="minorHAnsi" w:hAnsiTheme="minorHAnsi"/>
        </w:rPr>
        <w:commentReference w:id="18"/>
      </w:r>
      <w:r w:rsidRPr="0074235B">
        <w:rPr>
          <w:rFonts w:eastAsia="SimSun" w:cs="Times New Roman"/>
          <w:bCs/>
          <w:szCs w:val="24"/>
          <w:lang w:eastAsia="zh-CN"/>
        </w:rPr>
        <w:t>Euroopa Parlamendi ja nõukogu direktiivi</w:t>
      </w:r>
      <w:r>
        <w:rPr>
          <w:rFonts w:eastAsia="SimSun" w:cs="Times New Roman"/>
          <w:bCs/>
          <w:szCs w:val="24"/>
          <w:lang w:eastAsia="zh-CN"/>
        </w:rPr>
        <w:t>ga</w:t>
      </w:r>
      <w:r w:rsidRPr="0074235B">
        <w:rPr>
          <w:rFonts w:eastAsia="SimSun" w:cs="Times New Roman"/>
          <w:bCs/>
          <w:szCs w:val="24"/>
          <w:lang w:eastAsia="zh-CN"/>
        </w:rPr>
        <w:t xml:space="preserve"> (EL) 2024/1711 </w:t>
      </w:r>
      <w:r>
        <w:rPr>
          <w:rFonts w:eastAsia="SimSun" w:cs="Times New Roman"/>
          <w:bCs/>
          <w:szCs w:val="24"/>
          <w:lang w:eastAsia="zh-CN"/>
        </w:rPr>
        <w:t xml:space="preserve">tehtud </w:t>
      </w:r>
      <w:r w:rsidRPr="0074235B">
        <w:rPr>
          <w:rFonts w:eastAsia="SimSun" w:cs="Times New Roman"/>
          <w:bCs/>
          <w:szCs w:val="24"/>
          <w:lang w:eastAsia="zh-CN"/>
        </w:rPr>
        <w:t>muudatused</w:t>
      </w:r>
      <w:r>
        <w:rPr>
          <w:rFonts w:eastAsia="SimSun" w:cs="Times New Roman"/>
          <w:bCs/>
          <w:szCs w:val="24"/>
          <w:lang w:eastAsia="zh-CN"/>
        </w:rPr>
        <w:t xml:space="preserve"> </w:t>
      </w:r>
      <w:r w:rsidRPr="0074235B">
        <w:rPr>
          <w:rFonts w:eastAsia="SimSun" w:cs="Times New Roman"/>
          <w:bCs/>
          <w:szCs w:val="24"/>
          <w:lang w:eastAsia="zh-CN"/>
        </w:rPr>
        <w:t>elektrituru korralduse parandamiseks. Elektrienergia siseturu korralduse parandamise eesmärk on hästi lõimitud energiaturg, mis võimaldab liikmesriikidel saada kõigis turutingimustes ühtsest energiaturust majanduslikku kasu</w:t>
      </w:r>
      <w:r>
        <w:rPr>
          <w:rFonts w:eastAsia="SimSun" w:cs="Times New Roman"/>
          <w:bCs/>
          <w:szCs w:val="24"/>
          <w:lang w:eastAsia="zh-CN"/>
        </w:rPr>
        <w:t>,</w:t>
      </w:r>
      <w:r w:rsidRPr="0074235B">
        <w:rPr>
          <w:rFonts w:eastAsia="SimSun" w:cs="Times New Roman"/>
          <w:bCs/>
          <w:szCs w:val="24"/>
          <w:lang w:eastAsia="zh-CN"/>
        </w:rPr>
        <w:t xml:space="preserve"> tagab ühtlasi varustuskindluse ja toetab CO</w:t>
      </w:r>
      <w:r w:rsidRPr="00422068">
        <w:rPr>
          <w:rFonts w:eastAsia="SimSun" w:cs="Times New Roman"/>
          <w:bCs/>
          <w:szCs w:val="24"/>
          <w:vertAlign w:val="subscript"/>
          <w:lang w:eastAsia="zh-CN"/>
        </w:rPr>
        <w:t>2</w:t>
      </w:r>
      <w:r w:rsidRPr="0074235B">
        <w:rPr>
          <w:rFonts w:eastAsia="SimSun" w:cs="Times New Roman"/>
          <w:bCs/>
          <w:szCs w:val="24"/>
          <w:lang w:eastAsia="zh-CN"/>
        </w:rPr>
        <w:t xml:space="preserve"> heite vähendamist, et saavutada liidu kliimaneutraalsuse eesmärk.</w:t>
      </w:r>
    </w:p>
    <w:p w14:paraId="58E2A989" w14:textId="77777777" w:rsidR="009147A7" w:rsidRDefault="009147A7" w:rsidP="009147A7">
      <w:pPr>
        <w:rPr>
          <w:rFonts w:eastAsia="SimSun" w:cs="Times New Roman"/>
          <w:bCs/>
          <w:szCs w:val="24"/>
          <w:lang w:eastAsia="zh-CN"/>
        </w:rPr>
      </w:pPr>
    </w:p>
    <w:p w14:paraId="0A8ED97E" w14:textId="77777777" w:rsidR="009147A7" w:rsidRDefault="009147A7" w:rsidP="009147A7">
      <w:pPr>
        <w:rPr>
          <w:rFonts w:eastAsia="SimSun" w:cs="Times New Roman"/>
          <w:bCs/>
          <w:szCs w:val="24"/>
          <w:lang w:eastAsia="zh-CN"/>
        </w:rPr>
      </w:pPr>
      <w:r w:rsidRPr="00C51F5F">
        <w:rPr>
          <w:rFonts w:eastAsia="SimSun" w:cs="Times New Roman"/>
          <w:bCs/>
          <w:szCs w:val="24"/>
          <w:lang w:eastAsia="zh-CN"/>
        </w:rPr>
        <w:t xml:space="preserve">Energiakriisi taustal on praegune elektrituru korraldus esile toonud mitmesuguseid puudusi ja ootamatuid tagajärgi, mis on seotud lühiajalistel elektriturgudel esinevate kõrgete ja </w:t>
      </w:r>
      <w:proofErr w:type="spellStart"/>
      <w:r w:rsidRPr="00C51F5F">
        <w:rPr>
          <w:rFonts w:eastAsia="SimSun" w:cs="Times New Roman"/>
          <w:bCs/>
          <w:szCs w:val="24"/>
          <w:lang w:eastAsia="zh-CN"/>
        </w:rPr>
        <w:t>volatiilsete</w:t>
      </w:r>
      <w:proofErr w:type="spellEnd"/>
      <w:r w:rsidRPr="00C51F5F">
        <w:rPr>
          <w:rFonts w:eastAsia="SimSun" w:cs="Times New Roman"/>
          <w:bCs/>
          <w:szCs w:val="24"/>
          <w:lang w:eastAsia="zh-CN"/>
        </w:rPr>
        <w:t xml:space="preserve"> fossiilkütuse</w:t>
      </w:r>
      <w:r>
        <w:rPr>
          <w:rFonts w:eastAsia="SimSun" w:cs="Times New Roman"/>
          <w:bCs/>
          <w:szCs w:val="24"/>
          <w:lang w:eastAsia="zh-CN"/>
        </w:rPr>
        <w:t xml:space="preserve"> </w:t>
      </w:r>
      <w:r w:rsidRPr="00C51F5F">
        <w:rPr>
          <w:rFonts w:eastAsia="SimSun" w:cs="Times New Roman"/>
          <w:bCs/>
          <w:szCs w:val="24"/>
          <w:lang w:eastAsia="zh-CN"/>
        </w:rPr>
        <w:t xml:space="preserve">hindade mõjuga ning sunnivad kodumajapidamisi ja ettevõtjaid seisma silmitsi hüppelise hinnakõikumisega ja </w:t>
      </w:r>
      <w:r>
        <w:rPr>
          <w:rFonts w:eastAsia="SimSun" w:cs="Times New Roman"/>
          <w:bCs/>
          <w:szCs w:val="24"/>
          <w:lang w:eastAsia="zh-CN"/>
        </w:rPr>
        <w:t>selle</w:t>
      </w:r>
      <w:r w:rsidRPr="00C51F5F">
        <w:rPr>
          <w:rFonts w:eastAsia="SimSun" w:cs="Times New Roman"/>
          <w:bCs/>
          <w:szCs w:val="24"/>
          <w:lang w:eastAsia="zh-CN"/>
        </w:rPr>
        <w:t xml:space="preserve"> mõjuga elektriarvetel</w:t>
      </w:r>
      <w:r>
        <w:rPr>
          <w:rFonts w:eastAsia="SimSun" w:cs="Times New Roman"/>
          <w:bCs/>
          <w:szCs w:val="24"/>
          <w:lang w:eastAsia="zh-CN"/>
        </w:rPr>
        <w:t>e</w:t>
      </w:r>
      <w:r w:rsidRPr="00C51F5F">
        <w:rPr>
          <w:rFonts w:eastAsia="SimSun" w:cs="Times New Roman"/>
          <w:bCs/>
          <w:szCs w:val="24"/>
          <w:lang w:eastAsia="zh-CN"/>
        </w:rPr>
        <w:t>.</w:t>
      </w:r>
      <w:r>
        <w:rPr>
          <w:rFonts w:eastAsia="SimSun" w:cs="Times New Roman"/>
          <w:bCs/>
          <w:szCs w:val="24"/>
          <w:lang w:eastAsia="zh-CN"/>
        </w:rPr>
        <w:t xml:space="preserve"> </w:t>
      </w:r>
      <w:r w:rsidRPr="0026289C">
        <w:rPr>
          <w:rFonts w:eastAsia="SimSun" w:cs="Times New Roman"/>
          <w:bCs/>
          <w:szCs w:val="24"/>
          <w:lang w:eastAsia="zh-CN"/>
        </w:rPr>
        <w:t xml:space="preserve">Elektrituru korralduse muudatused peaksid tagama, et </w:t>
      </w:r>
      <w:r>
        <w:rPr>
          <w:rFonts w:eastAsia="SimSun" w:cs="Times New Roman"/>
          <w:bCs/>
          <w:szCs w:val="24"/>
          <w:lang w:eastAsia="zh-CN"/>
        </w:rPr>
        <w:t xml:space="preserve">tarbijad on </w:t>
      </w:r>
      <w:r w:rsidRPr="0026289C">
        <w:rPr>
          <w:rFonts w:eastAsia="SimSun" w:cs="Times New Roman"/>
          <w:bCs/>
          <w:szCs w:val="24"/>
          <w:lang w:eastAsia="zh-CN"/>
        </w:rPr>
        <w:t>kaits</w:t>
      </w:r>
      <w:r>
        <w:rPr>
          <w:rFonts w:eastAsia="SimSun" w:cs="Times New Roman"/>
          <w:bCs/>
          <w:szCs w:val="24"/>
          <w:lang w:eastAsia="zh-CN"/>
        </w:rPr>
        <w:t xml:space="preserve">tud </w:t>
      </w:r>
      <w:r w:rsidRPr="0026289C">
        <w:rPr>
          <w:rFonts w:eastAsia="SimSun" w:cs="Times New Roman"/>
          <w:bCs/>
          <w:szCs w:val="24"/>
          <w:lang w:eastAsia="zh-CN"/>
        </w:rPr>
        <w:t>energia</w:t>
      </w:r>
      <w:r>
        <w:rPr>
          <w:rFonts w:eastAsia="SimSun" w:cs="Times New Roman"/>
          <w:bCs/>
          <w:szCs w:val="24"/>
          <w:lang w:eastAsia="zh-CN"/>
        </w:rPr>
        <w:t>hinna</w:t>
      </w:r>
      <w:r w:rsidRPr="0026289C">
        <w:rPr>
          <w:rFonts w:eastAsia="SimSun" w:cs="Times New Roman"/>
          <w:bCs/>
          <w:szCs w:val="24"/>
          <w:lang w:eastAsia="zh-CN"/>
        </w:rPr>
        <w:t>kriiside eest</w:t>
      </w:r>
      <w:r>
        <w:rPr>
          <w:rFonts w:eastAsia="SimSun" w:cs="Times New Roman"/>
          <w:bCs/>
          <w:szCs w:val="24"/>
          <w:lang w:eastAsia="zh-CN"/>
        </w:rPr>
        <w:t xml:space="preserve"> ning võrgust </w:t>
      </w:r>
      <w:proofErr w:type="spellStart"/>
      <w:r>
        <w:rPr>
          <w:rFonts w:eastAsia="SimSun" w:cs="Times New Roman"/>
          <w:bCs/>
          <w:szCs w:val="24"/>
          <w:lang w:eastAsia="zh-CN"/>
        </w:rPr>
        <w:t>lahtiühendamise</w:t>
      </w:r>
      <w:proofErr w:type="spellEnd"/>
      <w:r>
        <w:rPr>
          <w:rFonts w:eastAsia="SimSun" w:cs="Times New Roman"/>
          <w:bCs/>
          <w:szCs w:val="24"/>
          <w:lang w:eastAsia="zh-CN"/>
        </w:rPr>
        <w:t xml:space="preserve"> eest </w:t>
      </w:r>
      <w:r w:rsidRPr="00765B0B">
        <w:rPr>
          <w:rFonts w:eastAsia="SimSun" w:cs="Times New Roman"/>
          <w:bCs/>
          <w:szCs w:val="24"/>
          <w:lang w:eastAsia="zh-CN"/>
        </w:rPr>
        <w:t>kohtuvälise menetluse lahendamise ajal</w:t>
      </w:r>
      <w:r>
        <w:rPr>
          <w:rFonts w:eastAsia="SimSun" w:cs="Times New Roman"/>
          <w:bCs/>
          <w:szCs w:val="24"/>
          <w:lang w:eastAsia="zh-CN"/>
        </w:rPr>
        <w:t>.</w:t>
      </w:r>
    </w:p>
    <w:p w14:paraId="253A7FC1" w14:textId="77777777" w:rsidR="009147A7" w:rsidRDefault="009147A7" w:rsidP="009147A7">
      <w:pPr>
        <w:rPr>
          <w:rFonts w:eastAsia="SimSun" w:cs="Times New Roman"/>
          <w:bCs/>
          <w:strike/>
          <w:szCs w:val="24"/>
          <w:lang w:eastAsia="zh-CN"/>
        </w:rPr>
      </w:pPr>
    </w:p>
    <w:p w14:paraId="5043E5CE" w14:textId="77777777" w:rsidR="009147A7" w:rsidRDefault="009147A7" w:rsidP="009147A7">
      <w:pPr>
        <w:widowControl w:val="0"/>
        <w:rPr>
          <w:rFonts w:cs="Times New Roman"/>
          <w:bCs/>
          <w:szCs w:val="24"/>
        </w:rPr>
      </w:pPr>
      <w:r>
        <w:rPr>
          <w:rFonts w:cs="Times New Roman"/>
          <w:bCs/>
          <w:szCs w:val="24"/>
        </w:rPr>
        <w:t>Võrguühenduse kasutajate võimalus sõlmida paindlik liitumisleping p</w:t>
      </w:r>
      <w:r w:rsidRPr="00765B0B">
        <w:rPr>
          <w:rFonts w:cs="Times New Roman"/>
          <w:bCs/>
          <w:szCs w:val="24"/>
        </w:rPr>
        <w:t>iirkondades, kus elektrivõr</w:t>
      </w:r>
      <w:r>
        <w:rPr>
          <w:rFonts w:cs="Times New Roman"/>
          <w:bCs/>
          <w:szCs w:val="24"/>
        </w:rPr>
        <w:t>gu</w:t>
      </w:r>
      <w:r w:rsidRPr="00765B0B">
        <w:rPr>
          <w:rFonts w:cs="Times New Roman"/>
          <w:bCs/>
          <w:szCs w:val="24"/>
        </w:rPr>
        <w:t xml:space="preserve"> võimsus</w:t>
      </w:r>
      <w:r>
        <w:rPr>
          <w:rFonts w:cs="Times New Roman"/>
          <w:bCs/>
          <w:szCs w:val="24"/>
        </w:rPr>
        <w:t xml:space="preserve"> uutele liitujatele</w:t>
      </w:r>
      <w:r w:rsidRPr="00765B0B">
        <w:rPr>
          <w:rFonts w:cs="Times New Roman"/>
          <w:bCs/>
          <w:szCs w:val="24"/>
        </w:rPr>
        <w:t xml:space="preserve"> on piiratud</w:t>
      </w:r>
      <w:r>
        <w:rPr>
          <w:rFonts w:cs="Times New Roman"/>
          <w:bCs/>
          <w:szCs w:val="24"/>
        </w:rPr>
        <w:t xml:space="preserve">, pakub ka võrguettevõtjale lahendust </w:t>
      </w:r>
      <w:proofErr w:type="spellStart"/>
      <w:r>
        <w:rPr>
          <w:rFonts w:cs="Times New Roman"/>
          <w:bCs/>
          <w:szCs w:val="24"/>
        </w:rPr>
        <w:t>hajaasustuste</w:t>
      </w:r>
      <w:proofErr w:type="spellEnd"/>
      <w:r>
        <w:rPr>
          <w:rFonts w:cs="Times New Roman"/>
          <w:bCs/>
          <w:szCs w:val="24"/>
        </w:rPr>
        <w:t xml:space="preserve"> arendamiseks</w:t>
      </w:r>
      <w:r w:rsidRPr="00765B0B">
        <w:rPr>
          <w:rFonts w:cs="Times New Roman"/>
          <w:bCs/>
          <w:szCs w:val="24"/>
        </w:rPr>
        <w:t xml:space="preserve">, tagades, et prioriteediks on </w:t>
      </w:r>
      <w:r>
        <w:rPr>
          <w:rFonts w:cs="Times New Roman"/>
          <w:bCs/>
          <w:szCs w:val="24"/>
        </w:rPr>
        <w:t xml:space="preserve">planeeritud </w:t>
      </w:r>
      <w:r w:rsidRPr="00765B0B">
        <w:rPr>
          <w:rFonts w:cs="Times New Roman"/>
          <w:bCs/>
          <w:szCs w:val="24"/>
        </w:rPr>
        <w:t>võrgu tugevdamine</w:t>
      </w:r>
      <w:r>
        <w:rPr>
          <w:rFonts w:cs="Times New Roman"/>
          <w:bCs/>
          <w:szCs w:val="24"/>
        </w:rPr>
        <w:t>. P</w:t>
      </w:r>
      <w:r w:rsidRPr="00765B0B">
        <w:rPr>
          <w:rFonts w:cs="Times New Roman"/>
          <w:bCs/>
          <w:szCs w:val="24"/>
        </w:rPr>
        <w:t xml:space="preserve">aindlikke </w:t>
      </w:r>
      <w:r>
        <w:rPr>
          <w:rFonts w:cs="Times New Roman"/>
          <w:bCs/>
          <w:szCs w:val="24"/>
        </w:rPr>
        <w:t xml:space="preserve">liitumisi </w:t>
      </w:r>
      <w:r w:rsidRPr="00765B0B">
        <w:rPr>
          <w:rFonts w:cs="Times New Roman"/>
          <w:bCs/>
          <w:szCs w:val="24"/>
        </w:rPr>
        <w:t xml:space="preserve">võimaldatakse alalise lahendusena piirkondades, kus võrgu tugevdamine ei ole tõhus, ning võrguühendust taotlevatele võrgukasutajatele muudetakse võimalikult nähtavaks eeldatavad piirangud, mis paindliku </w:t>
      </w:r>
      <w:r>
        <w:rPr>
          <w:rFonts w:cs="Times New Roman"/>
          <w:bCs/>
          <w:szCs w:val="24"/>
        </w:rPr>
        <w:t xml:space="preserve">liitumise </w:t>
      </w:r>
      <w:r w:rsidRPr="00765B0B">
        <w:rPr>
          <w:rFonts w:cs="Times New Roman"/>
          <w:bCs/>
          <w:szCs w:val="24"/>
        </w:rPr>
        <w:t xml:space="preserve">lepingu </w:t>
      </w:r>
      <w:r>
        <w:rPr>
          <w:rFonts w:cs="Times New Roman"/>
          <w:bCs/>
          <w:szCs w:val="24"/>
        </w:rPr>
        <w:t xml:space="preserve">puhul </w:t>
      </w:r>
      <w:r w:rsidRPr="00765B0B">
        <w:rPr>
          <w:rFonts w:cs="Times New Roman"/>
          <w:bCs/>
          <w:szCs w:val="24"/>
        </w:rPr>
        <w:t>kehtivad.</w:t>
      </w:r>
    </w:p>
    <w:p w14:paraId="57D3EFBE" w14:textId="77777777" w:rsidR="009147A7" w:rsidRDefault="009147A7" w:rsidP="009147A7">
      <w:pPr>
        <w:widowControl w:val="0"/>
        <w:rPr>
          <w:rFonts w:cs="Times New Roman"/>
          <w:bCs/>
          <w:szCs w:val="24"/>
        </w:rPr>
      </w:pPr>
    </w:p>
    <w:p w14:paraId="78A1390A" w14:textId="77777777" w:rsidR="009147A7" w:rsidRDefault="009147A7" w:rsidP="009147A7">
      <w:pPr>
        <w:widowControl w:val="0"/>
        <w:rPr>
          <w:rFonts w:cs="Times New Roman"/>
          <w:bCs/>
          <w:szCs w:val="24"/>
        </w:rPr>
      </w:pPr>
      <w:r>
        <w:t>Tarbijad, kes toodavad ja tarbivad taastuvenergiat samas hoones või kortermajas, saavad osaleda ühiselt toodetud taastuvenergia jagamises tarbijapaigaldise sees eeldusel, et tootmine ja tarbimine toimuvad sama liitumispunkti piires.</w:t>
      </w:r>
    </w:p>
    <w:p w14:paraId="5C163FD9" w14:textId="77777777" w:rsidR="009147A7" w:rsidRDefault="009147A7" w:rsidP="009147A7">
      <w:pPr>
        <w:widowControl w:val="0"/>
        <w:rPr>
          <w:rFonts w:cs="Times New Roman"/>
          <w:bCs/>
          <w:szCs w:val="24"/>
        </w:rPr>
      </w:pPr>
    </w:p>
    <w:p w14:paraId="5C9C548D" w14:textId="77777777" w:rsidR="009147A7" w:rsidRDefault="009147A7" w:rsidP="009147A7">
      <w:pPr>
        <w:widowControl w:val="0"/>
        <w:rPr>
          <w:rFonts w:cs="Times New Roman"/>
          <w:bCs/>
          <w:szCs w:val="24"/>
        </w:rPr>
      </w:pPr>
      <w:r w:rsidRPr="0026289C">
        <w:rPr>
          <w:rFonts w:cs="Times New Roman"/>
          <w:bCs/>
          <w:szCs w:val="24"/>
        </w:rPr>
        <w:t>Direktiivi ülevõtmistabel on toodud käesoleva seletuskirja lisas</w:t>
      </w:r>
      <w:r>
        <w:rPr>
          <w:rFonts w:cs="Times New Roman"/>
          <w:bCs/>
          <w:szCs w:val="24"/>
        </w:rPr>
        <w:t xml:space="preserve"> 1</w:t>
      </w:r>
      <w:r w:rsidRPr="0026289C">
        <w:rPr>
          <w:rFonts w:cs="Times New Roman"/>
          <w:bCs/>
          <w:szCs w:val="24"/>
        </w:rPr>
        <w:t>.</w:t>
      </w:r>
    </w:p>
    <w:p w14:paraId="74649490" w14:textId="77777777" w:rsidR="009147A7" w:rsidRDefault="009147A7" w:rsidP="009147A7">
      <w:pPr>
        <w:widowControl w:val="0"/>
        <w:rPr>
          <w:rFonts w:cs="Times New Roman"/>
          <w:bCs/>
          <w:szCs w:val="24"/>
        </w:rPr>
      </w:pPr>
    </w:p>
    <w:p w14:paraId="51A4555E" w14:textId="77777777" w:rsidR="009147A7" w:rsidRDefault="009147A7" w:rsidP="009147A7">
      <w:pPr>
        <w:widowControl w:val="0"/>
        <w:rPr>
          <w:rFonts w:cs="Times New Roman"/>
          <w:bCs/>
          <w:szCs w:val="24"/>
        </w:rPr>
      </w:pPr>
      <w:commentRangeStart w:id="19"/>
      <w:r>
        <w:rPr>
          <w:rFonts w:cs="Times New Roman"/>
          <w:bCs/>
          <w:szCs w:val="24"/>
        </w:rPr>
        <w:t xml:space="preserve">Elektrituru korralduse parandamiseks täpsustatakse seaduses </w:t>
      </w:r>
      <w:r w:rsidRPr="00C62045">
        <w:rPr>
          <w:rFonts w:cs="Times New Roman"/>
          <w:bCs/>
          <w:szCs w:val="24"/>
        </w:rPr>
        <w:t>võrgutasude metoodikale esitatavate nõu</w:t>
      </w:r>
      <w:r>
        <w:rPr>
          <w:rFonts w:cs="Times New Roman"/>
          <w:bCs/>
          <w:szCs w:val="24"/>
        </w:rPr>
        <w:t>deid</w:t>
      </w:r>
      <w:r w:rsidRPr="00C62045">
        <w:rPr>
          <w:rFonts w:cs="Times New Roman"/>
          <w:bCs/>
          <w:szCs w:val="24"/>
        </w:rPr>
        <w:t>, mis peab looma võrguettevõtjale stiimulid paindlikkusteenuste kasutuselevõtuks</w:t>
      </w:r>
      <w:r>
        <w:rPr>
          <w:rFonts w:cs="Times New Roman"/>
          <w:bCs/>
          <w:szCs w:val="24"/>
        </w:rPr>
        <w:t xml:space="preserve">, </w:t>
      </w:r>
      <w:r w:rsidRPr="00C62045">
        <w:rPr>
          <w:rFonts w:cs="Times New Roman"/>
          <w:bCs/>
          <w:szCs w:val="24"/>
        </w:rPr>
        <w:t>riigi julgeoleku põhimõtte</w:t>
      </w:r>
      <w:r>
        <w:rPr>
          <w:rFonts w:cs="Times New Roman"/>
          <w:bCs/>
          <w:szCs w:val="24"/>
        </w:rPr>
        <w:t>i</w:t>
      </w:r>
      <w:r w:rsidRPr="00C62045">
        <w:rPr>
          <w:rFonts w:cs="Times New Roman"/>
          <w:bCs/>
          <w:szCs w:val="24"/>
        </w:rPr>
        <w:t>d elektri</w:t>
      </w:r>
      <w:r>
        <w:rPr>
          <w:rFonts w:cs="Times New Roman"/>
          <w:bCs/>
          <w:szCs w:val="24"/>
        </w:rPr>
        <w:t>paigaldistes</w:t>
      </w:r>
      <w:r w:rsidRPr="00C62045">
        <w:rPr>
          <w:rFonts w:cs="Times New Roman"/>
          <w:bCs/>
          <w:szCs w:val="24"/>
        </w:rPr>
        <w:t xml:space="preserve"> kasutatavat riist- või tarkvara hanki</w:t>
      </w:r>
      <w:r>
        <w:rPr>
          <w:rFonts w:cs="Times New Roman"/>
          <w:bCs/>
          <w:szCs w:val="24"/>
        </w:rPr>
        <w:t xml:space="preserve">des ja </w:t>
      </w:r>
      <w:proofErr w:type="spellStart"/>
      <w:r w:rsidRPr="00C62045">
        <w:rPr>
          <w:rFonts w:cs="Times New Roman"/>
          <w:bCs/>
          <w:szCs w:val="24"/>
        </w:rPr>
        <w:t>üldteenuse</w:t>
      </w:r>
      <w:proofErr w:type="spellEnd"/>
      <w:r w:rsidRPr="00C62045">
        <w:rPr>
          <w:rFonts w:cs="Times New Roman"/>
          <w:bCs/>
          <w:szCs w:val="24"/>
        </w:rPr>
        <w:t xml:space="preserve"> hankimise regulatsiooni.</w:t>
      </w:r>
      <w:commentRangeEnd w:id="19"/>
      <w:r w:rsidR="00F16C57">
        <w:rPr>
          <w:rStyle w:val="Kommentaariviide"/>
          <w:rFonts w:asciiTheme="minorHAnsi" w:hAnsiTheme="minorHAnsi"/>
        </w:rPr>
        <w:commentReference w:id="19"/>
      </w:r>
    </w:p>
    <w:p w14:paraId="286BD722" w14:textId="77777777" w:rsidR="009147A7" w:rsidRDefault="009147A7" w:rsidP="009147A7">
      <w:pPr>
        <w:widowControl w:val="0"/>
        <w:rPr>
          <w:rFonts w:cs="Times New Roman"/>
          <w:bCs/>
          <w:szCs w:val="24"/>
        </w:rPr>
      </w:pPr>
    </w:p>
    <w:p w14:paraId="4C2900FA" w14:textId="77777777" w:rsidR="009147A7" w:rsidRDefault="009147A7" w:rsidP="009147A7">
      <w:pPr>
        <w:rPr>
          <w:b/>
        </w:rPr>
      </w:pPr>
      <w:r w:rsidRPr="00B140CF">
        <w:rPr>
          <w:b/>
        </w:rPr>
        <w:t>3.</w:t>
      </w:r>
      <w:r>
        <w:rPr>
          <w:b/>
        </w:rPr>
        <w:t xml:space="preserve"> </w:t>
      </w:r>
      <w:r w:rsidRPr="00B140CF">
        <w:rPr>
          <w:b/>
        </w:rPr>
        <w:t>Eelnõu sisu ja võrdlev analüüs</w:t>
      </w:r>
    </w:p>
    <w:p w14:paraId="5C17578D" w14:textId="76C63CD4" w:rsidR="009147A7" w:rsidRPr="008406D7" w:rsidRDefault="009147A7" w:rsidP="009147A7">
      <w:pPr>
        <w:pStyle w:val="Normaallaadveeb"/>
        <w:jc w:val="both"/>
        <w:rPr>
          <w:lang w:val="et-EE"/>
        </w:rPr>
      </w:pPr>
      <w:r w:rsidRPr="00843034">
        <w:rPr>
          <w:lang w:val="et-EE"/>
        </w:rPr>
        <w:t xml:space="preserve">Eelnõu koosneb </w:t>
      </w:r>
      <w:r w:rsidR="008406D7">
        <w:rPr>
          <w:lang w:val="et-EE"/>
        </w:rPr>
        <w:t>neljas</w:t>
      </w:r>
      <w:r w:rsidR="008406D7" w:rsidRPr="008406D7">
        <w:rPr>
          <w:lang w:val="et-EE"/>
        </w:rPr>
        <w:t>t</w:t>
      </w:r>
      <w:r w:rsidR="008406D7" w:rsidRPr="00843034">
        <w:rPr>
          <w:lang w:val="et-EE"/>
        </w:rPr>
        <w:t xml:space="preserve"> </w:t>
      </w:r>
      <w:r w:rsidRPr="00843034">
        <w:rPr>
          <w:lang w:val="et-EE"/>
        </w:rPr>
        <w:t xml:space="preserve">paragrahvist, millest esimesega muudetakse ja täiendatakse </w:t>
      </w:r>
      <w:r>
        <w:rPr>
          <w:lang w:val="et-EE"/>
        </w:rPr>
        <w:t>elektrituruseadust</w:t>
      </w:r>
      <w:r w:rsidRPr="008406D7">
        <w:rPr>
          <w:lang w:val="et-EE"/>
        </w:rPr>
        <w:t>,</w:t>
      </w:r>
      <w:r w:rsidRPr="009F79DA">
        <w:rPr>
          <w:lang w:val="et-EE"/>
        </w:rPr>
        <w:t xml:space="preserve"> teise paragrahviga muudetakse</w:t>
      </w:r>
      <w:r>
        <w:rPr>
          <w:lang w:val="et-EE"/>
        </w:rPr>
        <w:t xml:space="preserve"> ja täiendatakse</w:t>
      </w:r>
      <w:r w:rsidRPr="009F79DA">
        <w:rPr>
          <w:lang w:val="et-EE"/>
        </w:rPr>
        <w:t xml:space="preserve"> </w:t>
      </w:r>
      <w:r w:rsidRPr="008406D7">
        <w:rPr>
          <w:lang w:val="et-EE"/>
        </w:rPr>
        <w:t xml:space="preserve">maagaasiseadust, </w:t>
      </w:r>
      <w:r w:rsidR="008406D7">
        <w:rPr>
          <w:lang w:val="et-EE"/>
        </w:rPr>
        <w:t>kolman</w:t>
      </w:r>
      <w:r w:rsidR="008406D7" w:rsidRPr="008406D7">
        <w:rPr>
          <w:lang w:val="et-EE"/>
        </w:rPr>
        <w:t xml:space="preserve">das </w:t>
      </w:r>
      <w:r w:rsidRPr="008406D7">
        <w:rPr>
          <w:lang w:val="et-EE"/>
        </w:rPr>
        <w:t>paragrahvis muudetakse riigihangete seadust</w:t>
      </w:r>
      <w:r w:rsidRPr="009F79DA">
        <w:rPr>
          <w:lang w:val="et-EE"/>
        </w:rPr>
        <w:t xml:space="preserve"> ja </w:t>
      </w:r>
      <w:r w:rsidR="008406D7">
        <w:rPr>
          <w:lang w:val="et-EE"/>
        </w:rPr>
        <w:t>neljan</w:t>
      </w:r>
      <w:r>
        <w:rPr>
          <w:lang w:val="et-EE"/>
        </w:rPr>
        <w:t>das paragrahvis</w:t>
      </w:r>
      <w:r w:rsidRPr="00843034">
        <w:rPr>
          <w:lang w:val="et-EE"/>
        </w:rPr>
        <w:t xml:space="preserve"> reguleeritakse seaduse jõustumise aega.</w:t>
      </w:r>
    </w:p>
    <w:p w14:paraId="0686A92C" w14:textId="77777777" w:rsidR="009147A7" w:rsidRPr="00BA192B" w:rsidRDefault="009147A7" w:rsidP="009147A7">
      <w:pPr>
        <w:rPr>
          <w:b/>
        </w:rPr>
      </w:pPr>
      <w:r w:rsidRPr="00BC39A6">
        <w:rPr>
          <w:b/>
        </w:rPr>
        <w:t>3.1. Elektrituruseaduse muutmine</w:t>
      </w:r>
    </w:p>
    <w:p w14:paraId="7714B481" w14:textId="77777777" w:rsidR="009147A7" w:rsidRDefault="009147A7" w:rsidP="009147A7">
      <w:pPr>
        <w:rPr>
          <w:b/>
        </w:rPr>
      </w:pPr>
    </w:p>
    <w:p w14:paraId="705DA98E" w14:textId="77777777" w:rsidR="009147A7" w:rsidRDefault="009147A7" w:rsidP="009147A7">
      <w:pPr>
        <w:rPr>
          <w:b/>
        </w:rPr>
      </w:pPr>
      <w:r w:rsidRPr="00AC7A0B">
        <w:rPr>
          <w:b/>
        </w:rPr>
        <w:t>ELTS § 1 lg 2</w:t>
      </w:r>
    </w:p>
    <w:p w14:paraId="543E8D9E" w14:textId="4071E3AD" w:rsidR="009147A7" w:rsidRPr="00B71939" w:rsidRDefault="009147A7" w:rsidP="009147A7">
      <w:pPr>
        <w:rPr>
          <w:rFonts w:eastAsia="Times New Roman" w:cs="Times New Roman"/>
          <w:bCs/>
          <w:color w:val="000000"/>
          <w:lang w:eastAsia="et-EE"/>
        </w:rPr>
      </w:pPr>
      <w:r w:rsidRPr="00B71939">
        <w:rPr>
          <w:rFonts w:eastAsia="Times New Roman" w:cs="Times New Roman"/>
          <w:bCs/>
          <w:color w:val="000000"/>
          <w:lang w:eastAsia="et-EE"/>
        </w:rPr>
        <w:t>Täiendatakse § 1 lõike 2 lause sõnastust eesmärgiga anda selge sõnum, et elektrituruseaduse</w:t>
      </w:r>
      <w:r w:rsidR="00631232">
        <w:rPr>
          <w:rFonts w:eastAsia="Times New Roman" w:cs="Times New Roman"/>
          <w:bCs/>
          <w:color w:val="000000"/>
          <w:lang w:eastAsia="et-EE"/>
        </w:rPr>
        <w:t xml:space="preserve">ga sätestatava regulatsiooni eesmärgiks on lisaks </w:t>
      </w:r>
      <w:r w:rsidRPr="00B71939">
        <w:rPr>
          <w:rFonts w:eastAsia="Times New Roman" w:cs="Times New Roman"/>
          <w:bCs/>
          <w:color w:val="000000"/>
          <w:lang w:eastAsia="et-EE"/>
        </w:rPr>
        <w:t>varustuskindlus</w:t>
      </w:r>
      <w:r w:rsidR="00631232">
        <w:rPr>
          <w:rFonts w:eastAsia="Times New Roman" w:cs="Times New Roman"/>
          <w:bCs/>
          <w:color w:val="000000"/>
          <w:lang w:eastAsia="et-EE"/>
        </w:rPr>
        <w:t xml:space="preserve">e tagamisele ka </w:t>
      </w:r>
      <w:r w:rsidRPr="00B71939">
        <w:rPr>
          <w:rFonts w:eastAsia="Times New Roman" w:cs="Times New Roman"/>
          <w:bCs/>
          <w:color w:val="000000"/>
          <w:lang w:eastAsia="et-EE"/>
        </w:rPr>
        <w:t>konkurentsivõimeline elektri lõpphind.</w:t>
      </w:r>
    </w:p>
    <w:p w14:paraId="7ECBC8ED" w14:textId="77777777" w:rsidR="009147A7" w:rsidRDefault="009147A7" w:rsidP="009147A7">
      <w:pPr>
        <w:rPr>
          <w:b/>
        </w:rPr>
      </w:pPr>
    </w:p>
    <w:p w14:paraId="6AE826D4" w14:textId="77777777" w:rsidR="009147A7" w:rsidRPr="00A97F61" w:rsidRDefault="009147A7" w:rsidP="009147A7">
      <w:pPr>
        <w:rPr>
          <w:b/>
          <w:vertAlign w:val="superscript"/>
        </w:rPr>
      </w:pPr>
      <w:r w:rsidRPr="00A97F61">
        <w:rPr>
          <w:b/>
        </w:rPr>
        <w:t>ELTS § 3 p 1</w:t>
      </w:r>
      <w:r w:rsidRPr="00A97F61">
        <w:rPr>
          <w:b/>
          <w:vertAlign w:val="superscript"/>
        </w:rPr>
        <w:t>4</w:t>
      </w:r>
    </w:p>
    <w:p w14:paraId="6726813C" w14:textId="618D9977" w:rsidR="009147A7" w:rsidRDefault="009147A7" w:rsidP="009147A7">
      <w:r>
        <w:rPr>
          <w:bCs/>
        </w:rPr>
        <w:t>M</w:t>
      </w:r>
      <w:r w:rsidRPr="00422068">
        <w:rPr>
          <w:bCs/>
        </w:rPr>
        <w:t>uudetakse</w:t>
      </w:r>
      <w:r w:rsidRPr="00DA7BBE">
        <w:t xml:space="preserve"> § 3 punkti 1</w:t>
      </w:r>
      <w:r w:rsidRPr="00DA7BBE">
        <w:rPr>
          <w:vertAlign w:val="superscript"/>
        </w:rPr>
        <w:t>4</w:t>
      </w:r>
      <w:r w:rsidRPr="00DA7BBE">
        <w:t xml:space="preserve"> mõiste </w:t>
      </w:r>
      <w:r w:rsidRPr="004B2A11">
        <w:rPr>
          <w:rFonts w:eastAsia="Times New Roman" w:cs="Times New Roman"/>
          <w:bCs/>
          <w:i/>
          <w:iCs/>
          <w:color w:val="000000"/>
          <w:lang w:eastAsia="et-EE"/>
        </w:rPr>
        <w:t>aktiivne võrguteenuse kasutaja</w:t>
      </w:r>
      <w:r>
        <w:rPr>
          <w:rFonts w:eastAsia="Times New Roman" w:cs="Times New Roman"/>
          <w:bCs/>
          <w:color w:val="000000"/>
          <w:lang w:eastAsia="et-EE"/>
        </w:rPr>
        <w:t xml:space="preserve"> sõnastust, lisades aktiivse võrguteenuse kasutaja tegevuste nimistusse energiajagamine, ning eemaldatakse nõue toota energiat</w:t>
      </w:r>
      <w:r w:rsidRPr="004B2A11">
        <w:rPr>
          <w:rFonts w:eastAsia="Times New Roman" w:cs="Times New Roman"/>
          <w:bCs/>
          <w:color w:val="000000"/>
          <w:lang w:eastAsia="et-EE"/>
        </w:rPr>
        <w:t xml:space="preserve"> tema omandis oleval kinnistul</w:t>
      </w:r>
      <w:r>
        <w:rPr>
          <w:rFonts w:eastAsia="Times New Roman" w:cs="Times New Roman"/>
          <w:bCs/>
          <w:color w:val="000000"/>
          <w:lang w:eastAsia="et-EE"/>
        </w:rPr>
        <w:t xml:space="preserve">. Aktiivsed võrguteenuse kasutajad saavad võimaluse parandada oma tootmisvõimet ning osaleda veelgi aktiivsemalt elektriturul. </w:t>
      </w:r>
      <w:r w:rsidRPr="0043420B">
        <w:rPr>
          <w:rFonts w:eastAsia="Times New Roman" w:cs="Times New Roman"/>
          <w:bCs/>
          <w:color w:val="000000"/>
          <w:lang w:eastAsia="et-EE"/>
        </w:rPr>
        <w:t xml:space="preserve">Aktiivse võrguteenuse kasutajate rühma liikmete arv ei ole määratletud. Aktiivse võrguteenuse kasutaja omatoodetud ja salvestatud elekter </w:t>
      </w:r>
      <w:r>
        <w:rPr>
          <w:rFonts w:eastAsia="Times New Roman" w:cs="Times New Roman"/>
          <w:bCs/>
          <w:color w:val="000000"/>
          <w:lang w:eastAsia="et-EE"/>
        </w:rPr>
        <w:t>ei pea enam olema</w:t>
      </w:r>
      <w:r w:rsidRPr="0043420B">
        <w:rPr>
          <w:rFonts w:eastAsia="Times New Roman" w:cs="Times New Roman"/>
          <w:bCs/>
          <w:color w:val="000000"/>
          <w:lang w:eastAsia="et-EE"/>
        </w:rPr>
        <w:t xml:space="preserve"> toodetud ja salvestatud tema enda kinnistul tarbijale või tarbijate rühmale kuuluval maaüksusel või hoones.</w:t>
      </w:r>
      <w:r>
        <w:rPr>
          <w:rFonts w:eastAsia="Times New Roman" w:cs="Times New Roman"/>
          <w:bCs/>
          <w:color w:val="000000"/>
          <w:lang w:eastAsia="et-EE"/>
        </w:rPr>
        <w:t xml:space="preserve"> Direktiiv annab võimaluse aktiivsetel võrguteenuse kasutajatel tegeleda elektritootmise ja salvestamisega ka neile otseselt mitte kuuluval kinnistul, maaüksusel või hoones.</w:t>
      </w:r>
      <w:r w:rsidRPr="0043420B">
        <w:rPr>
          <w:rFonts w:eastAsia="Times New Roman" w:cs="Times New Roman"/>
          <w:bCs/>
          <w:color w:val="000000"/>
          <w:lang w:eastAsia="et-EE"/>
        </w:rPr>
        <w:t xml:space="preserve"> </w:t>
      </w:r>
      <w:r>
        <w:rPr>
          <w:rFonts w:eastAsia="Times New Roman" w:cs="Times New Roman"/>
          <w:bCs/>
          <w:color w:val="000000"/>
          <w:lang w:eastAsia="et-EE"/>
        </w:rPr>
        <w:t>Endiselt jääb t</w:t>
      </w:r>
      <w:r w:rsidRPr="0043420B">
        <w:rPr>
          <w:rFonts w:eastAsia="Times New Roman" w:cs="Times New Roman"/>
          <w:bCs/>
          <w:color w:val="000000"/>
          <w:lang w:eastAsia="et-EE"/>
        </w:rPr>
        <w:t xml:space="preserve">ingimuseks, et selline tegevus ei kujuta endast aktiivse võrguteenuse kasutaja peamist äri- või kutsetegevust. Teistsugune toimimine ei liigituks enam aktiivse võrguteenuse kasutaja mõiste alla, vaid oleks iseloomulik juba tootjale. Kõik tarbijad peaksid saama kasu elektriturul vahetust osalemisest, eelkõige sellest, et nad muudavad oma tarbimist vastavalt turusignaalidele ja saavad kasu madalamatest elektrihindadest. Tarbijatel on ülisuur tähtsus paindlikkuse saavutamisel, mis on vajalik elektrivõrgu kohandamiseks taastuvelektri pidevalt muutuvale tootmisele ja </w:t>
      </w:r>
      <w:proofErr w:type="spellStart"/>
      <w:r w:rsidRPr="0043420B">
        <w:rPr>
          <w:rFonts w:eastAsia="Times New Roman" w:cs="Times New Roman"/>
          <w:bCs/>
          <w:color w:val="000000"/>
          <w:lang w:eastAsia="et-EE"/>
        </w:rPr>
        <w:t>hajatootmisele</w:t>
      </w:r>
      <w:proofErr w:type="spellEnd"/>
      <w:r w:rsidRPr="0043420B">
        <w:rPr>
          <w:rFonts w:eastAsia="Times New Roman" w:cs="Times New Roman"/>
          <w:bCs/>
          <w:color w:val="000000"/>
          <w:lang w:eastAsia="et-EE"/>
        </w:rPr>
        <w:t>.</w:t>
      </w:r>
      <w:r>
        <w:rPr>
          <w:rFonts w:eastAsia="Times New Roman" w:cs="Times New Roman"/>
          <w:bCs/>
          <w:color w:val="000000"/>
          <w:lang w:eastAsia="et-EE"/>
        </w:rPr>
        <w:t xml:space="preserve"> Aktiivse võrguteenuse kasutaja omatoodetud </w:t>
      </w:r>
      <w:proofErr w:type="spellStart"/>
      <w:r>
        <w:rPr>
          <w:rFonts w:eastAsia="Times New Roman" w:cs="Times New Roman"/>
          <w:bCs/>
          <w:color w:val="000000"/>
          <w:lang w:eastAsia="et-EE"/>
        </w:rPr>
        <w:t>ülejääva</w:t>
      </w:r>
      <w:proofErr w:type="spellEnd"/>
      <w:r>
        <w:rPr>
          <w:rFonts w:eastAsia="Times New Roman" w:cs="Times New Roman"/>
          <w:bCs/>
          <w:color w:val="000000"/>
          <w:lang w:eastAsia="et-EE"/>
        </w:rPr>
        <w:t xml:space="preserve"> </w:t>
      </w:r>
      <w:r w:rsidRPr="005842DC">
        <w:rPr>
          <w:rFonts w:eastAsia="Times New Roman" w:cs="Times New Roman"/>
          <w:bCs/>
          <w:lang w:eastAsia="et-EE"/>
        </w:rPr>
        <w:t>e</w:t>
      </w:r>
      <w:r w:rsidRPr="005842DC">
        <w:t>nergia</w:t>
      </w:r>
      <w:r>
        <w:t xml:space="preserve"> </w:t>
      </w:r>
      <w:r w:rsidRPr="005842DC">
        <w:t xml:space="preserve">jagamine </w:t>
      </w:r>
      <w:r>
        <w:t>leevendab</w:t>
      </w:r>
      <w:r w:rsidRPr="005842DC">
        <w:t xml:space="preserve"> kõrgete energiahindade mõju ning </w:t>
      </w:r>
      <w:proofErr w:type="spellStart"/>
      <w:r w:rsidRPr="005842DC">
        <w:t>võimestab</w:t>
      </w:r>
      <w:proofErr w:type="spellEnd"/>
      <w:r w:rsidRPr="005842DC">
        <w:t xml:space="preserve"> suuremat rühma tarbijaid</w:t>
      </w:r>
      <w:r>
        <w:t>,</w:t>
      </w:r>
      <w:r w:rsidRPr="005842DC">
        <w:t xml:space="preserve"> nagu kaitsetud tarbijad ja energiaostuvõimetud tarbijad, kel muidu ei ole rahaliste või ruumiliste piirangute tõttu võimalust saada aktiivseks tarbijaks</w:t>
      </w:r>
      <w:r>
        <w:t>. Ühtlasi</w:t>
      </w:r>
      <w:r w:rsidRPr="005842DC">
        <w:t xml:space="preserve"> ai</w:t>
      </w:r>
      <w:r>
        <w:t>tab energiajagamine</w:t>
      </w:r>
      <w:r w:rsidRPr="005842DC">
        <w:t xml:space="preserve"> suurendada </w:t>
      </w:r>
      <w:r w:rsidR="00A843A8">
        <w:t>uute tootmis- ja salvestusvõimsuste rajamist</w:t>
      </w:r>
      <w:r w:rsidRPr="005842DC">
        <w:t xml:space="preserve">. </w:t>
      </w:r>
      <w:r>
        <w:t>A</w:t>
      </w:r>
      <w:r w:rsidRPr="005842DC">
        <w:t>sjakohas</w:t>
      </w:r>
      <w:r>
        <w:t>eid</w:t>
      </w:r>
      <w:r w:rsidRPr="005842DC">
        <w:t xml:space="preserve"> hinnasignaale ja salvestusüksus</w:t>
      </w:r>
      <w:r>
        <w:t>i</w:t>
      </w:r>
      <w:r w:rsidRPr="005842DC">
        <w:t xml:space="preserve"> lõimi</w:t>
      </w:r>
      <w:r>
        <w:t>des</w:t>
      </w:r>
      <w:r w:rsidRPr="005842DC">
        <w:t xml:space="preserve"> võib elektrijagamine aidata luua aluse selleks, et ära kasutada väiksemate tarbijate paindlikkus</w:t>
      </w:r>
      <w:r>
        <w:t>t</w:t>
      </w:r>
      <w:r w:rsidRPr="005842DC">
        <w:t>.</w:t>
      </w:r>
    </w:p>
    <w:p w14:paraId="4B38BC21" w14:textId="77777777" w:rsidR="009147A7" w:rsidRDefault="009147A7" w:rsidP="009147A7"/>
    <w:p w14:paraId="5A9615F4" w14:textId="77777777" w:rsidR="009147A7" w:rsidRDefault="009147A7" w:rsidP="009147A7">
      <w:pPr>
        <w:rPr>
          <w:b/>
          <w:bCs/>
          <w:vertAlign w:val="superscript"/>
        </w:rPr>
      </w:pPr>
      <w:r>
        <w:rPr>
          <w:b/>
          <w:bCs/>
        </w:rPr>
        <w:t>ELTS § 39 lg 2</w:t>
      </w:r>
      <w:r>
        <w:rPr>
          <w:b/>
          <w:bCs/>
          <w:vertAlign w:val="superscript"/>
        </w:rPr>
        <w:t>2</w:t>
      </w:r>
    </w:p>
    <w:p w14:paraId="4AD514EC" w14:textId="0025FC9E" w:rsidR="009147A7" w:rsidRPr="00944227" w:rsidRDefault="009147A7" w:rsidP="009147A7">
      <w:r>
        <w:t xml:space="preserve">Seaduse </w:t>
      </w:r>
      <w:r w:rsidRPr="00944227">
        <w:t xml:space="preserve">täpsustamine on vajalik selgitamaks asjaolu, et tootmissuunalise võimsuse piiramise rakendamist ja </w:t>
      </w:r>
      <w:r>
        <w:t>käesoleva seaduse</w:t>
      </w:r>
      <w:r w:rsidRPr="00944227">
        <w:t xml:space="preserve"> </w:t>
      </w:r>
      <w:r>
        <w:t>§</w:t>
      </w:r>
      <w:r w:rsidRPr="00944227">
        <w:t xml:space="preserve"> 39 lg 2</w:t>
      </w:r>
      <w:r w:rsidRPr="00944227">
        <w:rPr>
          <w:vertAlign w:val="superscript"/>
        </w:rPr>
        <w:t xml:space="preserve">2 </w:t>
      </w:r>
      <w:r w:rsidRPr="00944227">
        <w:t>nimetatud metoodika alusel piiramise eest hüvitise maksmist kohaldatakse ainult</w:t>
      </w:r>
      <w:r>
        <w:t xml:space="preserve"> sellise</w:t>
      </w:r>
      <w:r w:rsidRPr="00944227">
        <w:t xml:space="preserve"> põhivõrguga liitunud tootja suhtes, kes on liitunud </w:t>
      </w:r>
      <w:r>
        <w:t>2025. aasta 13</w:t>
      </w:r>
      <w:r w:rsidR="00234A25">
        <w:t>.</w:t>
      </w:r>
      <w:r>
        <w:t xml:space="preserve"> juunil jõustunud elektrituruseaduse muudatusega kehtestatud</w:t>
      </w:r>
      <w:r w:rsidRPr="00944227">
        <w:t xml:space="preserve"> n</w:t>
      </w:r>
      <w:r>
        <w:t>iinimetatud</w:t>
      </w:r>
      <w:r w:rsidRPr="00944227">
        <w:t xml:space="preserve"> fikseeritud liitumistasu </w:t>
      </w:r>
      <w:r>
        <w:t>kontseptsiooni</w:t>
      </w:r>
      <w:r w:rsidRPr="00944227">
        <w:t xml:space="preserve"> alusel ehk pärast käesoleva seaduse </w:t>
      </w:r>
      <w:r>
        <w:t>§</w:t>
      </w:r>
      <w:r w:rsidRPr="00944227">
        <w:t xml:space="preserve"> 72 lõike 6</w:t>
      </w:r>
      <w:r w:rsidRPr="00944227">
        <w:rPr>
          <w:vertAlign w:val="superscript"/>
        </w:rPr>
        <w:t>3</w:t>
      </w:r>
      <w:r w:rsidRPr="00944227">
        <w:t xml:space="preserve"> jõustumist. </w:t>
      </w:r>
      <w:r>
        <w:t>Nii on tagatud</w:t>
      </w:r>
      <w:r w:rsidRPr="00944227">
        <w:t xml:space="preserve"> võrdne kohtlemine tootjate vahel, kes on liitunud enne uue liitumistasu süsteemi jõustumist ja pärast selle jõustumist, kuna enne uue liitumistasu süsteemi jõustumist liitunud tootjad on oma liitumislepingu raames</w:t>
      </w:r>
      <w:r>
        <w:t xml:space="preserve"> juba</w:t>
      </w:r>
      <w:r w:rsidRPr="00944227">
        <w:t xml:space="preserve"> tasunud ülekandevõrgu läbilaskevõime suurendamise investeeringute kulud kogu ulatuses. Seevastu uue liitumistasu süsteemi alusel liituvate tootjate jaoks vajalikud võrgu läbilaskevõime suurendamise</w:t>
      </w:r>
      <w:r>
        <w:t>ga</w:t>
      </w:r>
      <w:r w:rsidRPr="00944227">
        <w:t xml:space="preserve"> seotud investeering</w:t>
      </w:r>
      <w:r>
        <w:t>u</w:t>
      </w:r>
      <w:r w:rsidRPr="00944227">
        <w:t xml:space="preserve">kulud sotsialiseeritakse osaliselt üldises võrgutasus. </w:t>
      </w:r>
    </w:p>
    <w:p w14:paraId="6B906F0F" w14:textId="77777777" w:rsidR="009147A7" w:rsidRDefault="009147A7" w:rsidP="009147A7">
      <w:pPr>
        <w:rPr>
          <w:b/>
          <w:bCs/>
        </w:rPr>
      </w:pPr>
    </w:p>
    <w:p w14:paraId="1F017DAD" w14:textId="77777777" w:rsidR="009147A7" w:rsidRPr="0080235D" w:rsidRDefault="009147A7" w:rsidP="009147A7">
      <w:pPr>
        <w:rPr>
          <w:b/>
        </w:rPr>
      </w:pPr>
      <w:r w:rsidRPr="005E28FB">
        <w:rPr>
          <w:b/>
        </w:rPr>
        <w:t xml:space="preserve">ELTS § </w:t>
      </w:r>
      <w:r>
        <w:rPr>
          <w:b/>
        </w:rPr>
        <w:t xml:space="preserve">44 </w:t>
      </w:r>
      <w:r w:rsidRPr="005E28FB">
        <w:rPr>
          <w:b/>
        </w:rPr>
        <w:t>p 1</w:t>
      </w:r>
      <w:r>
        <w:rPr>
          <w:b/>
          <w:vertAlign w:val="superscript"/>
        </w:rPr>
        <w:t xml:space="preserve">1 </w:t>
      </w:r>
      <w:r>
        <w:rPr>
          <w:b/>
        </w:rPr>
        <w:t>ja p</w:t>
      </w:r>
      <w:r w:rsidRPr="005E28FB">
        <w:rPr>
          <w:b/>
        </w:rPr>
        <w:t xml:space="preserve"> 1</w:t>
      </w:r>
      <w:r>
        <w:rPr>
          <w:b/>
          <w:vertAlign w:val="superscript"/>
        </w:rPr>
        <w:t>2</w:t>
      </w:r>
    </w:p>
    <w:p w14:paraId="173F06A1" w14:textId="72752869" w:rsidR="009147A7" w:rsidRDefault="009147A7" w:rsidP="009147A7">
      <w:r>
        <w:t>Seadust täiendatakse § 44 lõigetega 1</w:t>
      </w:r>
      <w:r w:rsidRPr="00A93AA9">
        <w:rPr>
          <w:vertAlign w:val="superscript"/>
        </w:rPr>
        <w:t>1</w:t>
      </w:r>
      <w:r>
        <w:t xml:space="preserve"> ja 1</w:t>
      </w:r>
      <w:r w:rsidRPr="00BC39A6">
        <w:rPr>
          <w:vertAlign w:val="superscript"/>
        </w:rPr>
        <w:t>2</w:t>
      </w:r>
      <w:r>
        <w:t xml:space="preserve">. Avatud tarnija peab tagama </w:t>
      </w:r>
      <w:r w:rsidR="004A67EA" w:rsidRPr="004A67EA">
        <w:rPr>
          <w:rFonts w:eastAsia="Times New Roman" w:cs="Times New Roman"/>
          <w:color w:val="000000"/>
          <w:kern w:val="2"/>
          <w:szCs w:val="24"/>
          <w:lang w:eastAsia="et-EE"/>
          <w14:ligatures w14:val="standardContextual"/>
        </w:rPr>
        <w:t>tähtajalise fikseeritud elektrihinnaga lepingu pakkumisel</w:t>
      </w:r>
      <w:r w:rsidR="004A67EA" w:rsidRPr="004A67EA">
        <w:rPr>
          <w:rFonts w:eastAsia="Times New Roman" w:cs="Times New Roman"/>
          <w:color w:val="000000"/>
          <w:szCs w:val="24"/>
          <w:lang w:eastAsia="et-EE"/>
        </w:rPr>
        <w:t xml:space="preserve"> </w:t>
      </w:r>
      <w:r>
        <w:t>avatud tarne lepinguga riskimaandusstrateegiad, et vähendada tarnehäirete ohtu, ehk et fikseeritud hinnaga lepingute puhul kehtiks lepingus kokkulepitud hind kuni lepingu tähtaja lõpuni ka energiahinnakriiside ajal. Kui tarnijad ei taga, et nende elektriportfellis on riskid piisavalt maandatud, võib elektri hulgimüügihindade muutus tähendada neile finantsriski ja põhjustada elektriportfelli tõrkeid. Kulud võivad sel juhul kanduda üle tarbijatele ja teistele võrgukasutajatele. Seepärast peavad kindlaksmääratud hinna ja tähtajaga elektrivarustuslepingute pakkumise korral olema tarnijate riskid asjakohaselt maandatud. Asjakohases riskimaandusstrateegias tuleks arvesse võtta tarnija juurdepääsu oma toodangule, tema kapitalisatsiooni ja sõltuvust hulgimüügituru hindade muutumisest, samuti tarnija suurust või turu struktuuri.</w:t>
      </w:r>
      <w:r w:rsidRPr="00CA3E06">
        <w:t xml:space="preserve"> </w:t>
      </w:r>
      <w:r w:rsidRPr="00636B38">
        <w:t>Tarnijad saavad riskimaandusstrateegiatena kasutada finantsinstrumente näiteks Eesti-Soome piiril finantsülekandeõigusi (</w:t>
      </w:r>
      <w:proofErr w:type="spellStart"/>
      <w:r w:rsidRPr="00636B38">
        <w:rPr>
          <w:i/>
          <w:iCs/>
        </w:rPr>
        <w:t>financial</w:t>
      </w:r>
      <w:proofErr w:type="spellEnd"/>
      <w:r w:rsidRPr="00636B38">
        <w:rPr>
          <w:i/>
          <w:iCs/>
        </w:rPr>
        <w:t xml:space="preserve"> </w:t>
      </w:r>
      <w:proofErr w:type="spellStart"/>
      <w:r w:rsidRPr="00636B38">
        <w:rPr>
          <w:i/>
          <w:iCs/>
        </w:rPr>
        <w:t>transmission</w:t>
      </w:r>
      <w:proofErr w:type="spellEnd"/>
      <w:r w:rsidRPr="00636B38">
        <w:rPr>
          <w:i/>
          <w:iCs/>
        </w:rPr>
        <w:t xml:space="preserve"> </w:t>
      </w:r>
      <w:proofErr w:type="spellStart"/>
      <w:r w:rsidRPr="00636B38">
        <w:rPr>
          <w:i/>
          <w:iCs/>
        </w:rPr>
        <w:t>rights</w:t>
      </w:r>
      <w:proofErr w:type="spellEnd"/>
      <w:r w:rsidRPr="00636B38">
        <w:rPr>
          <w:i/>
          <w:iCs/>
        </w:rPr>
        <w:t>, FTR</w:t>
      </w:r>
      <w:r w:rsidRPr="00636B38">
        <w:t>), sõlmida otselepinguid (</w:t>
      </w:r>
      <w:proofErr w:type="spellStart"/>
      <w:r w:rsidRPr="00636B38">
        <w:rPr>
          <w:i/>
          <w:iCs/>
        </w:rPr>
        <w:t>over</w:t>
      </w:r>
      <w:proofErr w:type="spellEnd"/>
      <w:r w:rsidRPr="00636B38">
        <w:rPr>
          <w:i/>
          <w:iCs/>
        </w:rPr>
        <w:t xml:space="preserve"> </w:t>
      </w:r>
      <w:proofErr w:type="spellStart"/>
      <w:r w:rsidRPr="00636B38">
        <w:rPr>
          <w:i/>
          <w:iCs/>
        </w:rPr>
        <w:t>the</w:t>
      </w:r>
      <w:proofErr w:type="spellEnd"/>
      <w:r w:rsidRPr="00636B38">
        <w:rPr>
          <w:i/>
          <w:iCs/>
        </w:rPr>
        <w:t xml:space="preserve"> </w:t>
      </w:r>
      <w:proofErr w:type="spellStart"/>
      <w:r w:rsidRPr="00636B38">
        <w:rPr>
          <w:i/>
          <w:iCs/>
        </w:rPr>
        <w:t>counter</w:t>
      </w:r>
      <w:proofErr w:type="spellEnd"/>
      <w:r w:rsidRPr="00636B38">
        <w:rPr>
          <w:i/>
          <w:iCs/>
        </w:rPr>
        <w:t>, OTC</w:t>
      </w:r>
      <w:r w:rsidRPr="00636B38">
        <w:t>) muuhulgas taastuvenergia tootjatega või rajada ise tootmisvõimsusi. NordPool on Baltikumi turule toomas täiendavaid finantsinstrumente</w:t>
      </w:r>
      <w:r w:rsidRPr="00636B38">
        <w:rPr>
          <w:rStyle w:val="Allmrkuseviide"/>
        </w:rPr>
        <w:footnoteReference w:id="3"/>
      </w:r>
      <w:r w:rsidRPr="00636B38">
        <w:t>, mis võimaldavad elektrihinna riske maandada.</w:t>
      </w:r>
    </w:p>
    <w:p w14:paraId="67EE0B7A" w14:textId="77777777" w:rsidR="009147A7" w:rsidRPr="00914797" w:rsidRDefault="009147A7" w:rsidP="009147A7"/>
    <w:p w14:paraId="323B41FB" w14:textId="77777777" w:rsidR="009147A7" w:rsidRDefault="009147A7" w:rsidP="009147A7">
      <w:r>
        <w:rPr>
          <w:b/>
          <w:bCs/>
        </w:rPr>
        <w:t>ELTS § 44 lg 4</w:t>
      </w:r>
      <w:r>
        <w:rPr>
          <w:b/>
          <w:bCs/>
          <w:vertAlign w:val="superscript"/>
        </w:rPr>
        <w:t>1</w:t>
      </w:r>
      <w:r>
        <w:rPr>
          <w:b/>
          <w:bCs/>
        </w:rPr>
        <w:t xml:space="preserve"> </w:t>
      </w:r>
    </w:p>
    <w:p w14:paraId="265EFAEC" w14:textId="77777777" w:rsidR="009147A7" w:rsidRDefault="009147A7" w:rsidP="009147A7">
      <w:r w:rsidRPr="00E64533">
        <w:t>S</w:t>
      </w:r>
      <w:r>
        <w:t>eoses</w:t>
      </w:r>
      <w:r w:rsidRPr="00E64533">
        <w:t xml:space="preserve"> </w:t>
      </w:r>
      <w:proofErr w:type="spellStart"/>
      <w:r w:rsidRPr="00E64533">
        <w:t>üldteenuse</w:t>
      </w:r>
      <w:proofErr w:type="spellEnd"/>
      <w:r w:rsidRPr="00E64533">
        <w:t xml:space="preserve"> osutamist puudutavatele sätete</w:t>
      </w:r>
      <w:r>
        <w:t xml:space="preserve"> muutmisega</w:t>
      </w:r>
      <w:r w:rsidRPr="00E64533">
        <w:t xml:space="preserve"> tuleb </w:t>
      </w:r>
      <w:bookmarkStart w:id="20" w:name="_Hlk205453319"/>
      <w:r w:rsidRPr="00E64533">
        <w:t>riigihan</w:t>
      </w:r>
      <w:r>
        <w:t>k</w:t>
      </w:r>
      <w:r w:rsidRPr="00E64533">
        <w:t xml:space="preserve">e korraldamise kohustus asendada konkurssi korraldamise kohustusega </w:t>
      </w:r>
      <w:bookmarkEnd w:id="20"/>
      <w:r w:rsidRPr="00E64533">
        <w:t>ka § 44 lõikes 4</w:t>
      </w:r>
      <w:r w:rsidRPr="00E64533">
        <w:rPr>
          <w:vertAlign w:val="superscript"/>
        </w:rPr>
        <w:t>1</w:t>
      </w:r>
      <w:r w:rsidRPr="00E64533">
        <w:t>, mis reguleerib elektrienergia müüki avatud tarne katkemise korra</w:t>
      </w:r>
      <w:r>
        <w:t>l.</w:t>
      </w:r>
    </w:p>
    <w:p w14:paraId="24CD072D" w14:textId="77777777" w:rsidR="009147A7" w:rsidRDefault="009147A7" w:rsidP="009147A7"/>
    <w:p w14:paraId="68992236" w14:textId="77777777" w:rsidR="009147A7" w:rsidRDefault="009147A7" w:rsidP="009147A7">
      <w:pPr>
        <w:rPr>
          <w:b/>
          <w:bCs/>
        </w:rPr>
      </w:pPr>
      <w:r>
        <w:rPr>
          <w:b/>
          <w:bCs/>
        </w:rPr>
        <w:t>ELTS § 58</w:t>
      </w:r>
      <w:r>
        <w:rPr>
          <w:b/>
          <w:bCs/>
          <w:vertAlign w:val="superscript"/>
        </w:rPr>
        <w:t>3</w:t>
      </w:r>
      <w:r>
        <w:rPr>
          <w:b/>
          <w:bCs/>
        </w:rPr>
        <w:t xml:space="preserve"> lg 4</w:t>
      </w:r>
    </w:p>
    <w:p w14:paraId="55C25BCA" w14:textId="77777777" w:rsidR="009147A7" w:rsidRDefault="009147A7" w:rsidP="009147A7">
      <w:r>
        <w:t>Muudatusega kehtestatakse õiguslik alus selleks, et kodutarbijad, kes toodavad ja tarbivad taastuvenergiat samas hoones või kortermajas, saavad osaleda ühiselt toodetud taastuvenergia jagamises tarbijapaigaldise sees eeldusel, et tootmine ja tarbimine toimuvad sama liitumispunkti piires. Kehtivas seaduses ei ole sätestatud, kuidas täpsemalt tarbija saab elektrijagamises osaleda ja millised kulud talle rakenduvad. Elektri jagamist tarbijapaigaldise piires visualiseerivad allolevad skeemid.</w:t>
      </w:r>
    </w:p>
    <w:p w14:paraId="1C483CFC" w14:textId="77777777" w:rsidR="009147A7" w:rsidRDefault="009147A7" w:rsidP="009147A7"/>
    <w:p w14:paraId="1A5858E8" w14:textId="77777777" w:rsidR="009147A7" w:rsidRDefault="009147A7" w:rsidP="009147A7">
      <w:pPr>
        <w:jc w:val="center"/>
      </w:pPr>
      <w:r>
        <w:rPr>
          <w:noProof/>
        </w:rPr>
        <w:drawing>
          <wp:inline distT="0" distB="0" distL="0" distR="0" wp14:anchorId="0319BB8A" wp14:editId="29F1866F">
            <wp:extent cx="5627811" cy="2520000"/>
            <wp:effectExtent l="0" t="0" r="0" b="0"/>
            <wp:docPr id="1670339571" name="Pilt 3" descr="Pilt, millel on kujutatud kuvatõmmis, Graafika,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512618" name="Pilt 3" descr="Pilt, millel on kujutatud kuvatõmmis, Graafika, disain&#10;&#10;Kirjeldus on genereeritud automaatsel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27811" cy="2520000"/>
                    </a:xfrm>
                    <a:prstGeom prst="rect">
                      <a:avLst/>
                    </a:prstGeom>
                    <a:noFill/>
                  </pic:spPr>
                </pic:pic>
              </a:graphicData>
            </a:graphic>
          </wp:inline>
        </w:drawing>
      </w:r>
    </w:p>
    <w:p w14:paraId="4A576917" w14:textId="77777777" w:rsidR="009147A7" w:rsidRDefault="009147A7" w:rsidP="009147A7">
      <w:pPr>
        <w:jc w:val="center"/>
      </w:pPr>
      <w:r>
        <w:rPr>
          <w:noProof/>
        </w:rPr>
        <w:drawing>
          <wp:inline distT="0" distB="0" distL="0" distR="0" wp14:anchorId="5B2D0208" wp14:editId="5215D0A1">
            <wp:extent cx="2567786" cy="2398815"/>
            <wp:effectExtent l="0" t="0" r="0" b="1905"/>
            <wp:docPr id="1178247246" name="Pilt 8" descr="Pilt, millel on kujutatud kuvatõmmis, diagramm, Graafika, graafiline disain&#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390043" name="Pilt 8" descr="Pilt, millel on kujutatud kuvatõmmis, diagramm, Graafika, graafiline disain&#10;&#10;Kirjeldus on genereeritud automaatsel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80635" cy="2410819"/>
                    </a:xfrm>
                    <a:prstGeom prst="rect">
                      <a:avLst/>
                    </a:prstGeom>
                    <a:noFill/>
                  </pic:spPr>
                </pic:pic>
              </a:graphicData>
            </a:graphic>
          </wp:inline>
        </w:drawing>
      </w:r>
    </w:p>
    <w:p w14:paraId="166762A9" w14:textId="77777777" w:rsidR="009147A7" w:rsidRDefault="009147A7" w:rsidP="009147A7"/>
    <w:p w14:paraId="1740B5EE" w14:textId="77777777" w:rsidR="009147A7" w:rsidRDefault="009147A7" w:rsidP="009147A7">
      <w:pPr>
        <w:jc w:val="center"/>
      </w:pPr>
      <w:r>
        <w:rPr>
          <w:noProof/>
        </w:rPr>
        <w:drawing>
          <wp:inline distT="0" distB="0" distL="0" distR="0" wp14:anchorId="53520941" wp14:editId="7F574598">
            <wp:extent cx="5678098" cy="2520000"/>
            <wp:effectExtent l="0" t="0" r="0" b="0"/>
            <wp:docPr id="1153946667" name="Pilt 7" descr="Pilt, millel on kujutatud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482724" name="Pilt 7" descr="Pilt, millel on kujutatud kuvatõmmis&#10;&#10;Kirjeldus on genereeritud automaatsel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78098" cy="2520000"/>
                    </a:xfrm>
                    <a:prstGeom prst="rect">
                      <a:avLst/>
                    </a:prstGeom>
                    <a:noFill/>
                  </pic:spPr>
                </pic:pic>
              </a:graphicData>
            </a:graphic>
          </wp:inline>
        </w:drawing>
      </w:r>
    </w:p>
    <w:p w14:paraId="28901858" w14:textId="77777777" w:rsidR="009147A7" w:rsidRDefault="009147A7" w:rsidP="009147A7"/>
    <w:p w14:paraId="3B02BA3E" w14:textId="77777777" w:rsidR="009147A7" w:rsidRDefault="009147A7" w:rsidP="009147A7">
      <w:r>
        <w:t>E</w:t>
      </w:r>
      <w:r w:rsidRPr="00A149D5">
        <w:t>esmärk on soodustada oma tarbeks toodetud taastuvenergia kasutamist ning lihtsustada energia jagamist tarbijate vahel hoone või kinnistu sees.</w:t>
      </w:r>
      <w:r>
        <w:t xml:space="preserve"> Tehniliselt on praegu võimalik liitumispunkti piires energiat jagada, kui kõik tarbijad on nõus ühiselt elektrit soetama. Elektri </w:t>
      </w:r>
      <w:proofErr w:type="spellStart"/>
      <w:r>
        <w:t>ühisost</w:t>
      </w:r>
      <w:proofErr w:type="spellEnd"/>
      <w:r>
        <w:t xml:space="preserve"> tähendab, et tarbija loobub oma õigusest ise endale sobiv elektrimüüja valida ja elektrileping sõlmida, samuti vähendab elektri </w:t>
      </w:r>
      <w:proofErr w:type="spellStart"/>
      <w:r>
        <w:t>ühisost</w:t>
      </w:r>
      <w:proofErr w:type="spellEnd"/>
      <w:r>
        <w:t xml:space="preserve"> tarbija huvi oma tarbimist juhtida.</w:t>
      </w:r>
      <w:r w:rsidRPr="00A149D5">
        <w:t xml:space="preserve"> Ühise liitumispunkti kaudu elektrienergia jagamine võimaldab elanikel ühiselt hoones toodetud </w:t>
      </w:r>
      <w:r>
        <w:t>taastuv</w:t>
      </w:r>
      <w:r w:rsidRPr="00A149D5">
        <w:t>e</w:t>
      </w:r>
      <w:r>
        <w:t>nergiaga oma arveid vähendada.</w:t>
      </w:r>
    </w:p>
    <w:p w14:paraId="72AFA0EE" w14:textId="77777777" w:rsidR="009147A7" w:rsidRDefault="009147A7" w:rsidP="009147A7"/>
    <w:p w14:paraId="56BDC471" w14:textId="77777777" w:rsidR="009147A7" w:rsidRPr="0080235D" w:rsidRDefault="009147A7" w:rsidP="009147A7">
      <w:pPr>
        <w:rPr>
          <w:b/>
          <w:bCs/>
        </w:rPr>
      </w:pPr>
      <w:r>
        <w:rPr>
          <w:b/>
          <w:bCs/>
        </w:rPr>
        <w:t>ELTS § 65 lg 1</w:t>
      </w:r>
      <w:r>
        <w:rPr>
          <w:b/>
          <w:bCs/>
          <w:vertAlign w:val="superscript"/>
        </w:rPr>
        <w:t>3</w:t>
      </w:r>
      <w:r>
        <w:rPr>
          <w:rFonts w:cs="Times New Roman"/>
          <w:b/>
          <w:bCs/>
        </w:rPr>
        <w:t xml:space="preserve"> ja </w:t>
      </w:r>
      <w:r>
        <w:rPr>
          <w:b/>
          <w:bCs/>
        </w:rPr>
        <w:t>1</w:t>
      </w:r>
      <w:r>
        <w:rPr>
          <w:b/>
          <w:bCs/>
          <w:vertAlign w:val="superscript"/>
        </w:rPr>
        <w:t>4</w:t>
      </w:r>
    </w:p>
    <w:p w14:paraId="0AB00F2B" w14:textId="4ED5F71C" w:rsidR="00F01B8A" w:rsidRDefault="009147A7" w:rsidP="009147A7">
      <w:r>
        <w:t>Seaduse paragrahvi 65 täiendatakse lõigetega 1</w:t>
      </w:r>
      <w:r w:rsidRPr="00A93AA9">
        <w:rPr>
          <w:vertAlign w:val="superscript"/>
        </w:rPr>
        <w:t>3</w:t>
      </w:r>
      <w:r>
        <w:t xml:space="preserve"> ja 1</w:t>
      </w:r>
      <w:r>
        <w:rPr>
          <w:vertAlign w:val="superscript"/>
        </w:rPr>
        <w:t>4</w:t>
      </w:r>
      <w:r>
        <w:t>, millega kehtestatakse jaotusvõrguettevõtjale nõue pakkuda oma teeninduspiirkonnas võimalust sõlmida paindliku liitumist. Piirkondades, kus elektrivõrgu võimsus on piiratud, peab võrguühendust taotleval võrgukasutajal olema võimalik sõlmida ilma püsikindluseta, paindlik liitumisleping. Kõnealune leping on üldjuhul tähtajaline ning peaks näiteks arvesse võtma energia salvestamist või piirama aega, mil elektrijaam saab võrku suunata elektrienergiat või -võimsust, mida on võimalik turule viia, võimaldades selle osalist kättesaadavaks tegemist.</w:t>
      </w:r>
    </w:p>
    <w:p w14:paraId="1E101363" w14:textId="77777777" w:rsidR="00F01B8A" w:rsidRDefault="00F01B8A" w:rsidP="009147A7"/>
    <w:p w14:paraId="5579D96D" w14:textId="77777777" w:rsidR="009147A7" w:rsidRDefault="009147A7" w:rsidP="009147A7">
      <w:r>
        <w:t xml:space="preserve">Jaotusvõrguettevõtjal ei pruugi olla võimalik paindlikkus liitumislepingus märkida lepingu tähtaega, kuivõrd see on seotud võrguinvesteeringu realiseerimisega. Kuigi investeeringute valmimisel on hinnangulised tähtajad, siis sõltub võrgu arendamine mitmetest asjaoludest – võrguettevõtja eelarvelistest vahenditest (võrgutasu ei kata investeeringute vajadusi täies ulatuses), planeerimise ja ehitamise käigus ilmnenud takistustest (keelualad, vaidlused maaomanikega) jne. Seega saab paindlik liitumine olla piiratud võrgu ehitustööde valmimisega, mis ei pruugi võrguettevõtjale </w:t>
      </w:r>
      <w:proofErr w:type="spellStart"/>
      <w:r>
        <w:t>kuupäevaliselt</w:t>
      </w:r>
      <w:proofErr w:type="spellEnd"/>
      <w:r>
        <w:t xml:space="preserve"> teada olla. </w:t>
      </w:r>
    </w:p>
    <w:p w14:paraId="3014BC7C" w14:textId="77777777" w:rsidR="00F01B8A" w:rsidRDefault="00F01B8A" w:rsidP="009147A7"/>
    <w:p w14:paraId="3E970017" w14:textId="77777777" w:rsidR="009147A7" w:rsidRDefault="009147A7" w:rsidP="009147A7">
      <w:r>
        <w:t xml:space="preserve">Paindliku liitumise lepingud võimaldavad võrguettevõtjal tavapäraselt võrgu tugevdamise plaanidega edasi liikuda. Paindlikud liitumised muudetakse püsikindlaks niipea, kui võrk on valmis. </w:t>
      </w:r>
      <w:r w:rsidRPr="00D939C4">
        <w:t xml:space="preserve">Samuti on võimalus pakkuda paindlikku liitumist püsiva lahendusena olukorras, kus võrgu arendamine antud piirkonnas ei ole optimaalne või kui turuosaline ise on püsiva </w:t>
      </w:r>
      <w:r w:rsidRPr="007C1AB4">
        <w:t xml:space="preserve">paindlikku liitumisega nõus (nt salvestid). </w:t>
      </w:r>
    </w:p>
    <w:p w14:paraId="709D23AE" w14:textId="77777777" w:rsidR="00F01B8A" w:rsidRPr="007C1AB4" w:rsidRDefault="00F01B8A" w:rsidP="009147A7"/>
    <w:p w14:paraId="41EB55DC" w14:textId="77777777" w:rsidR="009147A7" w:rsidRDefault="009147A7" w:rsidP="009147A7">
      <w:r>
        <w:t xml:space="preserve">Taotlevale võrgukasutajale antakse võimalikult selget teavet, mida kujutavad endast eeldatavad piirangud, mis paindliku liitumise lepingu puhul kehtivad. </w:t>
      </w:r>
    </w:p>
    <w:p w14:paraId="4F977ED8" w14:textId="77777777" w:rsidR="00F01B8A" w:rsidRDefault="00F01B8A" w:rsidP="009147A7"/>
    <w:p w14:paraId="7C49BB26" w14:textId="77777777" w:rsidR="009147A7" w:rsidRDefault="009147A7" w:rsidP="009147A7">
      <w:r>
        <w:t>P</w:t>
      </w:r>
      <w:r w:rsidRPr="007C1AB4">
        <w:t xml:space="preserve">õhjendatud juhul </w:t>
      </w:r>
      <w:r>
        <w:t xml:space="preserve">võib jaotusvõrguettevõtja </w:t>
      </w:r>
      <w:r w:rsidRPr="007C1AB4">
        <w:t>paindliku liitumispakkumise väljastamisest keelduda, eelkõige juhul, kui puudub paindliku liitumisühenduse pakkumiseks tehniline võimekus</w:t>
      </w:r>
      <w:r>
        <w:t>.</w:t>
      </w:r>
    </w:p>
    <w:p w14:paraId="09DF0217" w14:textId="77777777" w:rsidR="00F01B8A" w:rsidRDefault="00F01B8A" w:rsidP="009147A7"/>
    <w:p w14:paraId="339DA607" w14:textId="77777777" w:rsidR="009147A7" w:rsidRDefault="009147A7" w:rsidP="009147A7">
      <w:r>
        <w:t xml:space="preserve">Liitumise tüüptingimused koostab võrguettevõtja ning avaldab need oma veebilehel. </w:t>
      </w:r>
    </w:p>
    <w:p w14:paraId="41F732E2" w14:textId="77777777" w:rsidR="009147A7" w:rsidRDefault="009147A7" w:rsidP="009147A7"/>
    <w:p w14:paraId="4367E7DC" w14:textId="77777777" w:rsidR="009147A7" w:rsidRDefault="009147A7" w:rsidP="009147A7">
      <w:pPr>
        <w:rPr>
          <w:b/>
          <w:bCs/>
        </w:rPr>
      </w:pPr>
      <w:r>
        <w:rPr>
          <w:b/>
          <w:bCs/>
        </w:rPr>
        <w:t>ELTS § 65 lg 3 p 4</w:t>
      </w:r>
    </w:p>
    <w:p w14:paraId="0436C203" w14:textId="77777777" w:rsidR="009147A7" w:rsidRDefault="009147A7" w:rsidP="009147A7">
      <w:r>
        <w:t>Muudetakse § 65 lõike 3 punkti 4 sõnastust. Võrguettevõtjal on õigus keelduda võrguteenuse osutamisest, kui tema võrgus puudub võrguteenuse osutamiseks vajalik edastamisvõimsus. Paindliku liitumise nõude valguses tuleb kõnealuse punkti sõnastust täiendada ning lisada peale edastamisvõimsuse puudumise ka paindliku liitumise kokkuleppeni mittejõudmine. Vajaliku edastamisevõimsuse puudumine võib tähendada muuhulgas ka seda, et vastavas piirkonnas ei ole võimalik uusi liitujaid püsikindlalt võrguga ühendada, mis tõttu on asjakohane kõnealuses piirkonnas paindliku liitumise võimaluse loomine.</w:t>
      </w:r>
    </w:p>
    <w:p w14:paraId="43BD8D75" w14:textId="77777777" w:rsidR="009147A7" w:rsidRDefault="009147A7" w:rsidP="009147A7">
      <w:pPr>
        <w:rPr>
          <w:rFonts w:eastAsia="Times New Roman" w:cs="Times New Roman"/>
          <w:b/>
          <w:bCs/>
          <w:lang w:eastAsia="et-EE"/>
        </w:rPr>
      </w:pPr>
    </w:p>
    <w:p w14:paraId="59E8AD53" w14:textId="77777777" w:rsidR="009147A7" w:rsidRDefault="009147A7" w:rsidP="009147A7">
      <w:pPr>
        <w:rPr>
          <w:rFonts w:eastAsia="Times New Roman" w:cs="Times New Roman"/>
          <w:b/>
          <w:bCs/>
          <w:vertAlign w:val="superscript"/>
          <w:lang w:eastAsia="et-EE"/>
        </w:rPr>
      </w:pPr>
      <w:r>
        <w:rPr>
          <w:rFonts w:eastAsia="Times New Roman" w:cs="Times New Roman"/>
          <w:b/>
          <w:bCs/>
          <w:lang w:eastAsia="et-EE"/>
        </w:rPr>
        <w:t>ELTS § 65</w:t>
      </w:r>
      <w:r>
        <w:rPr>
          <w:rFonts w:eastAsia="Times New Roman" w:cs="Times New Roman"/>
          <w:b/>
          <w:bCs/>
          <w:vertAlign w:val="superscript"/>
          <w:lang w:eastAsia="et-EE"/>
        </w:rPr>
        <w:t>1</w:t>
      </w:r>
      <w:r>
        <w:rPr>
          <w:rFonts w:eastAsia="Times New Roman" w:cs="Times New Roman"/>
          <w:b/>
          <w:bCs/>
          <w:lang w:eastAsia="et-EE"/>
        </w:rPr>
        <w:t xml:space="preserve"> lg 1-4</w:t>
      </w:r>
    </w:p>
    <w:p w14:paraId="4E4E319A" w14:textId="77777777" w:rsidR="009147A7" w:rsidRDefault="009147A7" w:rsidP="009147A7">
      <w:r>
        <w:t>Seadust täiendatakse §-ga 65</w:t>
      </w:r>
      <w:r>
        <w:rPr>
          <w:vertAlign w:val="superscript"/>
        </w:rPr>
        <w:t>1</w:t>
      </w:r>
      <w:r>
        <w:t>. L</w:t>
      </w:r>
      <w:r w:rsidRPr="00524827">
        <w:t>õike 1</w:t>
      </w:r>
      <w:r>
        <w:t xml:space="preserve"> </w:t>
      </w:r>
      <w:r w:rsidRPr="00E87DC8">
        <w:t xml:space="preserve">kohaselt ei tohi </w:t>
      </w:r>
      <w:r>
        <w:t>võrgu</w:t>
      </w:r>
      <w:r w:rsidRPr="00E87DC8">
        <w:t>teenuse osutamise</w:t>
      </w:r>
      <w:r>
        <w:t>ks ja kasutamiseks</w:t>
      </w:r>
      <w:r w:rsidRPr="00E87DC8">
        <w:t xml:space="preserve"> kasutatav riist- või tarkvara ohustada riigi julgeolekut.</w:t>
      </w:r>
    </w:p>
    <w:p w14:paraId="2FD17D7B" w14:textId="77777777" w:rsidR="00F01B8A" w:rsidRDefault="009147A7" w:rsidP="009147A7">
      <w:pPr>
        <w:spacing w:before="240"/>
      </w:pPr>
      <w:r w:rsidRPr="00833FF7">
        <w:t>Mõiste</w:t>
      </w:r>
      <w:r>
        <w:t>t</w:t>
      </w:r>
      <w:r w:rsidRPr="00833FF7">
        <w:t xml:space="preserve"> „riigi julgeolek“ on</w:t>
      </w:r>
      <w:r>
        <w:t xml:space="preserve"> seletatud</w:t>
      </w:r>
      <w:r w:rsidRPr="00833FF7">
        <w:t xml:space="preserve"> Riigikogu 2017. a kinnitatud julgeolekupoliitika alustes (edaspidi JPA)</w:t>
      </w:r>
      <w:r>
        <w:rPr>
          <w:rStyle w:val="Allmrkuseviide"/>
        </w:rPr>
        <w:footnoteReference w:id="4"/>
      </w:r>
      <w:r w:rsidRPr="00833FF7">
        <w:t xml:space="preserve"> ja Vabariigi Valitsuse kinnitatud riigikaitse arengukavas 20</w:t>
      </w:r>
      <w:r>
        <w:t>22</w:t>
      </w:r>
      <w:r w:rsidRPr="00833FF7">
        <w:t>–20</w:t>
      </w:r>
      <w:r>
        <w:t>31</w:t>
      </w:r>
      <w:r w:rsidRPr="00833FF7">
        <w:t xml:space="preserve"> (edaspidi RKAK)</w:t>
      </w:r>
      <w:r>
        <w:rPr>
          <w:rStyle w:val="Allmrkuseviide"/>
        </w:rPr>
        <w:footnoteReference w:id="5"/>
      </w:r>
      <w:r w:rsidRPr="00833FF7">
        <w:t>. JPA sätestab Eesti julgeolekupoliitika eesmärgina kindlustada Eesti riigi iseseisvus ja sõltumatus, rahva ja riigi kestmine, territoriaalne terviklikkus, põhiseaduslik kord ja elanikkonna turvalisus. RKAK määrab ühe olulise riigikaitse tegevussuunana riigi ja ühiskonna toimimise mis</w:t>
      </w:r>
      <w:r>
        <w:t xml:space="preserve"> </w:t>
      </w:r>
      <w:r w:rsidRPr="00833FF7">
        <w:t xml:space="preserve">tahes olukorras. See hõlmab elutähtsate teenuste või muude riigikaitse tähenduses oluliste teenuste toimepidevuse tagamist. </w:t>
      </w:r>
      <w:r>
        <w:t>Elektri võrgu</w:t>
      </w:r>
      <w:r w:rsidRPr="00833FF7">
        <w:t>teenus kuulu</w:t>
      </w:r>
      <w:r>
        <w:t>b</w:t>
      </w:r>
      <w:r w:rsidRPr="00833FF7">
        <w:t xml:space="preserve"> elutähtsate teenuste hulka.</w:t>
      </w:r>
      <w:r w:rsidRPr="00833FF7">
        <w:br/>
      </w:r>
    </w:p>
    <w:p w14:paraId="28D1C2BA" w14:textId="1C70D614" w:rsidR="009147A7" w:rsidRDefault="009147A7" w:rsidP="009147A7">
      <w:pPr>
        <w:spacing w:before="240"/>
      </w:pPr>
      <w:r w:rsidRPr="00833FF7">
        <w:t xml:space="preserve">Laia riigikaitse seisukohast on seega oluline, et riigi ja ühiskonna harjumuspärast toimimist tagavate teenuste kasutatavus ei satuks </w:t>
      </w:r>
      <w:r>
        <w:t xml:space="preserve">ohtu </w:t>
      </w:r>
      <w:r w:rsidRPr="00833FF7">
        <w:t xml:space="preserve">võrguseadmete tarkvaravigade, võimalike tootja tekitatud tehnoloogiliste „tagauste“ või </w:t>
      </w:r>
      <w:r>
        <w:t>võrguseadmete</w:t>
      </w:r>
      <w:r w:rsidRPr="00833FF7">
        <w:t xml:space="preserve"> vastu suunatud pahatahtlike rünnakute ja manipulatsioonide tõttu</w:t>
      </w:r>
      <w:r>
        <w:rPr>
          <w:rStyle w:val="Allmrkuseviide"/>
        </w:rPr>
        <w:footnoteReference w:id="6"/>
      </w:r>
      <w:r w:rsidRPr="00833FF7">
        <w:t xml:space="preserve">. Samuti on oluline tagada, et sidevõrgud ei oleks monokultuursed (ühe konkreetse tootja tehnoloogiaga üles ehitatud), mis tekitab sõltuvuse </w:t>
      </w:r>
      <w:r>
        <w:t xml:space="preserve">sellest </w:t>
      </w:r>
      <w:r w:rsidRPr="00833FF7">
        <w:t xml:space="preserve">tootjast ning võimendab </w:t>
      </w:r>
      <w:r>
        <w:t>temaga</w:t>
      </w:r>
      <w:r w:rsidRPr="00833FF7">
        <w:t xml:space="preserve"> seotud riske</w:t>
      </w:r>
      <w:r>
        <w:rPr>
          <w:rStyle w:val="Allmrkuseviide"/>
        </w:rPr>
        <w:footnoteReference w:id="7"/>
      </w:r>
      <w:r w:rsidRPr="00833FF7">
        <w:t>.</w:t>
      </w:r>
    </w:p>
    <w:p w14:paraId="122834FC" w14:textId="77777777" w:rsidR="009147A7" w:rsidRDefault="009147A7" w:rsidP="009147A7">
      <w:pPr>
        <w:spacing w:before="240"/>
      </w:pPr>
      <w:r>
        <w:t>L</w:t>
      </w:r>
      <w:r w:rsidRPr="00524827">
        <w:t>õi</w:t>
      </w:r>
      <w:r>
        <w:t>g</w:t>
      </w:r>
      <w:r w:rsidRPr="00524827">
        <w:t>e 2</w:t>
      </w:r>
      <w:r>
        <w:t xml:space="preserve"> sätestab asjaolud, mille ilmnemise korral </w:t>
      </w:r>
      <w:bookmarkStart w:id="21" w:name="_Hlk205537896"/>
      <w:r>
        <w:t>võrgu</w:t>
      </w:r>
      <w:r w:rsidRPr="00E87DC8">
        <w:t>teenuse osutamise</w:t>
      </w:r>
      <w:r>
        <w:t>ks</w:t>
      </w:r>
      <w:r w:rsidRPr="00E87DC8">
        <w:t xml:space="preserve"> </w:t>
      </w:r>
      <w:r>
        <w:t>elektri</w:t>
      </w:r>
      <w:r w:rsidRPr="00E87DC8">
        <w:t>võrgus kasutatav riist- või tarkvara</w:t>
      </w:r>
      <w:bookmarkEnd w:id="21"/>
      <w:r w:rsidRPr="00E87DC8">
        <w:t xml:space="preserve"> saab ohustada riigi julgeolekut</w:t>
      </w:r>
      <w:r>
        <w:t>. Säte viitab elektroonilise side seaduse (ESS) § 87</w:t>
      </w:r>
      <w:r>
        <w:rPr>
          <w:vertAlign w:val="superscript"/>
        </w:rPr>
        <w:t>3</w:t>
      </w:r>
      <w:r>
        <w:t xml:space="preserve"> lõikele 2, kus on loetletud, et </w:t>
      </w:r>
      <w:r w:rsidRPr="00E87DC8">
        <w:t>kasutatav riist- või tarkvara saab ohustada riigi julgeolekut</w:t>
      </w:r>
      <w:r>
        <w:t xml:space="preserve"> järgmiste asjaolude tõttu:</w:t>
      </w:r>
    </w:p>
    <w:p w14:paraId="6AA021C7" w14:textId="77777777" w:rsidR="00F01B8A" w:rsidRDefault="009147A7" w:rsidP="009147A7">
      <w:pPr>
        <w:spacing w:before="240"/>
      </w:pPr>
      <w:r w:rsidRPr="00E87DC8">
        <w:t xml:space="preserve">1) selle tootjast, hooldus- või tugiteenuste pakkujast tuleneva </w:t>
      </w:r>
      <w:r>
        <w:t>suure</w:t>
      </w:r>
      <w:r w:rsidRPr="00E87DC8">
        <w:t xml:space="preserve"> riski tõttu (edaspidi </w:t>
      </w:r>
      <w:r>
        <w:t>suure</w:t>
      </w:r>
      <w:r w:rsidRPr="00E87DC8">
        <w:t xml:space="preserve"> riskiga riist- või tarkvara) või</w:t>
      </w:r>
    </w:p>
    <w:p w14:paraId="39771F05" w14:textId="1006A978" w:rsidR="009147A7" w:rsidRDefault="009147A7" w:rsidP="009147A7">
      <w:pPr>
        <w:spacing w:before="240"/>
      </w:pPr>
      <w:r w:rsidRPr="00E87DC8">
        <w:t>2) riist- või tarkvara tehnilistest omadustest või seadistustest tuleneva riski tõttu.</w:t>
      </w:r>
    </w:p>
    <w:p w14:paraId="29EDD8E9" w14:textId="77777777" w:rsidR="009147A7" w:rsidRDefault="009147A7" w:rsidP="009147A7">
      <w:pPr>
        <w:spacing w:before="240"/>
      </w:pPr>
      <w:r w:rsidRPr="00ED5392">
        <w:t>Esimes</w:t>
      </w:r>
      <w:r>
        <w:t>es punktis nimetatud ohud</w:t>
      </w:r>
      <w:r w:rsidRPr="00ED5392">
        <w:t xml:space="preserve"> on seotud tarneahelaga ning lähtu</w:t>
      </w:r>
      <w:r>
        <w:t>vad</w:t>
      </w:r>
      <w:r w:rsidRPr="00ED5392">
        <w:t xml:space="preserve"> konkreetse</w:t>
      </w:r>
      <w:r>
        <w:t>st</w:t>
      </w:r>
      <w:r w:rsidRPr="00ED5392">
        <w:t xml:space="preserve"> ettevõtja</w:t>
      </w:r>
      <w:r>
        <w:t>st</w:t>
      </w:r>
      <w:r w:rsidRPr="00ED5392">
        <w:t xml:space="preserve">. Selleks ettevõtjaks on kas konkreetse riist- või tarkvara tootja või </w:t>
      </w:r>
      <w:r>
        <w:t>tegevusloaga võrguettevõtjale</w:t>
      </w:r>
      <w:r w:rsidRPr="00ED5392">
        <w:t xml:space="preserve"> hooldus- või tugiteenust pakkuv ettevõtja. Riist- või tarkvara tehnilistest omadustest või seadistusest tulenevad ohud on seotud tehnoloogia endaga. Näiteks on tegemist tehnoloogilise ohuga siis, kui sidevõrgus kasutatav seadistus ei taga side konfidentsiaalsust ehk kõrvalisel osapoolel on võimalik sidet pealt kuulata.</w:t>
      </w:r>
    </w:p>
    <w:p w14:paraId="24A7312C" w14:textId="77777777" w:rsidR="009147A7" w:rsidRDefault="009147A7" w:rsidP="009147A7">
      <w:pPr>
        <w:spacing w:before="240"/>
      </w:pPr>
      <w:r>
        <w:t>L</w:t>
      </w:r>
      <w:r w:rsidRPr="00524827">
        <w:t>õike 3</w:t>
      </w:r>
      <w:r>
        <w:t xml:space="preserve"> kohaselt tuleb suure</w:t>
      </w:r>
      <w:r w:rsidRPr="00833FF7">
        <w:t xml:space="preserve"> riskiga riist- või tarkvara hin</w:t>
      </w:r>
      <w:r>
        <w:t>nates</w:t>
      </w:r>
      <w:r w:rsidRPr="00833FF7">
        <w:t xml:space="preserve"> arvest</w:t>
      </w:r>
      <w:r>
        <w:t>ada</w:t>
      </w:r>
      <w:r w:rsidRPr="00833FF7">
        <w:t xml:space="preserve"> muu hulgas </w:t>
      </w:r>
      <w:r>
        <w:t xml:space="preserve">ESS-i </w:t>
      </w:r>
      <w:r w:rsidRPr="00833FF7">
        <w:t>§ 87</w:t>
      </w:r>
      <w:r>
        <w:rPr>
          <w:vertAlign w:val="superscript"/>
        </w:rPr>
        <w:t>3</w:t>
      </w:r>
      <w:r>
        <w:t xml:space="preserve"> </w:t>
      </w:r>
      <w:r w:rsidRPr="00833FF7">
        <w:t>lõikes 3 loetletud tea</w:t>
      </w:r>
      <w:r>
        <w:t>bega. ESS-i § 87</w:t>
      </w:r>
      <w:r>
        <w:rPr>
          <w:vertAlign w:val="superscript"/>
        </w:rPr>
        <w:t>3</w:t>
      </w:r>
      <w:r>
        <w:t xml:space="preserve"> on kehtestatud e</w:t>
      </w:r>
      <w:r w:rsidRPr="00ED5392">
        <w:t>lektroonilise side seaduse, ehitusseadustiku ja riigilõivuseaduse muutmise seadus</w:t>
      </w:r>
      <w:r>
        <w:t>ega</w:t>
      </w:r>
      <w:r w:rsidRPr="00ED5392">
        <w:t xml:space="preserve"> </w:t>
      </w:r>
      <w:r>
        <w:t>(</w:t>
      </w:r>
      <w:r w:rsidRPr="00ED5392">
        <w:t>437 SE</w:t>
      </w:r>
      <w:r>
        <w:t>)</w:t>
      </w:r>
      <w:r>
        <w:rPr>
          <w:rStyle w:val="Allmrkuseviide"/>
        </w:rPr>
        <w:footnoteReference w:id="8"/>
      </w:r>
      <w:r>
        <w:t>. 437 SE seletuskirjas põhjendatakse loetelu järgmiselt:</w:t>
      </w:r>
    </w:p>
    <w:p w14:paraId="3D16263F" w14:textId="77777777" w:rsidR="009147A7" w:rsidRPr="00E87DC8" w:rsidRDefault="009147A7" w:rsidP="009147A7">
      <w:pPr>
        <w:spacing w:before="240"/>
        <w:rPr>
          <w:i/>
          <w:iCs/>
        </w:rPr>
      </w:pPr>
      <w:r w:rsidRPr="00E87DC8">
        <w:rPr>
          <w:i/>
          <w:iCs/>
        </w:rPr>
        <w:t>ESS § 87</w:t>
      </w:r>
      <w:r w:rsidRPr="00E87DC8">
        <w:rPr>
          <w:i/>
          <w:iCs/>
          <w:vertAlign w:val="superscript"/>
        </w:rPr>
        <w:t>3</w:t>
      </w:r>
      <w:r w:rsidRPr="00E87DC8">
        <w:rPr>
          <w:i/>
          <w:iCs/>
        </w:rPr>
        <w:t xml:space="preserve"> lõikes 3 esitatakse näitlik loetelu, millist teavet riist- või tarkvara tootjast, hooldus- või tugiteenuste pakkujast tuleneva kõrge riski hindamisel muu hulgas arvestatakse ning mis võib osutada riist- või tarkvaraga seotud kõrgele riskile. Loetelu ei tähenda, et kui üks tingimus on täidetud, oleks tegu automaatselt kõrge riskiga riist- või tarkvaraga. Hinnang, kas tegu on kõrge riskiga tootja, hooldus- või tugiteenuste pakkujaga, tehakse riist- või tarkvara kasutusloa menetluses riskihinnangu baasil. Ühe loetelus nimetatud punkti täitmine võib põhimõtteliselt kaasa tuua kõrge riski, kuid eeldusel, et see on piisavalt põhjendatud ja kaalukas.</w:t>
      </w:r>
    </w:p>
    <w:p w14:paraId="15C620BF" w14:textId="77777777" w:rsidR="009147A7" w:rsidRPr="00C320A2" w:rsidRDefault="009147A7" w:rsidP="009147A7">
      <w:pPr>
        <w:spacing w:before="240"/>
      </w:pPr>
      <w:r>
        <w:t>Võrguteenuse puhul on analoogselt sideteenusega tegemist elutähtsa teenusega, mistõttu on riskihindamine riist- või tarkvara hankides põhjendatud. Samuti on võrguteenuse osutajatel asjakohane arvestada riskihindamise käigus ESS-i § 87</w:t>
      </w:r>
      <w:r>
        <w:rPr>
          <w:vertAlign w:val="superscript"/>
        </w:rPr>
        <w:t>3</w:t>
      </w:r>
      <w:r>
        <w:t xml:space="preserve"> lõikes 3 nimetatud teabega. 437 SE seletuskiri loetleb lisaselgitused ESS-i § 87</w:t>
      </w:r>
      <w:r>
        <w:rPr>
          <w:vertAlign w:val="superscript"/>
        </w:rPr>
        <w:t>3</w:t>
      </w:r>
      <w:r>
        <w:t xml:space="preserve"> lõikes 3 nimetatud teabe kohta:</w:t>
      </w:r>
    </w:p>
    <w:p w14:paraId="6CE2FB67" w14:textId="77777777" w:rsidR="009147A7" w:rsidRDefault="009147A7" w:rsidP="009147A7">
      <w:pPr>
        <w:spacing w:before="240"/>
        <w:rPr>
          <w:i/>
          <w:iCs/>
        </w:rPr>
      </w:pPr>
      <w:r w:rsidRPr="00BA4F13">
        <w:rPr>
          <w:i/>
          <w:iCs/>
        </w:rPr>
        <w:t>Punktid, mida tootja, hooldus- või tugiteenuste pakkuja kohta riskianalüüsis muu hulgas hinnatakse on järgnevad:</w:t>
      </w:r>
    </w:p>
    <w:p w14:paraId="5AD38B36" w14:textId="77777777" w:rsidR="009147A7" w:rsidRDefault="009147A7" w:rsidP="009147A7">
      <w:pPr>
        <w:spacing w:before="240"/>
        <w:rPr>
          <w:i/>
          <w:iCs/>
        </w:rPr>
      </w:pPr>
      <w:r w:rsidRPr="00E87DC8">
        <w:rPr>
          <w:i/>
          <w:iCs/>
        </w:rPr>
        <w:t>1) tema asukoht või peakontor on riigis (edaspidi asukohariik), mis ei ole Euroopa Liidu (edaspidi EL), Põhja-Atlandi Lepingu Organisatsiooni (edaspidi NATO) ega Majandusliku Koostöö või Arengu Organisatsiooni (edaspidi OECD) liikmesriik;</w:t>
      </w:r>
    </w:p>
    <w:p w14:paraId="00908CEF" w14:textId="77777777" w:rsidR="009147A7" w:rsidRDefault="009147A7" w:rsidP="009147A7">
      <w:pPr>
        <w:spacing w:before="240"/>
        <w:rPr>
          <w:i/>
          <w:iCs/>
        </w:rPr>
      </w:pPr>
      <w:r w:rsidRPr="00E87DC8">
        <w:rPr>
          <w:i/>
          <w:iCs/>
        </w:rPr>
        <w:t xml:space="preserve">2) tema asukohariigis ei järgita demokraatliku õigusriigi põhimõtteid või ei austata inimõigusi; </w:t>
      </w:r>
    </w:p>
    <w:p w14:paraId="447B5908" w14:textId="77777777" w:rsidR="009147A7" w:rsidRDefault="009147A7" w:rsidP="009147A7">
      <w:pPr>
        <w:spacing w:before="240"/>
        <w:rPr>
          <w:i/>
          <w:iCs/>
        </w:rPr>
      </w:pPr>
      <w:r w:rsidRPr="00E87DC8">
        <w:rPr>
          <w:i/>
          <w:iCs/>
        </w:rPr>
        <w:t>3) tema asukohariigis ei kaitsta muu riigi isikute intellektuaalomandit, isikuandmeid või ärisaladust;</w:t>
      </w:r>
    </w:p>
    <w:p w14:paraId="4B136831" w14:textId="77777777" w:rsidR="009147A7" w:rsidRDefault="009147A7" w:rsidP="009147A7">
      <w:pPr>
        <w:spacing w:before="240"/>
        <w:rPr>
          <w:i/>
          <w:iCs/>
        </w:rPr>
      </w:pPr>
      <w:r w:rsidRPr="00E87DC8">
        <w:rPr>
          <w:i/>
          <w:iCs/>
        </w:rPr>
        <w:t>4) tema asukohariik käitub küberruumis agressiivselt;</w:t>
      </w:r>
    </w:p>
    <w:p w14:paraId="4290EE67" w14:textId="77777777" w:rsidR="009147A7" w:rsidRDefault="009147A7" w:rsidP="009147A7">
      <w:pPr>
        <w:spacing w:before="240"/>
        <w:rPr>
          <w:i/>
          <w:iCs/>
        </w:rPr>
      </w:pPr>
      <w:r w:rsidRPr="00E87DC8">
        <w:rPr>
          <w:i/>
          <w:iCs/>
        </w:rPr>
        <w:t>5) asukohariigile on EL-i, NATO või OECD liikmesriigid omistanud küberrünnakuid;</w:t>
      </w:r>
    </w:p>
    <w:p w14:paraId="4D16ADA6" w14:textId="77777777" w:rsidR="009147A7" w:rsidRDefault="009147A7" w:rsidP="009147A7">
      <w:pPr>
        <w:spacing w:before="240"/>
        <w:rPr>
          <w:i/>
          <w:iCs/>
        </w:rPr>
      </w:pPr>
      <w:r w:rsidRPr="00E87DC8">
        <w:rPr>
          <w:i/>
          <w:iCs/>
        </w:rPr>
        <w:t>6) ta allub sõltumatu kohtuliku kontrollita asukohariigi või muu välisriigi valitsusele või riigiasutusele;</w:t>
      </w:r>
    </w:p>
    <w:p w14:paraId="7A109709" w14:textId="77777777" w:rsidR="009147A7" w:rsidRDefault="009147A7" w:rsidP="009147A7">
      <w:pPr>
        <w:spacing w:before="240"/>
        <w:rPr>
          <w:i/>
          <w:iCs/>
        </w:rPr>
      </w:pPr>
      <w:r w:rsidRPr="00E87DC8">
        <w:rPr>
          <w:i/>
          <w:iCs/>
        </w:rPr>
        <w:t>7) tema asukohariik või muu välisriik võib kohustada teda tegutsema Eesti riigi julgeolekut ohustaval viisil;</w:t>
      </w:r>
    </w:p>
    <w:p w14:paraId="697F3D63" w14:textId="77777777" w:rsidR="009147A7" w:rsidRDefault="009147A7" w:rsidP="009147A7">
      <w:pPr>
        <w:spacing w:before="240"/>
        <w:rPr>
          <w:i/>
          <w:iCs/>
        </w:rPr>
      </w:pPr>
      <w:r w:rsidRPr="00E87DC8">
        <w:rPr>
          <w:i/>
          <w:iCs/>
        </w:rPr>
        <w:t>8) tema majandustegevus ei põhine turupõhisel konkurentsil või selleks ei ole asukohariigis loodud piisavaid tingimusi;</w:t>
      </w:r>
    </w:p>
    <w:p w14:paraId="5162E863" w14:textId="77777777" w:rsidR="009147A7" w:rsidRDefault="009147A7" w:rsidP="009147A7">
      <w:pPr>
        <w:spacing w:before="240"/>
        <w:rPr>
          <w:i/>
          <w:iCs/>
        </w:rPr>
      </w:pPr>
      <w:r w:rsidRPr="00E87DC8">
        <w:rPr>
          <w:i/>
          <w:iCs/>
        </w:rPr>
        <w:t>9) tema omandistruktuur, organisatsiooniline ülesehitus või juhtimisstruktuur ei ole läbipaistev;</w:t>
      </w:r>
    </w:p>
    <w:p w14:paraId="5A7A0D9B" w14:textId="77777777" w:rsidR="009147A7" w:rsidRDefault="009147A7" w:rsidP="009147A7">
      <w:pPr>
        <w:spacing w:before="240"/>
        <w:rPr>
          <w:i/>
          <w:iCs/>
        </w:rPr>
      </w:pPr>
      <w:r w:rsidRPr="00E87DC8">
        <w:rPr>
          <w:i/>
          <w:iCs/>
        </w:rPr>
        <w:t>10) tema rahastamine ei ole läbipaistev;</w:t>
      </w:r>
    </w:p>
    <w:p w14:paraId="1768E5E0" w14:textId="77777777" w:rsidR="009147A7" w:rsidRDefault="009147A7" w:rsidP="009147A7">
      <w:pPr>
        <w:spacing w:before="240"/>
        <w:rPr>
          <w:i/>
          <w:iCs/>
        </w:rPr>
      </w:pPr>
      <w:r w:rsidRPr="00E87DC8">
        <w:rPr>
          <w:i/>
          <w:iCs/>
        </w:rPr>
        <w:t>11) tema tooted või teenused sisaldavad turvanõrkusi ning nende kõrvaldamiseks ei ole rakendatud piisavaid turvameetmeid;</w:t>
      </w:r>
    </w:p>
    <w:p w14:paraId="2E4791CD" w14:textId="77777777" w:rsidR="009147A7" w:rsidRPr="00E87DC8" w:rsidRDefault="009147A7" w:rsidP="009147A7">
      <w:pPr>
        <w:spacing w:before="240"/>
        <w:rPr>
          <w:i/>
          <w:iCs/>
        </w:rPr>
      </w:pPr>
      <w:r w:rsidRPr="00E87DC8">
        <w:rPr>
          <w:i/>
          <w:iCs/>
        </w:rPr>
        <w:t>12) ta ei ole järjepidevalt võimeline tagama toodete või teenuste tarneid, välja arvatud vääramatu jõu tõttu.</w:t>
      </w:r>
    </w:p>
    <w:p w14:paraId="0AB12DA2" w14:textId="77777777" w:rsidR="009147A7" w:rsidRPr="00E87DC8" w:rsidRDefault="009147A7" w:rsidP="009147A7">
      <w:pPr>
        <w:spacing w:before="240"/>
        <w:rPr>
          <w:i/>
          <w:iCs/>
        </w:rPr>
      </w:pPr>
      <w:r w:rsidRPr="00E87DC8">
        <w:rPr>
          <w:i/>
          <w:iCs/>
        </w:rPr>
        <w:t xml:space="preserve">Eesti on EL, NATO ja OECD liikmesriik. Nende organisatsioonide liikmesriikides asuvad ettevõtjad on üldiselt vähem riskantsed, kuna nendes riikides kehtivad kokkulepped, väärtused ja põhimõtted, mis ühilduvad Eesti riigi julgeoleku huvidega. OECD liikmesriike ühendavad väärtused nagu avatud turumajandus, demokraatlik pluralism ja inimõiguste austamine ning NATO liikmesriike isikute vabadus, demokraatia, inimõigused ja õigusriik. EL põhimõtted on inimõiguste austamine, demokraatia, õigusriik, </w:t>
      </w:r>
      <w:proofErr w:type="spellStart"/>
      <w:r w:rsidRPr="00E87DC8">
        <w:rPr>
          <w:i/>
          <w:iCs/>
        </w:rPr>
        <w:t>inimväärikus</w:t>
      </w:r>
      <w:proofErr w:type="spellEnd"/>
      <w:r w:rsidRPr="00E87DC8">
        <w:rPr>
          <w:i/>
          <w:iCs/>
        </w:rPr>
        <w:t>, vabadus ning muud EL õigusaktides sätestatud põhimõtted. Neid väärtusi kandvad riigid on üldiselt vähem tõenäolised sekkuma oma riigis asuva ettevõtja tegevusse eesmärgiga kahjustada Eesti riigi julgeolekut.</w:t>
      </w:r>
    </w:p>
    <w:p w14:paraId="4A305041" w14:textId="77777777" w:rsidR="009147A7" w:rsidRPr="00E87DC8" w:rsidRDefault="009147A7" w:rsidP="009147A7">
      <w:pPr>
        <w:spacing w:before="240"/>
        <w:rPr>
          <w:i/>
          <w:iCs/>
        </w:rPr>
      </w:pPr>
      <w:r w:rsidRPr="00E87DC8">
        <w:rPr>
          <w:i/>
          <w:iCs/>
        </w:rPr>
        <w:t>Sarnaselt eeltooduga on väiksem risk taolisele sekkumisele, kui asukohariigis järgitakse demokraatliku õigusriigi põhimõtteid ja austatakse inimõigusi ning kaitstakse muu riigi isikute intellektuaalomandit, isikuandmeid ja ärisaladust.</w:t>
      </w:r>
    </w:p>
    <w:p w14:paraId="3A83B47E" w14:textId="77777777" w:rsidR="009147A7" w:rsidRPr="00E87DC8" w:rsidRDefault="009147A7" w:rsidP="009147A7">
      <w:pPr>
        <w:spacing w:before="240"/>
        <w:rPr>
          <w:i/>
          <w:iCs/>
        </w:rPr>
      </w:pPr>
      <w:r w:rsidRPr="00E87DC8">
        <w:rPr>
          <w:i/>
          <w:iCs/>
        </w:rPr>
        <w:t>Demokraatliku õigusriigi põhimõte tähendab, et kehtivad sellised õiguse üldpõhimõtted, mida tunnustatakse Euroopa õigusruumis. Õigusriigi all on mõeldud õigusriiki laiemas tähenduses ehk mitte ainult riiki, kus on olemas seadused, vaid on olemas ka põhiõigused, võimude lahusus, sõltumatud kohtud ja seadusi järgiv haldus.</w:t>
      </w:r>
    </w:p>
    <w:p w14:paraId="69B0084F" w14:textId="77777777" w:rsidR="009147A7" w:rsidRPr="00E87DC8" w:rsidRDefault="009147A7" w:rsidP="009147A7">
      <w:pPr>
        <w:spacing w:before="240"/>
        <w:rPr>
          <w:i/>
          <w:iCs/>
        </w:rPr>
      </w:pPr>
      <w:r w:rsidRPr="00E87DC8">
        <w:rPr>
          <w:i/>
          <w:iCs/>
        </w:rPr>
        <w:t>Riik, kus kaitstakse muu riigi isikute intellektuaalomandit, isikuandmeid ja ärisaladust, on vähem tõenäoline sekkuma enda riigis asuva ettevõtja tegevusse eesmärgiga teise riigi isikute intellektuaalomandit, isikuandmeid või ärisaladust rikkuda. Kuna sidevõrke läbib suur hulk andmeid, millest osa on tundlikud andmed, peab olema kindlus, et sidevõrkudes kasutatava riist- ja tarkvara kaudu nendele andmetele kolmandatel isikutel ja riikidel õigusvastaselt juurdepääsu pole.</w:t>
      </w:r>
    </w:p>
    <w:p w14:paraId="213BA3EE" w14:textId="77777777" w:rsidR="009147A7" w:rsidRPr="00E87DC8" w:rsidRDefault="009147A7" w:rsidP="009147A7">
      <w:pPr>
        <w:spacing w:before="240"/>
        <w:rPr>
          <w:i/>
          <w:iCs/>
        </w:rPr>
      </w:pPr>
      <w:r w:rsidRPr="00E87DC8">
        <w:rPr>
          <w:i/>
          <w:iCs/>
        </w:rPr>
        <w:t xml:space="preserve">Teave, et asukohariik käitub küberruumis agressiivselt või EL, NATO või OECD liikmesriigid on asukohariigile omistanud küberrünnakuid, </w:t>
      </w:r>
      <w:proofErr w:type="spellStart"/>
      <w:r w:rsidRPr="00E87DC8">
        <w:rPr>
          <w:i/>
          <w:iCs/>
        </w:rPr>
        <w:t>indikeerib</w:t>
      </w:r>
      <w:proofErr w:type="spellEnd"/>
      <w:r w:rsidRPr="00E87DC8">
        <w:rPr>
          <w:i/>
          <w:iCs/>
        </w:rPr>
        <w:t>, et asukohariik võib taolisi küberrünnakuid korraldada sidevõrkude tehnoloogia kaudu ka Eesti vastu.</w:t>
      </w:r>
    </w:p>
    <w:p w14:paraId="080CA427" w14:textId="77777777" w:rsidR="009147A7" w:rsidRPr="00E87DC8" w:rsidRDefault="009147A7" w:rsidP="009147A7">
      <w:pPr>
        <w:spacing w:before="240"/>
        <w:rPr>
          <w:i/>
          <w:iCs/>
        </w:rPr>
      </w:pPr>
      <w:r w:rsidRPr="00E87DC8">
        <w:rPr>
          <w:i/>
          <w:iCs/>
        </w:rPr>
        <w:t>Punktid selle kohta, kas ettevõtja allub sõltumatu kohtuliku kontrollita asukohariigi või muu välisriigi valitsusele või riigiasutusel ning kas tema asukohariik või muu välisriik võib kohustada teda tegutsema Eesti riigi julgeolekut ohustaval viisil, baseeruvad eelkõige teise riigi õigusruumi hindamisel. Kui näiteks asukohariigi õigusaktid võimaldavad kohtuliku kontrollita anda ettevõtjale korraldusi luure või riigikaitse huvides teise riigi järele luurata, on see ohumärk Eesti riigi julgeoleku aspektist.</w:t>
      </w:r>
    </w:p>
    <w:p w14:paraId="6802129B" w14:textId="77777777" w:rsidR="009147A7" w:rsidRPr="00E87DC8" w:rsidRDefault="009147A7" w:rsidP="009147A7">
      <w:pPr>
        <w:spacing w:before="240"/>
        <w:rPr>
          <w:i/>
          <w:iCs/>
        </w:rPr>
      </w:pPr>
      <w:r w:rsidRPr="00E87DC8">
        <w:rPr>
          <w:i/>
          <w:iCs/>
        </w:rPr>
        <w:t xml:space="preserve">Punktid 8-10 (kas tema majandustegevus ei põhine turupõhisel konkurentsil või selleks ei ole asukohariigis loodud piisavaid tingimusi; tema omandistruktuur, organisatsiooniline ülesehitus või juhtimisstruktuur ei ole läbipaistev; tema rahastamine ei ole läbipaistev) </w:t>
      </w:r>
      <w:proofErr w:type="spellStart"/>
      <w:r w:rsidRPr="00E87DC8">
        <w:rPr>
          <w:i/>
          <w:iCs/>
        </w:rPr>
        <w:t>indikeerivad</w:t>
      </w:r>
      <w:proofErr w:type="spellEnd"/>
      <w:r w:rsidRPr="00E87DC8">
        <w:rPr>
          <w:i/>
          <w:iCs/>
        </w:rPr>
        <w:t xml:space="preserve"> eelkõige seda, et ettevõtjal võib olla varjatud sidemeid välisriigi valitsusega, mis panevad teda sõltuma selle välisriigi valitsuse tahtest ning luure ja agressiivse teiste riikide mõjutamise kaalutlustest.</w:t>
      </w:r>
    </w:p>
    <w:p w14:paraId="3290A51E" w14:textId="77777777" w:rsidR="009147A7" w:rsidRPr="00E87DC8" w:rsidRDefault="009147A7" w:rsidP="009147A7">
      <w:pPr>
        <w:spacing w:before="240"/>
        <w:rPr>
          <w:i/>
          <w:iCs/>
        </w:rPr>
      </w:pPr>
      <w:r w:rsidRPr="00E87DC8">
        <w:rPr>
          <w:i/>
          <w:iCs/>
        </w:rPr>
        <w:t>Punktid 11-12 (tema tooted või teenused sisaldavad turvanõrkusi ning nende kõrvaldamiseks ei ole rakendatud piisavaid turvameetmeid; ta ei ole järjepidevalt võimeline tagama toodete või teenuste tarneid, välja arvatud vääramatu jõu tõttu) keskenduvad eelkõige sellele, kas tootja, hooldus- või tugiteenuse pakkuja ise tähtsustab küberturvalisust ning on suuteline tarneid tagama. Kui ettevõtja ise küberturvalisust ei tähtsusta, on suurem risk, et tema riist- ja tarkvara sisaldab ohtlikke turvanõrkusi. Kui ettevõtja järjepidevalt, ka pahatahtlikult, tarneid ei taga, seab see ohtu sidevõrgu toimimise ja turvalisuse, sest sidevõrk vajab uuendamist nii riist- kui ka tarkvara puhul.</w:t>
      </w:r>
    </w:p>
    <w:p w14:paraId="721B3D72" w14:textId="77777777" w:rsidR="009147A7" w:rsidRPr="00E87DC8" w:rsidRDefault="009147A7" w:rsidP="009147A7">
      <w:pPr>
        <w:spacing w:before="240" w:after="240"/>
        <w:rPr>
          <w:i/>
          <w:iCs/>
        </w:rPr>
      </w:pPr>
      <w:r w:rsidRPr="00E87DC8">
        <w:rPr>
          <w:i/>
          <w:iCs/>
        </w:rPr>
        <w:t>2019. aasta Euroopa Liidu riskianalüüsis toodi välja, et oluline on hinnata iga tehnoloogia tootja riskiprofiili. Muu hulgas tuleb riskianalüüsi kohaselt analüüsida ettevõtete sõltumatust Euroopa Liidu välistest riikidest, et välistada tehnoloogia kaudu poliitiliste huvide realiseerimist. Selleks on vaja arvesse võtta ettevõtte ja valitsuse seoseid, ettevõttele kohaldatavaid õigusakte (kas õigusaktid lähtuvad demokraatlikest printsiipidest ning andmekaitse põhimõtetest), ettevõtte juhtimise läbipaistvust ning kolmandate riikide võimet rakendada ettevõtte üle sunnimehhanisme. Riskianalüüsi olulisim sõnum on see, et IKT kasutamise puhul peab riskide hindamine olema kõikehõlmav, mitte ainult tehniliste aspektide keskne.</w:t>
      </w:r>
    </w:p>
    <w:p w14:paraId="1A113E8B" w14:textId="77777777" w:rsidR="009147A7" w:rsidRPr="00E87DC8" w:rsidRDefault="009147A7" w:rsidP="009147A7">
      <w:pPr>
        <w:spacing w:before="240"/>
        <w:rPr>
          <w:i/>
          <w:iCs/>
        </w:rPr>
      </w:pPr>
      <w:r w:rsidRPr="00E87DC8">
        <w:rPr>
          <w:i/>
          <w:iCs/>
        </w:rPr>
        <w:t>Pidades silmas digiühiskonna arengut ning IKT arengu tõttu muutunud julgeolekuolukorda, on vajalik, et enne sidevõrkude jaoks vajaliku riist- või tarkvara kasutusele võtmist tagatakse nende kooskõla riigi julgeoleku huvidega. Riigi julgeoleku huvidega kooskõla hindamisel kontrollitakse muu hulgas tarnijate riskiprofiile.</w:t>
      </w:r>
    </w:p>
    <w:p w14:paraId="2299255A" w14:textId="77777777" w:rsidR="009147A7" w:rsidRDefault="009147A7" w:rsidP="009147A7">
      <w:pPr>
        <w:spacing w:before="240"/>
      </w:pPr>
      <w:r w:rsidRPr="00E87DC8">
        <w:rPr>
          <w:i/>
          <w:iCs/>
        </w:rPr>
        <w:t xml:space="preserve">Lisaks tootjale tuleb hinnata ning kontrollida ka hooldus- või tugiteenust pakkuvaid juriidilisi isikuid – nt kui tema tooted või teenused sisaldavad turvanõrkusi ning nende kõrvaldamiseks ei ole rakendatud piisavaid turvameetmeid. Näiteks hiljutine </w:t>
      </w:r>
      <w:proofErr w:type="spellStart"/>
      <w:r w:rsidRPr="00E87DC8">
        <w:rPr>
          <w:i/>
          <w:iCs/>
        </w:rPr>
        <w:t>SolarWinds</w:t>
      </w:r>
      <w:proofErr w:type="spellEnd"/>
      <w:r w:rsidRPr="00E87DC8">
        <w:rPr>
          <w:i/>
          <w:iCs/>
        </w:rPr>
        <w:t xml:space="preserve"> </w:t>
      </w:r>
      <w:proofErr w:type="spellStart"/>
      <w:r w:rsidRPr="00E87DC8">
        <w:rPr>
          <w:i/>
          <w:iCs/>
        </w:rPr>
        <w:t>Orion’i</w:t>
      </w:r>
      <w:proofErr w:type="spellEnd"/>
      <w:r w:rsidRPr="00E87DC8">
        <w:rPr>
          <w:i/>
          <w:iCs/>
        </w:rPr>
        <w:t xml:space="preserve"> intsident näitab, et ka tarneahelas olevatele ohtudele tuleb tähelepanu pöörata</w:t>
      </w:r>
      <w:r>
        <w:rPr>
          <w:rStyle w:val="Allmrkuseviide"/>
          <w:i/>
          <w:iCs/>
        </w:rPr>
        <w:footnoteReference w:id="9"/>
      </w:r>
      <w:r w:rsidRPr="00E87DC8">
        <w:rPr>
          <w:i/>
          <w:iCs/>
        </w:rPr>
        <w:t>.</w:t>
      </w:r>
    </w:p>
    <w:p w14:paraId="683AB2C7" w14:textId="77777777" w:rsidR="009147A7" w:rsidRDefault="009147A7" w:rsidP="009147A7">
      <w:pPr>
        <w:spacing w:before="240"/>
      </w:pPr>
      <w:r>
        <w:t>L</w:t>
      </w:r>
      <w:r w:rsidRPr="00524827">
        <w:t>õike</w:t>
      </w:r>
      <w:r>
        <w:t xml:space="preserve">s </w:t>
      </w:r>
      <w:r w:rsidRPr="00524827">
        <w:t>4</w:t>
      </w:r>
      <w:r w:rsidRPr="00954710">
        <w:t xml:space="preserve"> </w:t>
      </w:r>
      <w:r w:rsidRPr="00E87DC8">
        <w:t>täpsustatakse</w:t>
      </w:r>
      <w:r>
        <w:t>, et tegevusloaga võrguettevõtja lähtub riist- või tarkvara hankides nõudest hinnata ohtu julgeolekule ja võtta seda hankimise käigus arvesse. Piirdutakse üksnes tegevusloaga võrguettevõtjatega, kuna nemad osutavad avalikku võrguteenust.</w:t>
      </w:r>
    </w:p>
    <w:p w14:paraId="2EE96844" w14:textId="77777777" w:rsidR="009147A7" w:rsidRDefault="009147A7" w:rsidP="009147A7">
      <w:pPr>
        <w:ind w:left="10"/>
        <w:rPr>
          <w:rFonts w:eastAsia="Times New Roman" w:cs="Times New Roman"/>
          <w:color w:val="000000"/>
          <w:lang w:eastAsia="et-EE"/>
        </w:rPr>
      </w:pPr>
    </w:p>
    <w:p w14:paraId="4B51C8BA" w14:textId="77777777" w:rsidR="009147A7" w:rsidRDefault="009147A7" w:rsidP="009147A7">
      <w:pPr>
        <w:ind w:left="11" w:hanging="11"/>
        <w:rPr>
          <w:rFonts w:eastAsia="Times New Roman" w:cs="Times New Roman"/>
          <w:color w:val="000000"/>
          <w:lang w:eastAsia="et-EE"/>
        </w:rPr>
      </w:pPr>
      <w:r>
        <w:rPr>
          <w:rFonts w:eastAsia="Times New Roman" w:cs="Times New Roman"/>
          <w:b/>
          <w:bCs/>
          <w:color w:val="000000"/>
          <w:lang w:eastAsia="et-EE"/>
        </w:rPr>
        <w:t>ELTS § 67 lg 9</w:t>
      </w:r>
    </w:p>
    <w:p w14:paraId="1B8E611D" w14:textId="77777777" w:rsidR="009147A7" w:rsidRDefault="009147A7" w:rsidP="009147A7">
      <w:pPr>
        <w:ind w:left="11" w:hanging="11"/>
        <w:rPr>
          <w:rFonts w:eastAsia="Times New Roman" w:cs="Times New Roman"/>
          <w:color w:val="000000"/>
          <w:lang w:eastAsia="et-EE"/>
        </w:rPr>
      </w:pPr>
      <w:r>
        <w:rPr>
          <w:rFonts w:eastAsia="Times New Roman" w:cs="Times New Roman"/>
          <w:color w:val="000000"/>
          <w:lang w:eastAsia="et-EE"/>
        </w:rPr>
        <w:t>Seaduse § 67 lõikes</w:t>
      </w:r>
      <w:r w:rsidRPr="00894363">
        <w:rPr>
          <w:rFonts w:eastAsia="Times New Roman" w:cs="Times New Roman"/>
          <w:color w:val="000000"/>
          <w:lang w:eastAsia="et-EE"/>
        </w:rPr>
        <w:t xml:space="preserve"> </w:t>
      </w:r>
      <w:r>
        <w:rPr>
          <w:rFonts w:eastAsia="Times New Roman" w:cs="Times New Roman"/>
          <w:color w:val="000000"/>
          <w:lang w:eastAsia="et-EE"/>
        </w:rPr>
        <w:t>9</w:t>
      </w:r>
      <w:r w:rsidRPr="00894363">
        <w:rPr>
          <w:rFonts w:eastAsia="Times New Roman" w:cs="Times New Roman"/>
          <w:color w:val="000000"/>
          <w:lang w:eastAsia="et-EE"/>
        </w:rPr>
        <w:t xml:space="preserve"> täpsustatakse, et </w:t>
      </w:r>
      <w:r>
        <w:rPr>
          <w:rFonts w:eastAsia="Times New Roman" w:cs="Times New Roman"/>
          <w:color w:val="000000"/>
          <w:lang w:eastAsia="et-EE"/>
        </w:rPr>
        <w:t>§ 58</w:t>
      </w:r>
      <w:r w:rsidRPr="007C1AB4">
        <w:rPr>
          <w:rFonts w:eastAsia="Times New Roman" w:cs="Times New Roman"/>
          <w:color w:val="000000"/>
          <w:vertAlign w:val="superscript"/>
          <w:lang w:eastAsia="et-EE"/>
        </w:rPr>
        <w:t>3</w:t>
      </w:r>
      <w:r>
        <w:rPr>
          <w:rFonts w:eastAsia="Times New Roman" w:cs="Times New Roman"/>
          <w:color w:val="000000"/>
          <w:lang w:eastAsia="et-EE"/>
        </w:rPr>
        <w:t xml:space="preserve"> lõikes 4 nimetatud </w:t>
      </w:r>
      <w:r w:rsidRPr="00894363">
        <w:rPr>
          <w:rFonts w:eastAsia="Times New Roman" w:cs="Times New Roman"/>
          <w:color w:val="000000"/>
          <w:lang w:eastAsia="et-EE"/>
        </w:rPr>
        <w:t xml:space="preserve">liitumispunkti piires elektrit jagades toimub kauplemisperioodil tootmis- ja tarbimissuunalise elektrienergia </w:t>
      </w:r>
      <w:proofErr w:type="spellStart"/>
      <w:r w:rsidRPr="00894363">
        <w:rPr>
          <w:rFonts w:eastAsia="Times New Roman" w:cs="Times New Roman"/>
          <w:color w:val="000000"/>
          <w:lang w:eastAsia="et-EE"/>
        </w:rPr>
        <w:t>saldeerimine</w:t>
      </w:r>
      <w:proofErr w:type="spellEnd"/>
      <w:r w:rsidRPr="00894363">
        <w:rPr>
          <w:rFonts w:eastAsia="Times New Roman" w:cs="Times New Roman"/>
          <w:color w:val="000000"/>
          <w:lang w:eastAsia="et-EE"/>
        </w:rPr>
        <w:t xml:space="preserve">. </w:t>
      </w:r>
      <w:proofErr w:type="spellStart"/>
      <w:r w:rsidRPr="00894363">
        <w:rPr>
          <w:rFonts w:eastAsia="Times New Roman" w:cs="Times New Roman"/>
          <w:color w:val="000000"/>
          <w:lang w:eastAsia="et-EE"/>
        </w:rPr>
        <w:t>Saldeerimine</w:t>
      </w:r>
      <w:proofErr w:type="spellEnd"/>
      <w:r w:rsidRPr="00894363">
        <w:rPr>
          <w:rFonts w:eastAsia="Times New Roman" w:cs="Times New Roman"/>
          <w:color w:val="000000"/>
          <w:lang w:eastAsia="et-EE"/>
        </w:rPr>
        <w:t xml:space="preserve"> pikema </w:t>
      </w:r>
      <w:proofErr w:type="spellStart"/>
      <w:r w:rsidRPr="00894363">
        <w:rPr>
          <w:rFonts w:eastAsia="Times New Roman" w:cs="Times New Roman"/>
          <w:color w:val="000000"/>
          <w:lang w:eastAsia="et-EE"/>
        </w:rPr>
        <w:t>ajavälba</w:t>
      </w:r>
      <w:proofErr w:type="spellEnd"/>
      <w:r w:rsidRPr="00894363">
        <w:rPr>
          <w:rFonts w:eastAsia="Times New Roman" w:cs="Times New Roman"/>
          <w:color w:val="000000"/>
          <w:lang w:eastAsia="et-EE"/>
        </w:rPr>
        <w:t xml:space="preserve"> puhul ei ole põhjendatud, kuna see toob kaasa elektrisüsteemi ebaefektiivse toimimise</w:t>
      </w:r>
      <w:r>
        <w:rPr>
          <w:rFonts w:eastAsia="Times New Roman" w:cs="Times New Roman"/>
          <w:color w:val="000000"/>
          <w:lang w:eastAsia="et-EE"/>
        </w:rPr>
        <w:t xml:space="preserve"> ja mõju elektribörsi hinnale. Näiteks aasta jooksul </w:t>
      </w:r>
      <w:proofErr w:type="spellStart"/>
      <w:r>
        <w:rPr>
          <w:rFonts w:eastAsia="Times New Roman" w:cs="Times New Roman"/>
          <w:color w:val="000000"/>
          <w:lang w:eastAsia="et-EE"/>
        </w:rPr>
        <w:t>saldeeritav</w:t>
      </w:r>
      <w:proofErr w:type="spellEnd"/>
      <w:r>
        <w:rPr>
          <w:rFonts w:eastAsia="Times New Roman" w:cs="Times New Roman"/>
          <w:color w:val="000000"/>
          <w:lang w:eastAsia="et-EE"/>
        </w:rPr>
        <w:t xml:space="preserve"> elektrienergia toob kaasa olukorra mil suvel toodetud elektrit kasutavad tarbijad talvel, kuigi talveperioodil toodetud elekter on kallim – see on mõnes EL riigis toonud kaasa olukorra, kus suvel on sadadesse eurodesse küündivad negatiivsed elektrihinnad ja talvel tuleb elektrimüüjal soetada tarbijale müügiks kallimat elektrienergiat, mille eest tarbija ei tasu kuna ta </w:t>
      </w:r>
      <w:proofErr w:type="spellStart"/>
      <w:r>
        <w:rPr>
          <w:rFonts w:eastAsia="Times New Roman" w:cs="Times New Roman"/>
          <w:color w:val="000000"/>
          <w:lang w:eastAsia="et-EE"/>
        </w:rPr>
        <w:t>saldeerib</w:t>
      </w:r>
      <w:proofErr w:type="spellEnd"/>
      <w:r>
        <w:rPr>
          <w:rFonts w:eastAsia="Times New Roman" w:cs="Times New Roman"/>
          <w:color w:val="000000"/>
          <w:lang w:eastAsia="et-EE"/>
        </w:rPr>
        <w:t xml:space="preserve"> suvel toodetud elektrit oma talvisest tarbimisest</w:t>
      </w:r>
      <w:r w:rsidRPr="00894363">
        <w:rPr>
          <w:rFonts w:eastAsia="Times New Roman" w:cs="Times New Roman"/>
          <w:color w:val="000000"/>
          <w:lang w:eastAsia="et-EE"/>
        </w:rPr>
        <w:t>.</w:t>
      </w:r>
      <w:r>
        <w:rPr>
          <w:rFonts w:eastAsia="Times New Roman" w:cs="Times New Roman"/>
          <w:color w:val="000000"/>
          <w:lang w:eastAsia="et-EE"/>
        </w:rPr>
        <w:t xml:space="preserve"> Elektri börsihinnad, mis ei peegelda elektrituru tegelikku olukorda, võivad tuua kaasa elektrisüsteemi ebaefektiivse toimise ja ohud varustuskindlusele. </w:t>
      </w:r>
      <w:r w:rsidRPr="00894363">
        <w:rPr>
          <w:rFonts w:eastAsia="Times New Roman" w:cs="Times New Roman"/>
          <w:color w:val="000000"/>
          <w:lang w:eastAsia="et-EE"/>
        </w:rPr>
        <w:t>Tarbijatevahelise kokkuleppe all on mõeldud seda, et tarbijad, nt korteriühistu liikmed, lepivad kokku, millised korterid osalevad elektri jagamises ja millistel alustel elektrit jagatakse. Näiteks võivad korteriühistu liikmed leppida kokku, et jagamise aluseks võetakse korterite põrandapind, või otsustada jätta elektri jagamisest kõrvale korterid, kes ei ole taastuvelektri tootmisseadme rajamisse panustanud.</w:t>
      </w:r>
    </w:p>
    <w:p w14:paraId="40304B56" w14:textId="77777777" w:rsidR="009147A7" w:rsidRDefault="009147A7" w:rsidP="009147A7">
      <w:pPr>
        <w:ind w:left="11" w:hanging="11"/>
        <w:rPr>
          <w:rFonts w:eastAsia="Times New Roman" w:cs="Times New Roman"/>
          <w:color w:val="000000"/>
          <w:lang w:eastAsia="et-EE"/>
        </w:rPr>
      </w:pPr>
    </w:p>
    <w:p w14:paraId="17C6E5C1" w14:textId="77777777" w:rsidR="009147A7" w:rsidRDefault="009147A7" w:rsidP="009147A7">
      <w:pPr>
        <w:rPr>
          <w:b/>
          <w:bCs/>
        </w:rPr>
      </w:pPr>
      <w:r>
        <w:rPr>
          <w:b/>
          <w:bCs/>
        </w:rPr>
        <w:t>ELTS § 70 lg 8</w:t>
      </w:r>
    </w:p>
    <w:p w14:paraId="4468E9D7" w14:textId="77777777" w:rsidR="009147A7" w:rsidRDefault="009147A7" w:rsidP="009147A7">
      <w:r>
        <w:t>Muudetakse § 70 lõike 8 sõnastust, mida täiendatakse nõudega anda teavet muu hulgas ka paindliku liitumise võimaluste kohta. Direktiivist lisanduv nõue loob kohustuse võrguettevõtjale anda muuhulgas infot ka paindliku ühenduse loomise võimalikkuse kohta ülekoormatud piirkondades, seda muidugi konfidentsiaalsuse nõuet silmas pidades.</w:t>
      </w:r>
    </w:p>
    <w:p w14:paraId="07DFB6F3" w14:textId="77777777" w:rsidR="009147A7" w:rsidRDefault="009147A7" w:rsidP="009147A7">
      <w:pPr>
        <w:ind w:left="11" w:hanging="11"/>
        <w:rPr>
          <w:rFonts w:eastAsia="Times New Roman" w:cs="Times New Roman"/>
          <w:color w:val="000000"/>
          <w:lang w:eastAsia="et-EE"/>
        </w:rPr>
      </w:pPr>
    </w:p>
    <w:p w14:paraId="2C7A3396" w14:textId="77777777" w:rsidR="009147A7" w:rsidRPr="0080235D" w:rsidRDefault="009147A7" w:rsidP="009147A7">
      <w:pPr>
        <w:ind w:left="11" w:hanging="11"/>
        <w:rPr>
          <w:rFonts w:eastAsia="Times New Roman" w:cs="Times New Roman"/>
          <w:b/>
          <w:bCs/>
          <w:color w:val="000000"/>
          <w:lang w:eastAsia="et-EE"/>
        </w:rPr>
      </w:pPr>
      <w:r>
        <w:rPr>
          <w:rFonts w:eastAsia="Times New Roman" w:cs="Times New Roman"/>
          <w:b/>
          <w:bCs/>
          <w:color w:val="000000"/>
          <w:lang w:eastAsia="et-EE"/>
        </w:rPr>
        <w:t>ELTS § 72 lg 4</w:t>
      </w:r>
    </w:p>
    <w:p w14:paraId="6719DAE1" w14:textId="77777777" w:rsidR="009147A7" w:rsidRDefault="009147A7" w:rsidP="009147A7">
      <w:pPr>
        <w:ind w:left="11" w:hanging="11"/>
        <w:rPr>
          <w:rFonts w:eastAsia="Times New Roman" w:cs="Times New Roman"/>
          <w:color w:val="000000"/>
          <w:lang w:eastAsia="et-EE"/>
        </w:rPr>
      </w:pPr>
      <w:r w:rsidRPr="00B71939">
        <w:rPr>
          <w:rFonts w:eastAsia="Times New Roman" w:cs="Times New Roman"/>
          <w:color w:val="000000"/>
          <w:lang w:eastAsia="et-EE"/>
        </w:rPr>
        <w:t>Seadust</w:t>
      </w:r>
      <w:r>
        <w:rPr>
          <w:rFonts w:eastAsia="Times New Roman" w:cs="Times New Roman"/>
          <w:b/>
          <w:bCs/>
          <w:color w:val="000000"/>
          <w:lang w:eastAsia="et-EE"/>
        </w:rPr>
        <w:t xml:space="preserve"> </w:t>
      </w:r>
      <w:r w:rsidRPr="00EC7D54">
        <w:rPr>
          <w:rFonts w:eastAsia="Times New Roman" w:cs="Times New Roman"/>
          <w:color w:val="000000"/>
          <w:lang w:eastAsia="et-EE"/>
        </w:rPr>
        <w:t>täiendatakse</w:t>
      </w:r>
      <w:r>
        <w:rPr>
          <w:rFonts w:eastAsia="Times New Roman" w:cs="Times New Roman"/>
          <w:color w:val="000000"/>
          <w:lang w:eastAsia="et-EE"/>
        </w:rPr>
        <w:t xml:space="preserve"> §</w:t>
      </w:r>
      <w:r w:rsidRPr="00753851">
        <w:rPr>
          <w:rFonts w:eastAsia="Times New Roman" w:cs="Times New Roman"/>
          <w:color w:val="000000"/>
          <w:lang w:eastAsia="et-EE"/>
        </w:rPr>
        <w:t xml:space="preserve"> 7</w:t>
      </w:r>
      <w:r>
        <w:rPr>
          <w:rFonts w:eastAsia="Times New Roman" w:cs="Times New Roman"/>
          <w:color w:val="000000"/>
          <w:lang w:eastAsia="et-EE"/>
        </w:rPr>
        <w:t>2</w:t>
      </w:r>
      <w:r w:rsidRPr="00753851">
        <w:rPr>
          <w:rFonts w:eastAsia="Times New Roman" w:cs="Times New Roman"/>
          <w:color w:val="000000"/>
          <w:lang w:eastAsia="et-EE"/>
        </w:rPr>
        <w:t xml:space="preserve"> lõike</w:t>
      </w:r>
      <w:r>
        <w:rPr>
          <w:rFonts w:eastAsia="Times New Roman" w:cs="Times New Roman"/>
          <w:color w:val="000000"/>
          <w:lang w:eastAsia="et-EE"/>
        </w:rPr>
        <w:t xml:space="preserve"> 4 teist lauset Konkurentsiameti kasutatava v</w:t>
      </w:r>
      <w:r w:rsidRPr="00753851">
        <w:rPr>
          <w:rFonts w:eastAsia="Times New Roman" w:cs="Times New Roman"/>
          <w:color w:val="000000"/>
          <w:lang w:eastAsia="et-EE"/>
        </w:rPr>
        <w:t xml:space="preserve">õrgutasude </w:t>
      </w:r>
      <w:r>
        <w:rPr>
          <w:rFonts w:eastAsia="Times New Roman" w:cs="Times New Roman"/>
          <w:color w:val="000000"/>
          <w:lang w:eastAsia="et-EE"/>
        </w:rPr>
        <w:t xml:space="preserve">metoodika asjus. </w:t>
      </w:r>
      <w:r w:rsidRPr="00524827">
        <w:rPr>
          <w:rFonts w:eastAsia="Times New Roman" w:cs="Times New Roman"/>
          <w:color w:val="000000"/>
          <w:lang w:eastAsia="et-EE"/>
        </w:rPr>
        <w:t>Konkurentsiameti kasutatav metoodika pea</w:t>
      </w:r>
      <w:r>
        <w:rPr>
          <w:rFonts w:eastAsia="Times New Roman" w:cs="Times New Roman"/>
          <w:color w:val="000000"/>
          <w:lang w:eastAsia="et-EE"/>
        </w:rPr>
        <w:t>ks</w:t>
      </w:r>
      <w:r w:rsidRPr="00524827">
        <w:rPr>
          <w:rFonts w:eastAsia="Times New Roman" w:cs="Times New Roman"/>
          <w:color w:val="000000"/>
          <w:lang w:eastAsia="et-EE"/>
        </w:rPr>
        <w:t xml:space="preserve"> arvestama</w:t>
      </w:r>
      <w:r>
        <w:rPr>
          <w:rFonts w:eastAsia="Times New Roman" w:cs="Times New Roman"/>
          <w:color w:val="000000"/>
          <w:lang w:eastAsia="et-EE"/>
        </w:rPr>
        <w:t>, et v</w:t>
      </w:r>
      <w:r w:rsidRPr="00B01D20">
        <w:rPr>
          <w:rFonts w:eastAsia="Times New Roman" w:cs="Times New Roman"/>
          <w:color w:val="000000"/>
          <w:lang w:eastAsia="et-EE"/>
        </w:rPr>
        <w:t>õrguta</w:t>
      </w:r>
      <w:r>
        <w:rPr>
          <w:rFonts w:eastAsia="Times New Roman" w:cs="Times New Roman"/>
          <w:color w:val="000000"/>
          <w:lang w:eastAsia="et-EE"/>
        </w:rPr>
        <w:t>sud</w:t>
      </w:r>
      <w:r w:rsidRPr="00B01D20">
        <w:rPr>
          <w:rFonts w:eastAsia="Times New Roman" w:cs="Times New Roman"/>
          <w:color w:val="000000"/>
          <w:lang w:eastAsia="et-EE"/>
        </w:rPr>
        <w:t xml:space="preserve"> pea</w:t>
      </w:r>
      <w:r>
        <w:rPr>
          <w:rFonts w:eastAsia="Times New Roman" w:cs="Times New Roman"/>
          <w:color w:val="000000"/>
          <w:lang w:eastAsia="et-EE"/>
        </w:rPr>
        <w:t>vad</w:t>
      </w:r>
      <w:r w:rsidRPr="00B01D20">
        <w:rPr>
          <w:rFonts w:eastAsia="Times New Roman" w:cs="Times New Roman"/>
          <w:color w:val="000000"/>
          <w:lang w:eastAsia="et-EE"/>
        </w:rPr>
        <w:t xml:space="preserve"> pakkuma võrguettevõtjatele stiimuleid kasutada paindlikkusteenuseid, eelkõige tarbimiskaja ja energia salvestamist</w:t>
      </w:r>
      <w:r>
        <w:rPr>
          <w:rFonts w:eastAsia="Times New Roman" w:cs="Times New Roman"/>
          <w:color w:val="000000"/>
          <w:lang w:eastAsia="et-EE"/>
        </w:rPr>
        <w:t>. Võrguettevõtjal puudub muidu võimalus</w:t>
      </w:r>
      <w:r w:rsidRPr="00B01D20">
        <w:rPr>
          <w:rFonts w:eastAsia="Times New Roman" w:cs="Times New Roman"/>
          <w:color w:val="000000"/>
          <w:lang w:eastAsia="et-EE"/>
        </w:rPr>
        <w:t xml:space="preserve"> arendad</w:t>
      </w:r>
      <w:r>
        <w:rPr>
          <w:rFonts w:eastAsia="Times New Roman" w:cs="Times New Roman"/>
          <w:color w:val="000000"/>
          <w:lang w:eastAsia="et-EE"/>
        </w:rPr>
        <w:t>a</w:t>
      </w:r>
      <w:r w:rsidRPr="00B01D20">
        <w:rPr>
          <w:rFonts w:eastAsia="Times New Roman" w:cs="Times New Roman"/>
          <w:color w:val="000000"/>
          <w:lang w:eastAsia="et-EE"/>
        </w:rPr>
        <w:t xml:space="preserve"> uuenduslikke lahendusi olemasoleva võrgu optimeerimiseks ja paindlikkusteenuste hankimiseks. </w:t>
      </w:r>
      <w:r>
        <w:rPr>
          <w:rFonts w:eastAsia="Times New Roman" w:cs="Times New Roman"/>
          <w:color w:val="000000"/>
          <w:lang w:eastAsia="et-EE"/>
        </w:rPr>
        <w:t>V</w:t>
      </w:r>
      <w:r w:rsidRPr="00B01D20">
        <w:rPr>
          <w:rFonts w:eastAsia="Times New Roman" w:cs="Times New Roman"/>
          <w:color w:val="000000"/>
          <w:lang w:eastAsia="et-EE"/>
        </w:rPr>
        <w:t xml:space="preserve">õrgutariifid </w:t>
      </w:r>
      <w:r>
        <w:rPr>
          <w:rFonts w:eastAsia="Times New Roman" w:cs="Times New Roman"/>
          <w:color w:val="000000"/>
          <w:lang w:eastAsia="et-EE"/>
        </w:rPr>
        <w:t xml:space="preserve">tuleb </w:t>
      </w:r>
      <w:r w:rsidRPr="00B01D20">
        <w:rPr>
          <w:rFonts w:eastAsia="Times New Roman" w:cs="Times New Roman"/>
          <w:color w:val="000000"/>
          <w:lang w:eastAsia="et-EE"/>
        </w:rPr>
        <w:t>kavandada nii, et neis võetaks arvesse võrguettevõtjate tegevus- ja kapitalikulusid või mõlema tõhusat kombinatsiooni, et elektrisüsteemi kulutõhusalt käitada. Kulude kajastamise nõue ei tohiks piirata võimalust jaotada kulud tõhusalt ümber, kui kohaldatakse ajapõhiseid võrgutasusid. See aita</w:t>
      </w:r>
      <w:r>
        <w:rPr>
          <w:rFonts w:eastAsia="Times New Roman" w:cs="Times New Roman"/>
          <w:color w:val="000000"/>
          <w:lang w:eastAsia="et-EE"/>
        </w:rPr>
        <w:t>b</w:t>
      </w:r>
      <w:r w:rsidRPr="00B01D20">
        <w:rPr>
          <w:rFonts w:eastAsia="Times New Roman" w:cs="Times New Roman"/>
          <w:color w:val="000000"/>
          <w:lang w:eastAsia="et-EE"/>
        </w:rPr>
        <w:t xml:space="preserve"> taastuvatest energiaallikatest saadud energiat võimalikult väheste kuludega rohkem elektrisüsteemi lõimida ja võimaldaks lõpptarbijatel oma paindlikkuslahendusi</w:t>
      </w:r>
      <w:r>
        <w:rPr>
          <w:rFonts w:eastAsia="Times New Roman" w:cs="Times New Roman"/>
          <w:color w:val="000000"/>
          <w:lang w:eastAsia="et-EE"/>
        </w:rPr>
        <w:t xml:space="preserve"> </w:t>
      </w:r>
      <w:r w:rsidRPr="00B01D20">
        <w:rPr>
          <w:rFonts w:eastAsia="Times New Roman" w:cs="Times New Roman"/>
          <w:color w:val="000000"/>
          <w:lang w:eastAsia="et-EE"/>
        </w:rPr>
        <w:t xml:space="preserve">väärtustada. </w:t>
      </w:r>
      <w:r>
        <w:rPr>
          <w:rFonts w:eastAsia="Times New Roman" w:cs="Times New Roman"/>
          <w:color w:val="000000"/>
          <w:lang w:eastAsia="et-EE"/>
        </w:rPr>
        <w:t>Konkurentsiametil</w:t>
      </w:r>
      <w:r w:rsidRPr="00B01D20">
        <w:rPr>
          <w:rFonts w:eastAsia="Times New Roman" w:cs="Times New Roman"/>
          <w:color w:val="000000"/>
          <w:lang w:eastAsia="et-EE"/>
        </w:rPr>
        <w:t xml:space="preserve"> on keskne roll piisavate investeeringute tagamisel võrgu vajalikuks arendamiseks, laiendamiseks ja tugevdamiseks. </w:t>
      </w:r>
      <w:r>
        <w:rPr>
          <w:rFonts w:eastAsia="Times New Roman" w:cs="Times New Roman"/>
          <w:color w:val="000000"/>
          <w:lang w:eastAsia="et-EE"/>
        </w:rPr>
        <w:t xml:space="preserve">Konkurentsiamet </w:t>
      </w:r>
      <w:r w:rsidRPr="00B01D20">
        <w:rPr>
          <w:rFonts w:eastAsia="Times New Roman" w:cs="Times New Roman"/>
          <w:color w:val="000000"/>
          <w:lang w:eastAsia="et-EE"/>
        </w:rPr>
        <w:t>pea</w:t>
      </w:r>
      <w:r>
        <w:rPr>
          <w:rFonts w:eastAsia="Times New Roman" w:cs="Times New Roman"/>
          <w:color w:val="000000"/>
          <w:lang w:eastAsia="et-EE"/>
        </w:rPr>
        <w:t>b</w:t>
      </w:r>
      <w:r w:rsidRPr="00B01D20">
        <w:rPr>
          <w:rFonts w:eastAsia="Times New Roman" w:cs="Times New Roman"/>
          <w:color w:val="000000"/>
          <w:lang w:eastAsia="et-EE"/>
        </w:rPr>
        <w:t xml:space="preserve"> </w:t>
      </w:r>
      <w:r>
        <w:rPr>
          <w:rFonts w:eastAsia="Times New Roman" w:cs="Times New Roman"/>
          <w:color w:val="000000"/>
          <w:lang w:eastAsia="et-EE"/>
        </w:rPr>
        <w:t xml:space="preserve">edendama </w:t>
      </w:r>
      <w:r w:rsidRPr="00B01D20">
        <w:rPr>
          <w:rFonts w:eastAsia="Times New Roman" w:cs="Times New Roman"/>
          <w:color w:val="000000"/>
          <w:lang w:eastAsia="et-EE"/>
        </w:rPr>
        <w:t xml:space="preserve">selle </w:t>
      </w:r>
      <w:r>
        <w:rPr>
          <w:rFonts w:eastAsia="Times New Roman" w:cs="Times New Roman"/>
          <w:color w:val="000000"/>
          <w:lang w:eastAsia="et-EE"/>
        </w:rPr>
        <w:t xml:space="preserve">investeeringu </w:t>
      </w:r>
      <w:r w:rsidRPr="00B01D20">
        <w:rPr>
          <w:rFonts w:eastAsia="Times New Roman" w:cs="Times New Roman"/>
          <w:color w:val="000000"/>
          <w:lang w:eastAsia="et-EE"/>
        </w:rPr>
        <w:t>kasutamist, ergutades võrgu arendamist</w:t>
      </w:r>
      <w:r>
        <w:rPr>
          <w:rFonts w:eastAsia="Times New Roman" w:cs="Times New Roman"/>
          <w:color w:val="000000"/>
          <w:lang w:eastAsia="et-EE"/>
        </w:rPr>
        <w:t xml:space="preserve">, et </w:t>
      </w:r>
      <w:r w:rsidRPr="00B01D20">
        <w:rPr>
          <w:rFonts w:eastAsia="Times New Roman" w:cs="Times New Roman"/>
          <w:color w:val="000000"/>
          <w:lang w:eastAsia="et-EE"/>
        </w:rPr>
        <w:t>tulla toime taastuvenergia tootmisega, sealhulgas vajaduse korral taastuvenergia eelisarendusaladel</w:t>
      </w:r>
      <w:r>
        <w:rPr>
          <w:rFonts w:eastAsia="Times New Roman" w:cs="Times New Roman"/>
          <w:color w:val="000000"/>
          <w:lang w:eastAsia="et-EE"/>
        </w:rPr>
        <w:t>.</w:t>
      </w:r>
    </w:p>
    <w:p w14:paraId="65EEDE53" w14:textId="77777777" w:rsidR="009147A7" w:rsidRDefault="009147A7" w:rsidP="009147A7">
      <w:pPr>
        <w:rPr>
          <w:rFonts w:eastAsia="Times New Roman" w:cs="Times New Roman"/>
          <w:b/>
          <w:bCs/>
          <w:lang w:eastAsia="et-EE"/>
        </w:rPr>
      </w:pPr>
    </w:p>
    <w:p w14:paraId="17D40845" w14:textId="77777777" w:rsidR="009147A7" w:rsidRPr="00A97F61" w:rsidRDefault="009147A7" w:rsidP="009147A7">
      <w:pPr>
        <w:rPr>
          <w:rFonts w:eastAsia="Times New Roman" w:cs="Times New Roman"/>
          <w:b/>
          <w:bCs/>
          <w:lang w:eastAsia="et-EE"/>
        </w:rPr>
      </w:pPr>
      <w:r>
        <w:rPr>
          <w:rFonts w:eastAsia="Times New Roman" w:cs="Times New Roman"/>
          <w:b/>
          <w:bCs/>
          <w:lang w:eastAsia="et-EE"/>
        </w:rPr>
        <w:t>ELTS § 75</w:t>
      </w:r>
      <w:r>
        <w:rPr>
          <w:rFonts w:eastAsia="Times New Roman" w:cs="Times New Roman"/>
          <w:b/>
          <w:bCs/>
          <w:vertAlign w:val="superscript"/>
          <w:lang w:eastAsia="et-EE"/>
        </w:rPr>
        <w:t>1</w:t>
      </w:r>
      <w:r>
        <w:rPr>
          <w:rFonts w:eastAsia="Times New Roman" w:cs="Times New Roman"/>
          <w:b/>
          <w:bCs/>
          <w:lang w:eastAsia="et-EE"/>
        </w:rPr>
        <w:t xml:space="preserve"> lg 4</w:t>
      </w:r>
    </w:p>
    <w:p w14:paraId="3C4E0B0B" w14:textId="77777777" w:rsidR="009147A7" w:rsidRDefault="009147A7" w:rsidP="009147A7">
      <w:pPr>
        <w:rPr>
          <w:rFonts w:eastAsia="Times New Roman" w:cs="Times New Roman"/>
          <w:lang w:eastAsia="et-EE"/>
        </w:rPr>
      </w:pPr>
      <w:r w:rsidRPr="0080235D">
        <w:rPr>
          <w:rFonts w:eastAsia="Times New Roman" w:cs="Times New Roman"/>
          <w:lang w:eastAsia="et-EE"/>
        </w:rPr>
        <w:t>Punktiga</w:t>
      </w:r>
      <w:r>
        <w:rPr>
          <w:rFonts w:eastAsia="Times New Roman" w:cs="Times New Roman"/>
          <w:b/>
          <w:bCs/>
          <w:lang w:eastAsia="et-EE"/>
        </w:rPr>
        <w:t xml:space="preserve"> </w:t>
      </w:r>
      <w:r>
        <w:rPr>
          <w:rFonts w:eastAsia="Times New Roman" w:cs="Times New Roman"/>
          <w:lang w:eastAsia="et-EE"/>
        </w:rPr>
        <w:t>tunnistatakse § 75</w:t>
      </w:r>
      <w:r w:rsidRPr="001D231D">
        <w:rPr>
          <w:rFonts w:eastAsia="Times New Roman" w:cs="Times New Roman"/>
          <w:vertAlign w:val="superscript"/>
          <w:lang w:eastAsia="et-EE"/>
        </w:rPr>
        <w:t>1</w:t>
      </w:r>
      <w:r>
        <w:rPr>
          <w:rFonts w:eastAsia="Times New Roman" w:cs="Times New Roman"/>
          <w:lang w:eastAsia="et-EE"/>
        </w:rPr>
        <w:t xml:space="preserve"> lõige 4 kehtetuks bürokraatia vähendamiseks. </w:t>
      </w:r>
      <w:r w:rsidRPr="00A37978">
        <w:rPr>
          <w:rFonts w:eastAsia="Times New Roman" w:cs="Times New Roman"/>
          <w:lang w:eastAsia="et-EE"/>
        </w:rPr>
        <w:t xml:space="preserve">Elektrituruseaduses </w:t>
      </w:r>
      <w:r w:rsidRPr="00A140C5">
        <w:rPr>
          <w:rFonts w:eastAsia="Times New Roman" w:cs="Times New Roman"/>
          <w:lang w:eastAsia="et-EE"/>
        </w:rPr>
        <w:t xml:space="preserve">ei ole vaja </w:t>
      </w:r>
      <w:r w:rsidRPr="00A37978">
        <w:rPr>
          <w:rFonts w:eastAsia="Times New Roman" w:cs="Times New Roman"/>
          <w:lang w:eastAsia="et-EE"/>
        </w:rPr>
        <w:t>sätestada eraldi audiitori kontrolli reklaami ja arvete info osas, ku</w:t>
      </w:r>
      <w:r w:rsidRPr="00A140C5">
        <w:rPr>
          <w:rFonts w:eastAsia="Times New Roman" w:cs="Times New Roman"/>
          <w:lang w:eastAsia="et-EE"/>
        </w:rPr>
        <w:t>na</w:t>
      </w:r>
      <w:r w:rsidRPr="00A37978">
        <w:rPr>
          <w:rFonts w:eastAsia="Times New Roman" w:cs="Times New Roman"/>
          <w:lang w:eastAsia="et-EE"/>
        </w:rPr>
        <w:t xml:space="preserve"> see on juba kaetud reklaamiseaduse</w:t>
      </w:r>
      <w:r w:rsidRPr="00A140C5">
        <w:rPr>
          <w:rFonts w:eastAsia="Times New Roman" w:cs="Times New Roman"/>
          <w:lang w:eastAsia="et-EE"/>
        </w:rPr>
        <w:t>, t</w:t>
      </w:r>
      <w:r w:rsidRPr="00A37978">
        <w:rPr>
          <w:rFonts w:eastAsia="Times New Roman" w:cs="Times New Roman"/>
          <w:lang w:eastAsia="et-EE"/>
        </w:rPr>
        <w:t>arbijakaitseseaduse</w:t>
      </w:r>
      <w:r w:rsidRPr="00A140C5">
        <w:rPr>
          <w:rFonts w:eastAsia="Times New Roman" w:cs="Times New Roman"/>
          <w:lang w:eastAsia="et-EE"/>
        </w:rPr>
        <w:t xml:space="preserve"> ja raamatupidamise seaduse</w:t>
      </w:r>
      <w:r w:rsidRPr="00A37978">
        <w:rPr>
          <w:rFonts w:eastAsia="Times New Roman" w:cs="Times New Roman"/>
          <w:lang w:eastAsia="et-EE"/>
        </w:rPr>
        <w:t>ga. Reklaamiseadus (§ 3 ja § 4)</w:t>
      </w:r>
      <w:r w:rsidRPr="00A140C5">
        <w:rPr>
          <w:rFonts w:eastAsia="Times New Roman" w:cs="Times New Roman"/>
          <w:lang w:eastAsia="et-EE"/>
        </w:rPr>
        <w:t xml:space="preserve"> sätestab, et r</w:t>
      </w:r>
      <w:r w:rsidRPr="00A37978">
        <w:rPr>
          <w:rFonts w:eastAsia="Times New Roman" w:cs="Times New Roman"/>
          <w:lang w:eastAsia="et-EE"/>
        </w:rPr>
        <w:t>eklaam peab olema tõene, selge ja mitteeksitav</w:t>
      </w:r>
      <w:r w:rsidRPr="00A140C5">
        <w:rPr>
          <w:rFonts w:eastAsia="Times New Roman" w:cs="Times New Roman"/>
          <w:lang w:eastAsia="et-EE"/>
        </w:rPr>
        <w:t xml:space="preserve"> ning k</w:t>
      </w:r>
      <w:r w:rsidRPr="00A37978">
        <w:rPr>
          <w:rFonts w:eastAsia="Times New Roman" w:cs="Times New Roman"/>
          <w:lang w:eastAsia="et-EE"/>
        </w:rPr>
        <w:t>eelatud on reklaam, mis jätab tarbijale eksliku mulje.</w:t>
      </w:r>
      <w:r w:rsidRPr="00A140C5">
        <w:rPr>
          <w:rFonts w:eastAsia="Times New Roman" w:cs="Times New Roman"/>
          <w:lang w:eastAsia="et-EE"/>
        </w:rPr>
        <w:t xml:space="preserve"> </w:t>
      </w:r>
      <w:r w:rsidRPr="00A37978">
        <w:rPr>
          <w:rFonts w:eastAsia="Times New Roman" w:cs="Times New Roman"/>
          <w:lang w:eastAsia="et-EE"/>
        </w:rPr>
        <w:t>Tarbijakaitseseadus (§ 16 ja § 27)</w:t>
      </w:r>
      <w:r w:rsidRPr="00A140C5">
        <w:rPr>
          <w:rFonts w:eastAsia="Times New Roman" w:cs="Times New Roman"/>
          <w:lang w:eastAsia="et-EE"/>
        </w:rPr>
        <w:t xml:space="preserve"> k</w:t>
      </w:r>
      <w:r w:rsidRPr="00A37978">
        <w:rPr>
          <w:rFonts w:eastAsia="Times New Roman" w:cs="Times New Roman"/>
          <w:lang w:eastAsia="et-EE"/>
        </w:rPr>
        <w:t>eelab ebaausa kaubandustava, sealhulgas eksitava info toote omaduste kohta</w:t>
      </w:r>
      <w:r w:rsidRPr="00A140C5">
        <w:rPr>
          <w:rFonts w:eastAsia="Times New Roman" w:cs="Times New Roman"/>
          <w:lang w:eastAsia="et-EE"/>
        </w:rPr>
        <w:t xml:space="preserve"> ning n</w:t>
      </w:r>
      <w:r w:rsidRPr="00A37978">
        <w:rPr>
          <w:rFonts w:eastAsia="Times New Roman" w:cs="Times New Roman"/>
          <w:lang w:eastAsia="et-EE"/>
        </w:rPr>
        <w:t>õuab, et esitatud teave (sh arvetel ja pakkumistes) oleks arusaadav ja täpne.</w:t>
      </w:r>
      <w:r w:rsidRPr="00A140C5">
        <w:rPr>
          <w:rFonts w:eastAsia="Times New Roman" w:cs="Times New Roman"/>
          <w:lang w:eastAsia="et-EE"/>
        </w:rPr>
        <w:t xml:space="preserve"> </w:t>
      </w:r>
      <w:r w:rsidRPr="00A37978">
        <w:rPr>
          <w:rFonts w:eastAsia="Times New Roman" w:cs="Times New Roman"/>
          <w:lang w:eastAsia="et-EE"/>
        </w:rPr>
        <w:t>Raamatupidamise seadus ja rahanduse järelevalve normid võimaldavad juba audiitoril hinnata ettevõtte aruandluse ning tegevuse usaldusväärsust, sealhulgas taastuvenergia väiteid.</w:t>
      </w:r>
    </w:p>
    <w:p w14:paraId="190A85E2" w14:textId="77777777" w:rsidR="009147A7" w:rsidRDefault="009147A7" w:rsidP="009147A7">
      <w:pPr>
        <w:rPr>
          <w:rFonts w:eastAsia="Times New Roman" w:cs="Times New Roman"/>
          <w:b/>
          <w:bCs/>
          <w:highlight w:val="yellow"/>
          <w:lang w:eastAsia="et-EE"/>
        </w:rPr>
      </w:pPr>
    </w:p>
    <w:p w14:paraId="43BEDD42" w14:textId="77777777" w:rsidR="009147A7" w:rsidRPr="00B71939" w:rsidRDefault="009147A7" w:rsidP="009147A7">
      <w:pPr>
        <w:rPr>
          <w:rFonts w:eastAsia="Times New Roman" w:cs="Times New Roman"/>
          <w:b/>
          <w:bCs/>
          <w:vertAlign w:val="superscript"/>
          <w:lang w:eastAsia="et-EE"/>
        </w:rPr>
      </w:pPr>
      <w:r w:rsidRPr="00B71939">
        <w:rPr>
          <w:rFonts w:eastAsia="Times New Roman" w:cs="Times New Roman"/>
          <w:b/>
          <w:bCs/>
          <w:lang w:eastAsia="et-EE"/>
        </w:rPr>
        <w:t>ELTS § 76</w:t>
      </w:r>
      <w:r w:rsidRPr="00B71939">
        <w:rPr>
          <w:rFonts w:eastAsia="Times New Roman" w:cs="Times New Roman"/>
          <w:b/>
          <w:bCs/>
          <w:vertAlign w:val="superscript"/>
          <w:lang w:eastAsia="et-EE"/>
        </w:rPr>
        <w:t xml:space="preserve">1 </w:t>
      </w:r>
      <w:r w:rsidRPr="00B71939">
        <w:rPr>
          <w:rFonts w:eastAsia="Times New Roman" w:cs="Times New Roman"/>
          <w:b/>
          <w:bCs/>
          <w:lang w:eastAsia="et-EE"/>
        </w:rPr>
        <w:t>lg 2 – 2</w:t>
      </w:r>
      <w:r w:rsidRPr="00B71939">
        <w:rPr>
          <w:rFonts w:eastAsia="Times New Roman" w:cs="Times New Roman"/>
          <w:b/>
          <w:bCs/>
          <w:vertAlign w:val="superscript"/>
          <w:lang w:eastAsia="et-EE"/>
        </w:rPr>
        <w:t>2</w:t>
      </w:r>
    </w:p>
    <w:p w14:paraId="0C3B02A0" w14:textId="77777777" w:rsidR="009147A7" w:rsidRDefault="009147A7" w:rsidP="009147A7">
      <w:r>
        <w:t>Paragrahvis 76</w:t>
      </w:r>
      <w:r w:rsidRPr="00A023C1">
        <w:rPr>
          <w:vertAlign w:val="superscript"/>
        </w:rPr>
        <w:t>1</w:t>
      </w:r>
      <w:r>
        <w:t xml:space="preserve"> tehtud muudatuste eesmärk on </w:t>
      </w:r>
      <w:proofErr w:type="spellStart"/>
      <w:r>
        <w:t>üldteenuse</w:t>
      </w:r>
      <w:proofErr w:type="spellEnd"/>
      <w:r>
        <w:t xml:space="preserve"> osutaja leidmise protsessi muuta. Muudatuse tulemusel leiab võrguettevõtja </w:t>
      </w:r>
      <w:proofErr w:type="spellStart"/>
      <w:r>
        <w:t>üldteenuse</w:t>
      </w:r>
      <w:proofErr w:type="spellEnd"/>
      <w:r>
        <w:t xml:space="preserve"> osutaja konkursi teel ning on vajalik, et muuta </w:t>
      </w:r>
      <w:proofErr w:type="spellStart"/>
      <w:r>
        <w:t>üldteenuse</w:t>
      </w:r>
      <w:proofErr w:type="spellEnd"/>
      <w:r>
        <w:t xml:space="preserve"> osutaja määramine võrguettevõtja jaoks võrreldes tänase olukorraga selgemaks.</w:t>
      </w:r>
    </w:p>
    <w:p w14:paraId="4EE058D7" w14:textId="77777777" w:rsidR="009147A7" w:rsidRDefault="009147A7" w:rsidP="009147A7">
      <w:pPr>
        <w:rPr>
          <w:rFonts w:eastAsia="Times New Roman" w:cs="Times New Roman"/>
          <w:b/>
          <w:bCs/>
          <w:lang w:eastAsia="et-EE"/>
        </w:rPr>
      </w:pPr>
    </w:p>
    <w:p w14:paraId="0FBD0A19" w14:textId="77777777" w:rsidR="009147A7" w:rsidRPr="00F8686E" w:rsidRDefault="009147A7" w:rsidP="009147A7">
      <w:pPr>
        <w:rPr>
          <w:rFonts w:eastAsia="Times New Roman" w:cs="Times New Roman"/>
          <w:b/>
          <w:bCs/>
          <w:lang w:eastAsia="et-EE"/>
        </w:rPr>
      </w:pPr>
      <w:r w:rsidRPr="00F8686E">
        <w:rPr>
          <w:rFonts w:eastAsia="Times New Roman" w:cs="Times New Roman"/>
          <w:b/>
          <w:bCs/>
          <w:lang w:eastAsia="et-EE"/>
        </w:rPr>
        <w:t>ELTS § 76</w:t>
      </w:r>
      <w:r w:rsidRPr="00F8686E">
        <w:rPr>
          <w:rFonts w:eastAsia="Times New Roman" w:cs="Times New Roman"/>
          <w:b/>
          <w:bCs/>
          <w:vertAlign w:val="superscript"/>
          <w:lang w:eastAsia="et-EE"/>
        </w:rPr>
        <w:t>1</w:t>
      </w:r>
      <w:r w:rsidRPr="00F8686E">
        <w:rPr>
          <w:rFonts w:eastAsia="Times New Roman" w:cs="Times New Roman"/>
          <w:b/>
          <w:bCs/>
          <w:lang w:eastAsia="et-EE"/>
        </w:rPr>
        <w:t xml:space="preserve"> lg 2</w:t>
      </w:r>
      <w:r w:rsidRPr="00F8686E">
        <w:rPr>
          <w:rFonts w:eastAsia="Times New Roman" w:cs="Times New Roman"/>
          <w:b/>
          <w:bCs/>
          <w:vertAlign w:val="superscript"/>
          <w:lang w:eastAsia="et-EE"/>
        </w:rPr>
        <w:t>4</w:t>
      </w:r>
      <w:r w:rsidRPr="00F8686E">
        <w:rPr>
          <w:rFonts w:eastAsia="Times New Roman" w:cs="Times New Roman"/>
          <w:b/>
          <w:bCs/>
          <w:lang w:eastAsia="et-EE"/>
        </w:rPr>
        <w:t xml:space="preserve"> ja 2</w:t>
      </w:r>
      <w:r w:rsidRPr="00F8686E">
        <w:rPr>
          <w:rFonts w:eastAsia="Times New Roman" w:cs="Times New Roman"/>
          <w:b/>
          <w:bCs/>
          <w:vertAlign w:val="superscript"/>
          <w:lang w:eastAsia="et-EE"/>
        </w:rPr>
        <w:t>5</w:t>
      </w:r>
    </w:p>
    <w:p w14:paraId="62391A53" w14:textId="77777777" w:rsidR="009147A7" w:rsidRPr="00F8686E" w:rsidRDefault="009147A7" w:rsidP="009147A7">
      <w:r w:rsidRPr="00F8686E">
        <w:t>Seadust täiendatakse uute lõigetega, millega sätestatakse konkursi väljakuulutamise teavitus (§ 76</w:t>
      </w:r>
      <w:r w:rsidRPr="00F8686E">
        <w:rPr>
          <w:vertAlign w:val="superscript"/>
        </w:rPr>
        <w:t>1</w:t>
      </w:r>
      <w:r w:rsidRPr="00F8686E">
        <w:t xml:space="preserve"> lg 2</w:t>
      </w:r>
      <w:r w:rsidRPr="00F8686E">
        <w:rPr>
          <w:vertAlign w:val="superscript"/>
        </w:rPr>
        <w:t>4</w:t>
      </w:r>
      <w:r w:rsidRPr="00F8686E">
        <w:t>). Uue lõikega 2</w:t>
      </w:r>
      <w:r w:rsidRPr="00F8686E">
        <w:rPr>
          <w:vertAlign w:val="superscript"/>
        </w:rPr>
        <w:t>5</w:t>
      </w:r>
      <w:r w:rsidRPr="00F8686E">
        <w:t xml:space="preserve"> sätestatakse, et </w:t>
      </w:r>
      <w:proofErr w:type="spellStart"/>
      <w:r w:rsidRPr="00F8686E">
        <w:t>üldteenuse</w:t>
      </w:r>
      <w:proofErr w:type="spellEnd"/>
      <w:r w:rsidRPr="00F8686E">
        <w:t xml:space="preserve"> osutamise konkursi kord kehtestatakse elektrituru toimimise võrgueeskirjas.</w:t>
      </w:r>
    </w:p>
    <w:p w14:paraId="43B3D9AA" w14:textId="77777777" w:rsidR="009147A7" w:rsidRPr="00F8686E" w:rsidRDefault="009147A7" w:rsidP="009147A7">
      <w:pPr>
        <w:rPr>
          <w:rFonts w:eastAsia="Times New Roman" w:cs="Times New Roman"/>
          <w:b/>
          <w:bCs/>
          <w:lang w:eastAsia="et-EE"/>
        </w:rPr>
      </w:pPr>
    </w:p>
    <w:p w14:paraId="65B21DBB" w14:textId="77777777" w:rsidR="009147A7" w:rsidRPr="00F8686E" w:rsidRDefault="009147A7" w:rsidP="009147A7">
      <w:pPr>
        <w:rPr>
          <w:rFonts w:eastAsia="Times New Roman" w:cs="Times New Roman"/>
          <w:b/>
          <w:bCs/>
          <w:lang w:eastAsia="et-EE"/>
        </w:rPr>
      </w:pPr>
      <w:r w:rsidRPr="00F8686E">
        <w:rPr>
          <w:rFonts w:eastAsia="Times New Roman" w:cs="Times New Roman"/>
          <w:b/>
          <w:bCs/>
          <w:lang w:eastAsia="et-EE"/>
        </w:rPr>
        <w:t>ELTS § 76</w:t>
      </w:r>
      <w:r w:rsidRPr="00F8686E">
        <w:rPr>
          <w:rFonts w:eastAsia="Times New Roman" w:cs="Times New Roman"/>
          <w:b/>
          <w:bCs/>
          <w:vertAlign w:val="superscript"/>
          <w:lang w:eastAsia="et-EE"/>
        </w:rPr>
        <w:t>2</w:t>
      </w:r>
      <w:r w:rsidRPr="00F8686E">
        <w:rPr>
          <w:rFonts w:eastAsia="Times New Roman" w:cs="Times New Roman"/>
          <w:b/>
          <w:bCs/>
          <w:lang w:eastAsia="et-EE"/>
        </w:rPr>
        <w:t xml:space="preserve"> lg 1 ja 2</w:t>
      </w:r>
    </w:p>
    <w:p w14:paraId="7D2B7A01" w14:textId="77777777" w:rsidR="009147A7" w:rsidRDefault="009147A7" w:rsidP="009147A7">
      <w:r>
        <w:t>Paragrahvis 76</w:t>
      </w:r>
      <w:r>
        <w:rPr>
          <w:vertAlign w:val="superscript"/>
        </w:rPr>
        <w:t>2</w:t>
      </w:r>
      <w:r>
        <w:t xml:space="preserve"> tehtud muudatuste eesmärk on </w:t>
      </w:r>
      <w:proofErr w:type="spellStart"/>
      <w:r>
        <w:t>üldteenuse</w:t>
      </w:r>
      <w:proofErr w:type="spellEnd"/>
      <w:r>
        <w:t xml:space="preserve"> osutaja leidmise protsessi muuta. Muudatuse tulemusel leiab võrguettevõtja </w:t>
      </w:r>
      <w:proofErr w:type="spellStart"/>
      <w:r>
        <w:t>üldteenuse</w:t>
      </w:r>
      <w:proofErr w:type="spellEnd"/>
      <w:r>
        <w:t xml:space="preserve"> osutaja konkursi teel ning on vajalik, et muuta </w:t>
      </w:r>
      <w:proofErr w:type="spellStart"/>
      <w:r>
        <w:t>üldteenuse</w:t>
      </w:r>
      <w:proofErr w:type="spellEnd"/>
      <w:r>
        <w:t xml:space="preserve"> osutaja määramine võrguettevõtja jaoks võrreldes tänase olukorraga selgemaks.</w:t>
      </w:r>
    </w:p>
    <w:p w14:paraId="07F467DC" w14:textId="77777777" w:rsidR="009147A7" w:rsidRPr="00F8686E" w:rsidRDefault="009147A7" w:rsidP="009147A7">
      <w:pPr>
        <w:rPr>
          <w:rFonts w:eastAsia="Times New Roman" w:cs="Times New Roman"/>
          <w:b/>
          <w:bCs/>
          <w:lang w:eastAsia="et-EE"/>
        </w:rPr>
      </w:pPr>
    </w:p>
    <w:p w14:paraId="46412130" w14:textId="77777777" w:rsidR="009147A7" w:rsidRPr="00F8686E" w:rsidRDefault="009147A7" w:rsidP="009147A7">
      <w:pPr>
        <w:rPr>
          <w:rFonts w:eastAsia="Times New Roman" w:cs="Times New Roman"/>
          <w:b/>
          <w:bCs/>
          <w:szCs w:val="24"/>
          <w:lang w:eastAsia="et-EE"/>
        </w:rPr>
      </w:pPr>
      <w:r w:rsidRPr="00F8686E">
        <w:rPr>
          <w:rFonts w:eastAsia="Times New Roman" w:cs="Times New Roman"/>
          <w:b/>
          <w:bCs/>
          <w:lang w:eastAsia="et-EE"/>
        </w:rPr>
        <w:t>ELTS §</w:t>
      </w:r>
      <w:r w:rsidRPr="00F8686E">
        <w:rPr>
          <w:rFonts w:eastAsia="Times New Roman" w:cs="Times New Roman"/>
          <w:b/>
          <w:bCs/>
          <w:szCs w:val="24"/>
          <w:lang w:eastAsia="et-EE"/>
        </w:rPr>
        <w:t xml:space="preserve"> 76</w:t>
      </w:r>
      <w:r w:rsidRPr="00F8686E">
        <w:rPr>
          <w:rFonts w:eastAsia="Times New Roman" w:cs="Times New Roman"/>
          <w:b/>
          <w:bCs/>
          <w:szCs w:val="24"/>
          <w:vertAlign w:val="superscript"/>
          <w:lang w:eastAsia="et-EE"/>
        </w:rPr>
        <w:t xml:space="preserve">2 </w:t>
      </w:r>
      <w:r w:rsidRPr="00F8686E">
        <w:rPr>
          <w:rFonts w:eastAsia="Times New Roman" w:cs="Times New Roman"/>
          <w:b/>
          <w:bCs/>
          <w:szCs w:val="24"/>
          <w:lang w:eastAsia="et-EE"/>
        </w:rPr>
        <w:t xml:space="preserve">lg 3 ja 4 </w:t>
      </w:r>
    </w:p>
    <w:p w14:paraId="4BA3061A" w14:textId="77777777" w:rsidR="009147A7" w:rsidRDefault="009147A7" w:rsidP="009147A7">
      <w:r>
        <w:t>Seaduse § 76</w:t>
      </w:r>
      <w:r w:rsidRPr="00894363">
        <w:rPr>
          <w:vertAlign w:val="superscript"/>
        </w:rPr>
        <w:t>2</w:t>
      </w:r>
      <w:r>
        <w:t xml:space="preserve"> täiendatakse uute lõigetega 3 ja 4 t</w:t>
      </w:r>
      <w:r w:rsidRPr="00894363">
        <w:t xml:space="preserve">agamaks </w:t>
      </w:r>
      <w:proofErr w:type="spellStart"/>
      <w:r w:rsidRPr="00894363">
        <w:t>üldteenuse</w:t>
      </w:r>
      <w:proofErr w:type="spellEnd"/>
      <w:r w:rsidRPr="00894363">
        <w:t xml:space="preserve"> osutamise jätkuvus ja tarbijate jaoks üleminek ühelt müüjalt teisele</w:t>
      </w:r>
      <w:r>
        <w:t xml:space="preserve"> </w:t>
      </w:r>
      <w:r w:rsidRPr="00894363">
        <w:t>võimalikult sujuvalt</w:t>
      </w:r>
      <w:r>
        <w:t>.</w:t>
      </w:r>
    </w:p>
    <w:p w14:paraId="482E0137" w14:textId="77777777" w:rsidR="009147A7" w:rsidRDefault="009147A7" w:rsidP="009147A7"/>
    <w:p w14:paraId="27F178CB" w14:textId="77777777" w:rsidR="009147A7" w:rsidRDefault="009147A7" w:rsidP="009147A7">
      <w:pPr>
        <w:rPr>
          <w:b/>
          <w:bCs/>
          <w:vertAlign w:val="superscript"/>
        </w:rPr>
      </w:pPr>
      <w:r>
        <w:rPr>
          <w:b/>
          <w:bCs/>
        </w:rPr>
        <w:t>ELTS § 87</w:t>
      </w:r>
      <w:r>
        <w:rPr>
          <w:b/>
          <w:bCs/>
          <w:vertAlign w:val="superscript"/>
        </w:rPr>
        <w:t>1</w:t>
      </w:r>
      <w:r>
        <w:rPr>
          <w:b/>
          <w:bCs/>
        </w:rPr>
        <w:t xml:space="preserve"> lg 4</w:t>
      </w:r>
      <w:r>
        <w:rPr>
          <w:b/>
          <w:bCs/>
          <w:vertAlign w:val="superscript"/>
        </w:rPr>
        <w:t>3</w:t>
      </w:r>
    </w:p>
    <w:p w14:paraId="75B3C71B" w14:textId="77777777" w:rsidR="009147A7" w:rsidRPr="0080235D" w:rsidRDefault="009147A7" w:rsidP="009147A7">
      <w:r>
        <w:t>Seadust täiendatakse § 87</w:t>
      </w:r>
      <w:r w:rsidRPr="00B71939">
        <w:rPr>
          <w:vertAlign w:val="superscript"/>
        </w:rPr>
        <w:t>1</w:t>
      </w:r>
      <w:r>
        <w:t xml:space="preserve"> lõike 4</w:t>
      </w:r>
      <w:r w:rsidRPr="00B71939">
        <w:rPr>
          <w:vertAlign w:val="superscript"/>
        </w:rPr>
        <w:t>3</w:t>
      </w:r>
      <w:r>
        <w:t>-ga, mis loob võimaluse alates 2025. aasta 13. juunist sõlmitud liitumistaotlustes toodud tehnoloogiat piiramatult muuta ning erinevatele tootmise tehnoloogiatele on ette nähtud sama paragrahvi lõikes 4 tootmise alustamiseks erinev aeg. Käesoleva muudatusega nähakse ette võimalus pikendada liitumistaotluses toodud tootmise tehnoloogia muutmise taotluse korral ühekordselt tootmise alustamiseks ette nähtud aega vastavalt sellele tehnoloogiale kehtivale tootmise alustamiseks ette nähtud ajale. Näiteks ei ole realistlik, et kui esmane liitumistaotlus pärast 2025. aasta 13. juunit ehk lähtudes uuest, fikseeritud liitumistasude kontseptsioonist tehti päikesepaneelide rajamiseks (millele kehtib tootmise alustamiseks ette nähtud üheaastane periood) ning seejärel esitati taotlus toomise tehnoloogia muutmiseks näiteks tuulepargi rajamiseks maismaale, oleks võimalik esialgsele tehnoloogiale kehtinud ühe aasta jooksul selle maismaatuulepark valmis saada. Seega nähakse seaduses ette võimalus ühekordselt seda perioodi pikendada. Võimalik, et näiteks maismaatuulepargi tehnoloogia muutmisel liitumistaotluses päikesepaneelideks ei lähegi ajapikendust enam tarvis, kuid see võimalus käesoleva seadusemuudatusega siiski luuakse.</w:t>
      </w:r>
    </w:p>
    <w:p w14:paraId="0CEA3BF7" w14:textId="77777777" w:rsidR="009147A7" w:rsidRDefault="009147A7" w:rsidP="009147A7">
      <w:pPr>
        <w:rPr>
          <w:b/>
          <w:bCs/>
        </w:rPr>
      </w:pPr>
    </w:p>
    <w:p w14:paraId="110B2E9A" w14:textId="77777777" w:rsidR="009147A7" w:rsidRDefault="009147A7" w:rsidP="009147A7">
      <w:pPr>
        <w:rPr>
          <w:b/>
          <w:bCs/>
        </w:rPr>
      </w:pPr>
      <w:r>
        <w:rPr>
          <w:b/>
          <w:bCs/>
        </w:rPr>
        <w:t>ELTS § 87</w:t>
      </w:r>
      <w:r>
        <w:rPr>
          <w:b/>
          <w:bCs/>
          <w:vertAlign w:val="superscript"/>
        </w:rPr>
        <w:t>1</w:t>
      </w:r>
      <w:r>
        <w:rPr>
          <w:b/>
          <w:bCs/>
        </w:rPr>
        <w:t xml:space="preserve"> lg 5</w:t>
      </w:r>
      <w:r>
        <w:rPr>
          <w:b/>
          <w:bCs/>
          <w:vertAlign w:val="superscript"/>
        </w:rPr>
        <w:t>3</w:t>
      </w:r>
    </w:p>
    <w:p w14:paraId="75078270" w14:textId="77777777" w:rsidR="009147A7" w:rsidRPr="005E28FB" w:rsidRDefault="009147A7" w:rsidP="009147A7">
      <w:r>
        <w:t>Seadust täiendatakse § 87</w:t>
      </w:r>
      <w:r w:rsidRPr="007C4165">
        <w:rPr>
          <w:vertAlign w:val="superscript"/>
        </w:rPr>
        <w:t>1</w:t>
      </w:r>
      <w:r>
        <w:t xml:space="preserve"> lõikega 5</w:t>
      </w:r>
      <w:r w:rsidRPr="007C4165">
        <w:rPr>
          <w:vertAlign w:val="superscript"/>
        </w:rPr>
        <w:t>3</w:t>
      </w:r>
      <w:r>
        <w:t>, mis loob võimaluse alates 2025. aasta 13. juunist sõlmitud liitumistaotlustes toodud tehnoloogiat piiramatult muuta. Seadusemuudatus kehtib vaid uutele liitumistaotlustele ning senistele taotlustele jääb kehtima võimalus muuta tootmistehnoloogiat vaid kütuse põletamisel, vesinikul või salvestamisel põhinevaks elektritootmiseks. Samuti jääb kehtima võimalus lisada liitumistaotluses toodud tehnoloogiale teisi tehnoloogiaid kuni ei suurendata liitumislepingus sätestatud tootmissuunalist võimsust. Seoses 2025. aasta 13. juunil rakendunud uue ülekandevõrguga liitumise kontseptsiooniga on kadunud ära vajadus võrguvõimsust mõnes ülekandevõrgu osas mõne vähem eeltööd vajava tootmistehnoloogiaga broneerida, kuna üle Eesti kehtivad uue kontseptsiooni järgi olemasolevas ülekandevõrgus võrgutugevdustele ja võrguühenduse rajamisele ülekandevõrguhalduri veebilehel  avalikustatud ning Konkurentsiameti kinnitatud metoodikale tuginevad fikseeritud hinnad.</w:t>
      </w:r>
    </w:p>
    <w:p w14:paraId="3C24013E" w14:textId="77777777" w:rsidR="009147A7" w:rsidRDefault="009147A7" w:rsidP="009147A7"/>
    <w:p w14:paraId="4C50796B" w14:textId="77777777" w:rsidR="009147A7" w:rsidRDefault="009147A7" w:rsidP="009147A7">
      <w:pPr>
        <w:rPr>
          <w:b/>
          <w:vertAlign w:val="superscript"/>
        </w:rPr>
      </w:pPr>
      <w:r>
        <w:rPr>
          <w:b/>
        </w:rPr>
        <w:t>ELTS § 87</w:t>
      </w:r>
      <w:r>
        <w:rPr>
          <w:b/>
          <w:vertAlign w:val="superscript"/>
        </w:rPr>
        <w:t>1</w:t>
      </w:r>
      <w:r>
        <w:rPr>
          <w:b/>
        </w:rPr>
        <w:t xml:space="preserve"> lg 6</w:t>
      </w:r>
      <w:r>
        <w:rPr>
          <w:b/>
          <w:vertAlign w:val="superscript"/>
        </w:rPr>
        <w:t>4</w:t>
      </w:r>
    </w:p>
    <w:p w14:paraId="658B5932" w14:textId="425BE1AB" w:rsidR="0024012C" w:rsidRDefault="009147A7" w:rsidP="009147A7">
      <w:pPr>
        <w:rPr>
          <w:bCs/>
        </w:rPr>
      </w:pPr>
      <w:r w:rsidRPr="00C144AC">
        <w:rPr>
          <w:bCs/>
        </w:rPr>
        <w:t>Seadust täiendatakse § 87</w:t>
      </w:r>
      <w:r w:rsidRPr="00C144AC">
        <w:rPr>
          <w:bCs/>
          <w:vertAlign w:val="superscript"/>
        </w:rPr>
        <w:t>1</w:t>
      </w:r>
      <w:r w:rsidRPr="00C144AC">
        <w:rPr>
          <w:bCs/>
        </w:rPr>
        <w:t xml:space="preserve"> lõikega 6</w:t>
      </w:r>
      <w:r w:rsidRPr="00C144AC">
        <w:rPr>
          <w:bCs/>
          <w:vertAlign w:val="superscript"/>
        </w:rPr>
        <w:t>4</w:t>
      </w:r>
      <w:r w:rsidRPr="00C144AC">
        <w:rPr>
          <w:bCs/>
        </w:rPr>
        <w:t xml:space="preserve">, millega </w:t>
      </w:r>
      <w:bookmarkStart w:id="22" w:name="_Hlk205456432"/>
      <w:r w:rsidRPr="00C144AC">
        <w:rPr>
          <w:bCs/>
        </w:rPr>
        <w:t xml:space="preserve">nähakse ette </w:t>
      </w:r>
      <w:bookmarkStart w:id="23" w:name="_Hlk205454114"/>
      <w:r w:rsidRPr="00C144AC">
        <w:rPr>
          <w:bCs/>
        </w:rPr>
        <w:t>tootmissuunalise võimsuse mittekasutamise tasu rakendamise erisus kuni 15 kW</w:t>
      </w:r>
      <w:bookmarkEnd w:id="23"/>
      <w:r w:rsidRPr="00C144AC">
        <w:rPr>
          <w:bCs/>
        </w:rPr>
        <w:t xml:space="preserve"> (kaasa arvatud) netovõimsusega tootmisseadmetele</w:t>
      </w:r>
      <w:bookmarkEnd w:id="22"/>
      <w:r w:rsidR="0024012C">
        <w:rPr>
          <w:bCs/>
        </w:rPr>
        <w:t xml:space="preserve"> (s.o mikrotootjatele)</w:t>
      </w:r>
      <w:r w:rsidRPr="00C144AC">
        <w:rPr>
          <w:bCs/>
        </w:rPr>
        <w:t xml:space="preserve"> ehk kui ülejäänud tootjad peavad käesoleva paragrahvi lõikes 4 nimetatud perioodi möödumisel vähemalt ühe kauplemisperioodi jooksul mõõdetult kasutama oma liitumislepingujärgset tootmisvõimsust vähemalt 95 protsendi ulatuses, siis kuni 15 kW (kaasa arvatud) netovõimsusega tootmisseadme</w:t>
      </w:r>
      <w:r w:rsidR="007D0A3C">
        <w:rPr>
          <w:bCs/>
        </w:rPr>
        <w:t>d</w:t>
      </w:r>
      <w:r w:rsidRPr="00C144AC">
        <w:rPr>
          <w:bCs/>
        </w:rPr>
        <w:t xml:space="preserve"> </w:t>
      </w:r>
      <w:r w:rsidR="007D0A3C">
        <w:rPr>
          <w:bCs/>
        </w:rPr>
        <w:t>on tootmissuunalise võimsuse mittekasutamise tasust täielikult vabastatud</w:t>
      </w:r>
      <w:r w:rsidRPr="00C144AC">
        <w:rPr>
          <w:bCs/>
        </w:rPr>
        <w:t>. Tootmissuunalise võimsuse mittekasutamise tasu ehk alakasutustasu norm kehtestati 17. märtsil 2023</w:t>
      </w:r>
      <w:r w:rsidR="0024012C">
        <w:rPr>
          <w:bCs/>
        </w:rPr>
        <w:t xml:space="preserve"> ning erisus mikrotootjatele kehtestatakse tagasiulatuvalt alates sellest kuupäevast.</w:t>
      </w:r>
      <w:r w:rsidRPr="00C144AC">
        <w:rPr>
          <w:bCs/>
        </w:rPr>
        <w:t xml:space="preserve"> </w:t>
      </w:r>
    </w:p>
    <w:p w14:paraId="464EEC2A" w14:textId="79DECE89" w:rsidR="009147A7" w:rsidRDefault="0024012C" w:rsidP="009147A7">
      <w:pPr>
        <w:rPr>
          <w:bCs/>
        </w:rPr>
      </w:pPr>
      <w:r>
        <w:rPr>
          <w:bCs/>
        </w:rPr>
        <w:t>Seega ed</w:t>
      </w:r>
      <w:r w:rsidR="007D0A3C">
        <w:rPr>
          <w:bCs/>
        </w:rPr>
        <w:t>aspidi rakendatakse tootmissuunalise võimsuse mittekasutamise tasu üle 15 kW tootmisseadmetele, kuid mitte enam tootmisseadmetele võimsusega kuni 15 kW (kaasa arvatud)</w:t>
      </w:r>
    </w:p>
    <w:p w14:paraId="56DE34EC" w14:textId="77777777" w:rsidR="009147A7" w:rsidRDefault="009147A7" w:rsidP="009147A7">
      <w:pPr>
        <w:rPr>
          <w:bCs/>
        </w:rPr>
      </w:pPr>
    </w:p>
    <w:p w14:paraId="25A12983" w14:textId="77777777" w:rsidR="009147A7" w:rsidRPr="00824AC2" w:rsidRDefault="009147A7" w:rsidP="009147A7">
      <w:pPr>
        <w:rPr>
          <w:b/>
        </w:rPr>
      </w:pPr>
      <w:r>
        <w:rPr>
          <w:b/>
        </w:rPr>
        <w:t>ELTS § 87</w:t>
      </w:r>
      <w:r>
        <w:rPr>
          <w:b/>
          <w:vertAlign w:val="superscript"/>
        </w:rPr>
        <w:t>1</w:t>
      </w:r>
      <w:r>
        <w:rPr>
          <w:b/>
        </w:rPr>
        <w:t xml:space="preserve"> lg 7</w:t>
      </w:r>
    </w:p>
    <w:p w14:paraId="32C25005" w14:textId="77777777" w:rsidR="009147A7" w:rsidRDefault="009147A7" w:rsidP="009147A7">
      <w:pPr>
        <w:rPr>
          <w:bCs/>
        </w:rPr>
      </w:pPr>
      <w:r>
        <w:rPr>
          <w:bCs/>
        </w:rPr>
        <w:t xml:space="preserve">Muudatusega </w:t>
      </w:r>
      <w:bookmarkStart w:id="24" w:name="_Hlk204698810"/>
      <w:r>
        <w:rPr>
          <w:bCs/>
        </w:rPr>
        <w:t xml:space="preserve">laiendatakse </w:t>
      </w:r>
      <w:r w:rsidRPr="003F3098">
        <w:rPr>
          <w:bCs/>
        </w:rPr>
        <w:t xml:space="preserve">tootmissuunalise võrguühenduse mittekasutamisega seonduva alakasutustasu vabastamise aluseid </w:t>
      </w:r>
      <w:bookmarkEnd w:id="24"/>
      <w:r w:rsidRPr="003F3098">
        <w:rPr>
          <w:bCs/>
        </w:rPr>
        <w:t>saartalitlusvõime tagamise teenuses osutamise juhul.</w:t>
      </w:r>
      <w:r>
        <w:rPr>
          <w:bCs/>
        </w:rPr>
        <w:t xml:space="preserve"> Samuti nähakse s</w:t>
      </w:r>
      <w:r w:rsidRPr="003F3098">
        <w:rPr>
          <w:bCs/>
        </w:rPr>
        <w:t>eadusemuudatusega ette võrgulepingujärgse tootmissuunalise võimsuse kasutamise kohustus 95 protsendi ulatuses (sarnaselt juba kehtivale liitumislepingujärgse tootmissuunalise võimsuse 95 protsendi ulatuses kasutamise kohustusele). Kui</w:t>
      </w:r>
      <w:r>
        <w:rPr>
          <w:bCs/>
        </w:rPr>
        <w:t xml:space="preserve"> </w:t>
      </w:r>
      <w:r w:rsidRPr="003F3098">
        <w:rPr>
          <w:bCs/>
        </w:rPr>
        <w:t>seaduse</w:t>
      </w:r>
      <w:r>
        <w:rPr>
          <w:bCs/>
        </w:rPr>
        <w:t>muudatuse</w:t>
      </w:r>
      <w:r w:rsidRPr="003F3098">
        <w:rPr>
          <w:bCs/>
        </w:rPr>
        <w:t xml:space="preserve"> algse eelnõu alusel eksisteeriks tootjaliitumine võimsusega 100 MVA ja kui tootja toodab alakasutustasu arvestusperioodil 94% lepingulisest võimusest, siis peab võrguettevõtja talle esitama alakasutustasu nõude algse eelnõu teksti alusel 6% ulatuses. Seaduse täpsustuse järel tuleks aga arvesse võtta, et tootmiskohustus ise ei ole enam 100%, vaid on 95% lepingulisest võimusest ning sel juhul tuleb tootjale esitada alakasutustasu nõue 1% tootmisvõimuse ulatuses.</w:t>
      </w:r>
    </w:p>
    <w:p w14:paraId="371EC7A9" w14:textId="77777777" w:rsidR="00251F83" w:rsidRPr="003F3098" w:rsidRDefault="00251F83" w:rsidP="009147A7">
      <w:pPr>
        <w:rPr>
          <w:bCs/>
        </w:rPr>
      </w:pPr>
    </w:p>
    <w:p w14:paraId="6384A9F4" w14:textId="77777777" w:rsidR="009147A7" w:rsidRPr="003F3098" w:rsidRDefault="009147A7" w:rsidP="009147A7">
      <w:pPr>
        <w:rPr>
          <w:bCs/>
        </w:rPr>
      </w:pPr>
      <w:r w:rsidRPr="003F3098">
        <w:rPr>
          <w:bCs/>
        </w:rPr>
        <w:t>Selline veidi suurem paindlikkus on vajalik, sest praktikas on osutunud tootjal täpselt 100% lepingulise võimsuse saavutamine keeruliseks ja on tekitanud täiendava ja põhjendamatu riski oma lepingulise tootmisvõimsuse ületamiseks ja sellega ühtlasi võrgulepingu rikkumiseks ainult jäiga 100% võimsuse tootmisnõude tõttu. Täpsustus täidab jätkuvalt seaduse mõtet ja eeldab, et liitumislepinguga tootmisseade on lubatud ulatuses valminud või olemasolevat, võrgulepinguga tootmisseadet kasutatakse pea maksimaalses ulatuses.</w:t>
      </w:r>
    </w:p>
    <w:p w14:paraId="7378E32F" w14:textId="77777777" w:rsidR="009147A7" w:rsidRDefault="009147A7" w:rsidP="009147A7">
      <w:pPr>
        <w:rPr>
          <w:b/>
          <w:bCs/>
        </w:rPr>
      </w:pPr>
    </w:p>
    <w:p w14:paraId="7FB07157" w14:textId="77777777" w:rsidR="009147A7" w:rsidRPr="00824AC2" w:rsidRDefault="009147A7" w:rsidP="009147A7">
      <w:pPr>
        <w:rPr>
          <w:b/>
        </w:rPr>
      </w:pPr>
      <w:r>
        <w:rPr>
          <w:b/>
        </w:rPr>
        <w:t>ELTS § 87</w:t>
      </w:r>
      <w:r>
        <w:rPr>
          <w:b/>
          <w:vertAlign w:val="superscript"/>
        </w:rPr>
        <w:t>1</w:t>
      </w:r>
      <w:r>
        <w:rPr>
          <w:b/>
        </w:rPr>
        <w:t xml:space="preserve"> lg 7</w:t>
      </w:r>
      <w:r>
        <w:rPr>
          <w:b/>
          <w:vertAlign w:val="superscript"/>
        </w:rPr>
        <w:t>3</w:t>
      </w:r>
    </w:p>
    <w:p w14:paraId="2EF90CC5" w14:textId="52890DAE" w:rsidR="009147A7" w:rsidRPr="00A97F61" w:rsidRDefault="009147A7" w:rsidP="009147A7">
      <w:r>
        <w:t>Seadust täiendatakse § 87</w:t>
      </w:r>
      <w:r w:rsidRPr="007C4165">
        <w:rPr>
          <w:vertAlign w:val="superscript"/>
        </w:rPr>
        <w:t>1</w:t>
      </w:r>
      <w:r>
        <w:t xml:space="preserve"> lõikega 7</w:t>
      </w:r>
      <w:r w:rsidRPr="007C4165">
        <w:rPr>
          <w:vertAlign w:val="superscript"/>
        </w:rPr>
        <w:t>3</w:t>
      </w:r>
      <w:r>
        <w:t xml:space="preserve"> sarnaselt liitumislepingutele kehtiva </w:t>
      </w:r>
      <w:r w:rsidR="007D0A3C">
        <w:t>erisusega sama seaduse lõikes 6</w:t>
      </w:r>
      <w:r w:rsidR="007D0A3C">
        <w:rPr>
          <w:vertAlign w:val="superscript"/>
        </w:rPr>
        <w:t>4</w:t>
      </w:r>
      <w:r>
        <w:t xml:space="preserve"> ka kuni 15 kW (kaasa arvatud) netovõimsusega tootmissuunalistele võrgulepingutele selliselt, et tootmissuunalise võimsuse mittekasutamise tasu, mida on nimetatud käesoleva paragrahvi lõikes 7 ei kohaldata </w:t>
      </w:r>
      <w:r w:rsidR="007D0A3C">
        <w:t xml:space="preserve">kuni 15 kW tootmissuunalise võimsusega </w:t>
      </w:r>
      <w:r>
        <w:t>turuosali</w:t>
      </w:r>
      <w:r w:rsidR="007D0A3C">
        <w:t>stele</w:t>
      </w:r>
      <w:r>
        <w:t>.</w:t>
      </w:r>
    </w:p>
    <w:p w14:paraId="236BA647" w14:textId="77777777" w:rsidR="009147A7" w:rsidRDefault="009147A7" w:rsidP="009147A7">
      <w:pPr>
        <w:rPr>
          <w:rFonts w:eastAsia="Times New Roman" w:cs="Times New Roman"/>
          <w:b/>
          <w:bCs/>
          <w:lang w:eastAsia="et-EE"/>
        </w:rPr>
      </w:pPr>
    </w:p>
    <w:p w14:paraId="73D6BAEC" w14:textId="77777777" w:rsidR="009147A7" w:rsidRPr="00A97F61" w:rsidRDefault="009147A7" w:rsidP="009147A7">
      <w:pPr>
        <w:rPr>
          <w:rFonts w:eastAsia="Times New Roman" w:cs="Times New Roman"/>
          <w:b/>
          <w:bCs/>
          <w:lang w:eastAsia="et-EE"/>
        </w:rPr>
      </w:pPr>
      <w:r>
        <w:rPr>
          <w:rFonts w:eastAsia="Times New Roman" w:cs="Times New Roman"/>
          <w:b/>
          <w:bCs/>
          <w:lang w:eastAsia="et-EE"/>
        </w:rPr>
        <w:t>ELTS § 90 lg 14–15</w:t>
      </w:r>
    </w:p>
    <w:p w14:paraId="0FCDD45E" w14:textId="77777777" w:rsidR="009147A7" w:rsidRDefault="009147A7" w:rsidP="009147A7">
      <w:pPr>
        <w:rPr>
          <w:rFonts w:eastAsia="Times New Roman" w:cs="Times New Roman"/>
          <w:lang w:eastAsia="et-EE"/>
        </w:rPr>
      </w:pPr>
      <w:r>
        <w:rPr>
          <w:rFonts w:eastAsia="Times New Roman" w:cs="Times New Roman"/>
          <w:lang w:eastAsia="et-EE"/>
        </w:rPr>
        <w:t xml:space="preserve">Seaduse paragrahvi § 90 täiendatakse lõigetega 14 ja 15. </w:t>
      </w:r>
      <w:r w:rsidRPr="007A4709">
        <w:rPr>
          <w:rFonts w:eastAsia="Times New Roman" w:cs="Times New Roman"/>
          <w:lang w:eastAsia="et-EE"/>
        </w:rPr>
        <w:t xml:space="preserve">Tarbijatel on õigus kasutada oma </w:t>
      </w:r>
      <w:r>
        <w:rPr>
          <w:rFonts w:eastAsia="Times New Roman" w:cs="Times New Roman"/>
          <w:lang w:eastAsia="et-EE"/>
        </w:rPr>
        <w:t xml:space="preserve">võrguettevõtja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võrguettevõtjaga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eelkõige seoses arvetega või tasumisele kuuluvate summadega. Kui tarbijad neid menetlusi kasutavad, ei tohiks võrguettevõtjad lõpetada lepinguid endiselt vaidluse esemeks olevate faktide alusel.</w:t>
      </w:r>
    </w:p>
    <w:p w14:paraId="024B368D" w14:textId="77777777" w:rsidR="00E25FF1" w:rsidRDefault="00E25FF1" w:rsidP="009147A7">
      <w:pPr>
        <w:rPr>
          <w:rFonts w:eastAsia="Times New Roman" w:cs="Times New Roman"/>
          <w:lang w:eastAsia="et-EE"/>
        </w:rPr>
      </w:pPr>
    </w:p>
    <w:p w14:paraId="6658CB86" w14:textId="77777777" w:rsidR="009147A7" w:rsidRDefault="009147A7" w:rsidP="009147A7">
      <w:pPr>
        <w:rPr>
          <w:rFonts w:eastAsia="Times New Roman" w:cs="Times New Roman"/>
          <w:lang w:eastAsia="et-EE"/>
        </w:rPr>
      </w:pPr>
      <w:r w:rsidRPr="00EC7D54">
        <w:rPr>
          <w:rFonts w:eastAsia="Times New Roman" w:cs="Times New Roman"/>
          <w:lang w:eastAsia="et-EE"/>
        </w:rPr>
        <w:t xml:space="preserve">Võrgust </w:t>
      </w:r>
      <w:proofErr w:type="spellStart"/>
      <w:r w:rsidRPr="00EC7D54">
        <w:rPr>
          <w:rFonts w:eastAsia="Times New Roman" w:cs="Times New Roman"/>
          <w:lang w:eastAsia="et-EE"/>
        </w:rPr>
        <w:t>lahtiühendamise</w:t>
      </w:r>
      <w:proofErr w:type="spellEnd"/>
      <w:r w:rsidRPr="00EC7D54">
        <w:rPr>
          <w:rFonts w:eastAsia="Times New Roman" w:cs="Times New Roman"/>
          <w:lang w:eastAsia="et-EE"/>
        </w:rPr>
        <w:t xml:space="preserve"> keeld kehti</w:t>
      </w:r>
      <w:r>
        <w:rPr>
          <w:rFonts w:eastAsia="Times New Roman" w:cs="Times New Roman"/>
          <w:lang w:eastAsia="et-EE"/>
        </w:rPr>
        <w:t>b</w:t>
      </w:r>
      <w:r w:rsidRPr="00EC7D54">
        <w:rPr>
          <w:rFonts w:eastAsia="Times New Roman" w:cs="Times New Roman"/>
          <w:lang w:eastAsia="et-EE"/>
        </w:rPr>
        <w:t xml:space="preserve"> üksnes vaidluse esemeks olevate faktiliste asjaolude suhtes ja kohtuvälise menetluse kuritarvitamist (sh menetluse ajal edasiste arvete tasumata jätmist) tuleb vältida.</w:t>
      </w:r>
    </w:p>
    <w:p w14:paraId="1A5F087F" w14:textId="77777777" w:rsidR="00E25FF1" w:rsidRDefault="00E25FF1" w:rsidP="009147A7">
      <w:pPr>
        <w:rPr>
          <w:rFonts w:eastAsia="Times New Roman" w:cs="Times New Roman"/>
          <w:lang w:eastAsia="et-EE"/>
        </w:rPr>
      </w:pPr>
    </w:p>
    <w:p w14:paraId="7784C86A" w14:textId="77777777" w:rsidR="009147A7" w:rsidRDefault="009147A7" w:rsidP="009147A7">
      <w:pPr>
        <w:rPr>
          <w:rFonts w:eastAsia="Times New Roman" w:cs="Times New Roman"/>
          <w:lang w:eastAsia="et-EE"/>
        </w:rPr>
      </w:pPr>
      <w:r>
        <w:rPr>
          <w:rFonts w:eastAsia="Times New Roman" w:cs="Times New Roman"/>
          <w:lang w:eastAsia="et-EE"/>
        </w:rPr>
        <w:t>Võrguettevõtjad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tohiks olla aluseks kuritarvitamisele, mis võimaldaks tarbijatel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036DD321" w14:textId="77777777" w:rsidR="00E25FF1" w:rsidRDefault="00E25FF1" w:rsidP="009147A7">
      <w:pPr>
        <w:rPr>
          <w:rFonts w:eastAsia="Times New Roman" w:cs="Times New Roman"/>
          <w:lang w:eastAsia="et-EE"/>
        </w:rPr>
      </w:pPr>
    </w:p>
    <w:p w14:paraId="3C098A90" w14:textId="77777777" w:rsidR="009147A7" w:rsidRPr="00C14537" w:rsidRDefault="009147A7" w:rsidP="009147A7">
      <w:pPr>
        <w:rPr>
          <w:rFonts w:eastAsia="Times New Roman" w:cs="Times New Roman"/>
          <w:lang w:eastAsia="et-EE"/>
        </w:rPr>
      </w:pPr>
      <w:r w:rsidRPr="00DF7B5C">
        <w:rPr>
          <w:rFonts w:eastAsia="Times New Roman" w:cs="Times New Roman"/>
          <w:lang w:eastAsia="et-EE"/>
        </w:rPr>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55157A1F" w14:textId="77777777" w:rsidR="009147A7" w:rsidRPr="00C14537" w:rsidRDefault="009147A7" w:rsidP="009147A7">
      <w:pPr>
        <w:rPr>
          <w:rFonts w:eastAsia="Times New Roman" w:cs="Times New Roman"/>
          <w:lang w:eastAsia="et-EE"/>
        </w:rPr>
      </w:pPr>
    </w:p>
    <w:p w14:paraId="33FADFDD" w14:textId="77777777" w:rsidR="009147A7" w:rsidRDefault="009147A7" w:rsidP="009147A7">
      <w:pPr>
        <w:rPr>
          <w:rFonts w:eastAsia="Times New Roman" w:cs="Times New Roman"/>
          <w:lang w:eastAsia="et-EE"/>
        </w:rPr>
      </w:pPr>
      <w:r w:rsidRPr="00C14537">
        <w:rPr>
          <w:rFonts w:eastAsia="Times New Roman" w:cs="Times New Roman"/>
          <w:lang w:eastAsia="et-EE"/>
        </w:rPr>
        <w:t xml:space="preserve">Ühtlasi kehtib võrguühenduse katkestamise tähtajaline keeld ainult juhul, kui kaebus on esitatud võrguettevõtja vastu. ELTS § 90 lg 1 kohaselt on võrguühenduse katkestamise õigus üksnes võrguettevõtjal ja üksnes juhul, kui tarbija on jätnud tasumata võrgutasu või </w:t>
      </w:r>
      <w:proofErr w:type="spellStart"/>
      <w:r w:rsidRPr="00C14537">
        <w:rPr>
          <w:rFonts w:eastAsia="Times New Roman" w:cs="Times New Roman"/>
          <w:lang w:eastAsia="et-EE"/>
        </w:rPr>
        <w:t>üldteenuse</w:t>
      </w:r>
      <w:proofErr w:type="spellEnd"/>
      <w:r w:rsidRPr="00C14537">
        <w:rPr>
          <w:rFonts w:eastAsia="Times New Roman" w:cs="Times New Roman"/>
          <w:lang w:eastAsia="et-EE"/>
        </w:rPr>
        <w:t xml:space="preserve">/avatud tarne katkemise eest makstava tasu. Seega ei tohiks kaebuse esitamine elektrimüüja vastu takistada võrguettevõtjal võrguühendust katkestada, kui võrguühenduse katkestamise põhjuseks on võrguettevõtjale võrguteenuse tasu maksmata jätmine. </w:t>
      </w:r>
    </w:p>
    <w:p w14:paraId="38D5D546" w14:textId="77777777" w:rsidR="00192AFB" w:rsidRPr="00C14537" w:rsidRDefault="00192AFB" w:rsidP="009147A7">
      <w:pPr>
        <w:rPr>
          <w:rFonts w:eastAsia="Times New Roman" w:cs="Times New Roman"/>
          <w:lang w:eastAsia="et-EE"/>
        </w:rPr>
      </w:pPr>
    </w:p>
    <w:p w14:paraId="3A6AEAA4" w14:textId="77777777" w:rsidR="009147A7" w:rsidRDefault="009147A7" w:rsidP="009147A7">
      <w:pPr>
        <w:rPr>
          <w:rFonts w:eastAsia="Times New Roman" w:cs="Times New Roman"/>
          <w:lang w:eastAsia="et-EE"/>
        </w:rPr>
      </w:pPr>
      <w:r w:rsidRPr="00C14537">
        <w:rPr>
          <w:rFonts w:eastAsia="Times New Roman" w:cs="Times New Roman"/>
          <w:lang w:eastAsia="et-EE"/>
        </w:rPr>
        <w:t xml:space="preserve">Müüja poolt võrguettevõtjale tehtava taotlusega tarbija võrguühenduse katkestamiseks saab toimuda juhul, kui võrguettevõtja on loovutanud võrguteenuse tasu nõuded elektrimüüjale, kes on sõlminud võrguettevõtjaga lepingu </w:t>
      </w:r>
      <w:proofErr w:type="spellStart"/>
      <w:r w:rsidRPr="00C14537">
        <w:rPr>
          <w:rFonts w:eastAsia="Times New Roman" w:cs="Times New Roman"/>
          <w:lang w:eastAsia="et-EE"/>
        </w:rPr>
        <w:t>ühisarve</w:t>
      </w:r>
      <w:proofErr w:type="spellEnd"/>
      <w:r w:rsidRPr="00C14537">
        <w:rPr>
          <w:rFonts w:eastAsia="Times New Roman" w:cs="Times New Roman"/>
          <w:lang w:eastAsia="et-EE"/>
        </w:rPr>
        <w:t xml:space="preserve"> esitamiseks. Need elektrimüüjad saavad võrguettevõtjalt tellida võrguühenduse katkestuse, kui tarbija on elektrimüüjale jätnud võrguteenuse eest tasu maksmata. Samas on võrguettevõtjal soov või vajadus teatud olukorras võrguühenduse katkestamisest keelduda või seda edasi lükata. Näiteks, kui võlgnevuses olev tarbija on elutähtsa teenuse osutaja, samuti kui katkestada soovitakse eratarbija võrguühendust pühade ajal ja nädalavahetustel.  </w:t>
      </w:r>
    </w:p>
    <w:p w14:paraId="32B868C0" w14:textId="77777777" w:rsidR="009147A7" w:rsidRPr="0080235D" w:rsidRDefault="009147A7" w:rsidP="009147A7">
      <w:pPr>
        <w:rPr>
          <w:bCs/>
        </w:rPr>
      </w:pPr>
    </w:p>
    <w:p w14:paraId="6797590D" w14:textId="77777777" w:rsidR="009147A7" w:rsidRDefault="009147A7" w:rsidP="009147A7">
      <w:pPr>
        <w:rPr>
          <w:rFonts w:eastAsia="Times New Roman" w:cs="Times New Roman"/>
          <w:lang w:eastAsia="et-EE"/>
        </w:rPr>
      </w:pPr>
      <w:r w:rsidRPr="00B71939">
        <w:rPr>
          <w:rFonts w:eastAsia="Times New Roman" w:cs="Times New Roman"/>
          <w:b/>
          <w:bCs/>
          <w:lang w:eastAsia="et-EE"/>
        </w:rPr>
        <w:t xml:space="preserve">ELTS </w:t>
      </w:r>
      <w:r>
        <w:rPr>
          <w:rFonts w:eastAsia="Times New Roman" w:cs="Times New Roman"/>
          <w:b/>
          <w:bCs/>
          <w:lang w:eastAsia="et-EE"/>
        </w:rPr>
        <w:t>§ 92 lg 4</w:t>
      </w:r>
      <w:r>
        <w:rPr>
          <w:rFonts w:eastAsia="Times New Roman" w:cs="Times New Roman"/>
          <w:b/>
          <w:bCs/>
          <w:vertAlign w:val="superscript"/>
          <w:lang w:eastAsia="et-EE"/>
        </w:rPr>
        <w:t>2</w:t>
      </w:r>
      <w:r>
        <w:rPr>
          <w:rFonts w:eastAsia="Times New Roman" w:cs="Times New Roman"/>
          <w:lang w:eastAsia="et-EE"/>
        </w:rPr>
        <w:t xml:space="preserve"> </w:t>
      </w:r>
    </w:p>
    <w:p w14:paraId="3440369E" w14:textId="77777777" w:rsidR="009147A7" w:rsidRDefault="009147A7" w:rsidP="009147A7">
      <w:pPr>
        <w:rPr>
          <w:rFonts w:eastAsia="Times New Roman" w:cs="Times New Roman"/>
          <w:lang w:eastAsia="et-EE"/>
        </w:rPr>
      </w:pPr>
      <w:r>
        <w:rPr>
          <w:rFonts w:eastAsia="Times New Roman" w:cs="Times New Roman"/>
          <w:lang w:eastAsia="et-EE"/>
        </w:rPr>
        <w:t>Seaduse §-i 92 täiendatakse lõikega 4</w:t>
      </w:r>
      <w:r w:rsidRPr="00C14537">
        <w:rPr>
          <w:rFonts w:eastAsia="Times New Roman" w:cs="Times New Roman"/>
          <w:vertAlign w:val="superscript"/>
          <w:lang w:eastAsia="et-EE"/>
        </w:rPr>
        <w:t>2</w:t>
      </w:r>
      <w:r>
        <w:rPr>
          <w:rFonts w:eastAsia="Times New Roman" w:cs="Times New Roman"/>
          <w:lang w:eastAsia="et-EE"/>
        </w:rPr>
        <w:t xml:space="preserve">. </w:t>
      </w:r>
      <w:r w:rsidRPr="007A4709">
        <w:rPr>
          <w:rFonts w:eastAsia="Times New Roman" w:cs="Times New Roman"/>
          <w:lang w:eastAsia="et-EE"/>
        </w:rPr>
        <w:t xml:space="preserve">Tarbijatel on õigus kasutada oma </w:t>
      </w:r>
      <w:r>
        <w:rPr>
          <w:rFonts w:eastAsia="Times New Roman" w:cs="Times New Roman"/>
          <w:lang w:eastAsia="et-EE"/>
        </w:rPr>
        <w:t xml:space="preserve">elektrimüüja </w:t>
      </w:r>
      <w:r w:rsidRPr="007A4709">
        <w:rPr>
          <w:rFonts w:eastAsia="Times New Roman" w:cs="Times New Roman"/>
          <w:lang w:eastAsia="et-EE"/>
        </w:rPr>
        <w:t xml:space="preserve">hallatavaid kaebuste esitamise menetlusi ja vaidluste kohtuvälise lahendamise menetlusi, et tagada oma õiguste tulemuslik jõustamine </w:t>
      </w:r>
      <w:r>
        <w:rPr>
          <w:rFonts w:eastAsia="Times New Roman" w:cs="Times New Roman"/>
          <w:lang w:eastAsia="et-EE"/>
        </w:rPr>
        <w:t>ning</w:t>
      </w:r>
      <w:r w:rsidRPr="007A4709">
        <w:rPr>
          <w:rFonts w:eastAsia="Times New Roman" w:cs="Times New Roman"/>
          <w:lang w:eastAsia="et-EE"/>
        </w:rPr>
        <w:t xml:space="preserve"> mitte sattuda ebasoodsasse olukorda </w:t>
      </w:r>
      <w:r>
        <w:rPr>
          <w:rFonts w:eastAsia="Times New Roman" w:cs="Times New Roman"/>
          <w:lang w:eastAsia="et-EE"/>
        </w:rPr>
        <w:t>elektrimüüjaga</w:t>
      </w:r>
      <w:r w:rsidRPr="007A4709">
        <w:rPr>
          <w:rFonts w:eastAsia="Times New Roman" w:cs="Times New Roman"/>
          <w:lang w:eastAsia="et-EE"/>
        </w:rPr>
        <w:t xml:space="preserve"> tekkinud erimeelsuste </w:t>
      </w:r>
      <w:r>
        <w:rPr>
          <w:rFonts w:eastAsia="Times New Roman" w:cs="Times New Roman"/>
          <w:lang w:eastAsia="et-EE"/>
        </w:rPr>
        <w:t>korral</w:t>
      </w:r>
      <w:r w:rsidRPr="007A4709">
        <w:rPr>
          <w:rFonts w:eastAsia="Times New Roman" w:cs="Times New Roman"/>
          <w:lang w:eastAsia="et-EE"/>
        </w:rPr>
        <w:t xml:space="preserve">, eelkõige seoses arvetega või tasumisele kuuluvate summadega. Kui tarbijad neid menetlusi kasutavad, ei tohiks </w:t>
      </w:r>
      <w:r>
        <w:rPr>
          <w:rFonts w:eastAsia="Times New Roman" w:cs="Times New Roman"/>
          <w:lang w:eastAsia="et-EE"/>
        </w:rPr>
        <w:t>elektrimüüjad</w:t>
      </w:r>
      <w:r w:rsidRPr="007A4709">
        <w:rPr>
          <w:rFonts w:eastAsia="Times New Roman" w:cs="Times New Roman"/>
          <w:lang w:eastAsia="et-EE"/>
        </w:rPr>
        <w:t xml:space="preserve"> lõpetada lepinguid endiselt vaidluse esemeks olevate faktide alusel.</w:t>
      </w:r>
    </w:p>
    <w:p w14:paraId="5103135C" w14:textId="77777777" w:rsidR="00192AFB" w:rsidRDefault="00192AFB" w:rsidP="009147A7">
      <w:pPr>
        <w:rPr>
          <w:rFonts w:eastAsia="Times New Roman" w:cs="Times New Roman"/>
          <w:lang w:eastAsia="et-EE"/>
        </w:rPr>
      </w:pPr>
    </w:p>
    <w:p w14:paraId="1E7C1EA5" w14:textId="77777777" w:rsidR="009147A7" w:rsidRDefault="009147A7" w:rsidP="009147A7">
      <w:pPr>
        <w:rPr>
          <w:rFonts w:eastAsia="Times New Roman" w:cs="Times New Roman"/>
          <w:lang w:eastAsia="et-EE"/>
        </w:rPr>
      </w:pPr>
      <w:r>
        <w:rPr>
          <w:rFonts w:eastAsia="Times New Roman" w:cs="Times New Roman"/>
          <w:lang w:eastAsia="et-EE"/>
        </w:rPr>
        <w:t>Elektrimüüjad</w:t>
      </w:r>
      <w:r w:rsidRPr="007A4709">
        <w:rPr>
          <w:rFonts w:eastAsia="Times New Roman" w:cs="Times New Roman"/>
          <w:lang w:eastAsia="et-EE"/>
        </w:rPr>
        <w:t xml:space="preserve"> ja tarbijad pea</w:t>
      </w:r>
      <w:r>
        <w:rPr>
          <w:rFonts w:eastAsia="Times New Roman" w:cs="Times New Roman"/>
          <w:lang w:eastAsia="et-EE"/>
        </w:rPr>
        <w:t>vad</w:t>
      </w:r>
      <w:r w:rsidRPr="007A4709">
        <w:rPr>
          <w:rFonts w:eastAsia="Times New Roman" w:cs="Times New Roman"/>
          <w:lang w:eastAsia="et-EE"/>
        </w:rPr>
        <w:t xml:space="preserve"> </w:t>
      </w:r>
      <w:r>
        <w:rPr>
          <w:rFonts w:eastAsia="Times New Roman" w:cs="Times New Roman"/>
          <w:lang w:eastAsia="et-EE"/>
        </w:rPr>
        <w:t>jätkuvalt</w:t>
      </w:r>
      <w:r w:rsidRPr="007A4709">
        <w:rPr>
          <w:rFonts w:eastAsia="Times New Roman" w:cs="Times New Roman"/>
          <w:lang w:eastAsia="et-EE"/>
        </w:rPr>
        <w:t xml:space="preserve"> täitma oma lepingulisi õigusi ja kohustusi, eelkõige elektrienergia</w:t>
      </w:r>
      <w:r>
        <w:rPr>
          <w:rFonts w:eastAsia="Times New Roman" w:cs="Times New Roman"/>
          <w:lang w:eastAsia="et-EE"/>
        </w:rPr>
        <w:t>t</w:t>
      </w:r>
      <w:r w:rsidRPr="007A4709">
        <w:rPr>
          <w:rFonts w:eastAsia="Times New Roman" w:cs="Times New Roman"/>
          <w:lang w:eastAsia="et-EE"/>
        </w:rPr>
        <w:t xml:space="preserve"> tarnim</w:t>
      </w:r>
      <w:r>
        <w:rPr>
          <w:rFonts w:eastAsia="Times New Roman" w:cs="Times New Roman"/>
          <w:lang w:eastAsia="et-EE"/>
        </w:rPr>
        <w:t>a</w:t>
      </w:r>
      <w:r w:rsidRPr="007A4709">
        <w:rPr>
          <w:rFonts w:eastAsia="Times New Roman" w:cs="Times New Roman"/>
          <w:lang w:eastAsia="et-EE"/>
        </w:rPr>
        <w:t xml:space="preserve"> ja selle eest maksm</w:t>
      </w:r>
      <w:r>
        <w:rPr>
          <w:rFonts w:eastAsia="Times New Roman" w:cs="Times New Roman"/>
          <w:lang w:eastAsia="et-EE"/>
        </w:rPr>
        <w:t>a</w:t>
      </w:r>
      <w:r w:rsidRPr="007A4709">
        <w:rPr>
          <w:rFonts w:eastAsia="Times New Roman" w:cs="Times New Roman"/>
          <w:lang w:eastAsia="et-EE"/>
        </w:rPr>
        <w:t>, ning kaebuste esitamise menetlus ei tohiks olla aluseks kuritarvitamisele, mis võimaldaks tarbijatel kõrvale hoida</w:t>
      </w:r>
      <w:r>
        <w:rPr>
          <w:rFonts w:eastAsia="Times New Roman" w:cs="Times New Roman"/>
          <w:lang w:eastAsia="et-EE"/>
        </w:rPr>
        <w:t xml:space="preserve"> </w:t>
      </w:r>
      <w:r w:rsidRPr="007A4709">
        <w:rPr>
          <w:rFonts w:eastAsia="Times New Roman" w:cs="Times New Roman"/>
          <w:lang w:eastAsia="et-EE"/>
        </w:rPr>
        <w:t>oma lepingulistest kohustustest, sealhulgas arvete tasumisest.</w:t>
      </w:r>
      <w:r>
        <w:rPr>
          <w:rFonts w:eastAsia="Times New Roman" w:cs="Times New Roman"/>
          <w:lang w:eastAsia="et-EE"/>
        </w:rPr>
        <w:t xml:space="preserve"> </w:t>
      </w:r>
    </w:p>
    <w:p w14:paraId="780D5F7D" w14:textId="77777777" w:rsidR="00192AFB" w:rsidRDefault="00192AFB" w:rsidP="009147A7">
      <w:pPr>
        <w:rPr>
          <w:rFonts w:eastAsia="Times New Roman" w:cs="Times New Roman"/>
          <w:lang w:eastAsia="et-EE"/>
        </w:rPr>
      </w:pPr>
    </w:p>
    <w:p w14:paraId="1AB07237" w14:textId="77777777" w:rsidR="009147A7" w:rsidRPr="00C14537" w:rsidRDefault="009147A7" w:rsidP="009147A7">
      <w:pPr>
        <w:rPr>
          <w:rFonts w:eastAsia="Times New Roman" w:cs="Times New Roman"/>
          <w:lang w:eastAsia="et-EE"/>
        </w:rPr>
      </w:pPr>
      <w:r w:rsidRPr="00DF7B5C">
        <w:rPr>
          <w:rFonts w:eastAsia="Times New Roman" w:cs="Times New Roman"/>
          <w:lang w:eastAsia="et-EE"/>
        </w:rPr>
        <w:t xml:space="preserve">Eestis aidatakse </w:t>
      </w:r>
      <w:r>
        <w:rPr>
          <w:rFonts w:eastAsia="Times New Roman" w:cs="Times New Roman"/>
          <w:lang w:eastAsia="et-EE"/>
        </w:rPr>
        <w:t>muuhulgas</w:t>
      </w:r>
      <w:r w:rsidRPr="00DF7B5C">
        <w:rPr>
          <w:rFonts w:eastAsia="Times New Roman" w:cs="Times New Roman"/>
          <w:lang w:eastAsia="et-EE"/>
        </w:rPr>
        <w:t xml:space="preserve"> energiaostuvõimetuid tarbijaid läbi sotsiaalhoolekande seaduse</w:t>
      </w:r>
      <w:r>
        <w:rPr>
          <w:rFonts w:eastAsia="Times New Roman" w:cs="Times New Roman"/>
          <w:lang w:eastAsia="et-EE"/>
        </w:rPr>
        <w:t>, kus t</w:t>
      </w:r>
      <w:r w:rsidRPr="00DF7B5C">
        <w:rPr>
          <w:rFonts w:eastAsia="Times New Roman" w:cs="Times New Roman"/>
          <w:lang w:eastAsia="et-EE"/>
        </w:rPr>
        <w:t>oimetulekutoetuse maksmise aluseks on ka elektrienergia eest tasumine arvestatud.</w:t>
      </w:r>
    </w:p>
    <w:p w14:paraId="7E1A6C63" w14:textId="77777777" w:rsidR="009147A7" w:rsidRDefault="009147A7" w:rsidP="009147A7">
      <w:pPr>
        <w:spacing w:before="240"/>
        <w:rPr>
          <w:rFonts w:eastAsia="Times New Roman" w:cs="Times New Roman"/>
          <w:b/>
          <w:bCs/>
          <w:vertAlign w:val="superscript"/>
          <w:lang w:eastAsia="et-EE"/>
        </w:rPr>
      </w:pPr>
      <w:r>
        <w:rPr>
          <w:rFonts w:eastAsia="Times New Roman" w:cs="Times New Roman"/>
          <w:b/>
          <w:bCs/>
          <w:lang w:eastAsia="et-EE"/>
        </w:rPr>
        <w:t>ELTS § 93 lg 4</w:t>
      </w:r>
      <w:r>
        <w:rPr>
          <w:rFonts w:eastAsia="Times New Roman" w:cs="Times New Roman"/>
          <w:b/>
          <w:bCs/>
          <w:vertAlign w:val="superscript"/>
          <w:lang w:eastAsia="et-EE"/>
        </w:rPr>
        <w:t>2</w:t>
      </w:r>
    </w:p>
    <w:p w14:paraId="56BD0BF2" w14:textId="77777777" w:rsidR="009147A7" w:rsidRPr="00310826" w:rsidRDefault="009147A7" w:rsidP="009147A7">
      <w:pPr>
        <w:rPr>
          <w:u w:val="single"/>
        </w:rPr>
      </w:pPr>
      <w:r w:rsidRPr="002C7ED8">
        <w:rPr>
          <w:rFonts w:eastAsia="Times New Roman" w:cs="Times New Roman"/>
          <w:lang w:eastAsia="et-EE"/>
        </w:rPr>
        <w:t>Seaduse</w:t>
      </w:r>
      <w:r>
        <w:rPr>
          <w:rFonts w:eastAsia="Times New Roman" w:cs="Times New Roman"/>
          <w:b/>
          <w:bCs/>
          <w:lang w:eastAsia="et-EE"/>
        </w:rPr>
        <w:t xml:space="preserve"> </w:t>
      </w:r>
      <w:r>
        <w:t>§ 93 täiendatakse lõikega 4</w:t>
      </w:r>
      <w:r>
        <w:rPr>
          <w:vertAlign w:val="superscript"/>
        </w:rPr>
        <w:t>2</w:t>
      </w:r>
      <w:r>
        <w:t>, mille kohaselt teostab käesoleva seaduse §-s 65</w:t>
      </w:r>
      <w:r w:rsidRPr="002C7ED8">
        <w:rPr>
          <w:vertAlign w:val="superscript"/>
        </w:rPr>
        <w:t>1</w:t>
      </w:r>
      <w:r>
        <w:t xml:space="preserve"> sätestatud nõuete üle järelevalvet Tarbijakaitse ja Tehnilise Järelevalve amet (TTJA). TTJA teostab järelevalvet ka ESS analoogsetele sätetele, mistõttu on mõistlik ka ELTS alusel kehtestatud nõuetele järelevalve teostamisel analoogselt jätkata. </w:t>
      </w:r>
    </w:p>
    <w:p w14:paraId="2D803807" w14:textId="77777777" w:rsidR="009147A7" w:rsidRDefault="009147A7" w:rsidP="009147A7">
      <w:pPr>
        <w:rPr>
          <w:rFonts w:eastAsia="Times New Roman" w:cs="Times New Roman"/>
          <w:lang w:eastAsia="et-EE"/>
        </w:rPr>
      </w:pPr>
    </w:p>
    <w:p w14:paraId="2AF23AB6" w14:textId="77777777" w:rsidR="009147A7" w:rsidRDefault="009147A7" w:rsidP="009147A7">
      <w:pPr>
        <w:rPr>
          <w:b/>
        </w:rPr>
      </w:pPr>
      <w:r>
        <w:rPr>
          <w:b/>
        </w:rPr>
        <w:t>ELTS § 93 lg 6 p 1</w:t>
      </w:r>
      <w:r w:rsidRPr="007502A9">
        <w:rPr>
          <w:b/>
          <w:vertAlign w:val="superscript"/>
        </w:rPr>
        <w:t>1</w:t>
      </w:r>
    </w:p>
    <w:p w14:paraId="29C32D9D" w14:textId="77777777" w:rsidR="009147A7" w:rsidRPr="007502A9" w:rsidRDefault="009147A7" w:rsidP="009147A7">
      <w:pPr>
        <w:spacing w:line="259" w:lineRule="auto"/>
        <w:rPr>
          <w:rFonts w:eastAsia="Aptos" w:cs="Arial"/>
          <w:kern w:val="2"/>
          <w:szCs w:val="24"/>
          <w14:ligatures w14:val="standardContextual"/>
        </w:rPr>
      </w:pPr>
      <w:r>
        <w:rPr>
          <w:rFonts w:eastAsia="Aptos" w:cs="Arial"/>
          <w:kern w:val="2"/>
          <w:szCs w:val="24"/>
          <w14:ligatures w14:val="standardContextual"/>
        </w:rPr>
        <w:t>Seaduse</w:t>
      </w:r>
      <w:r w:rsidRPr="007502A9">
        <w:rPr>
          <w:rFonts w:eastAsia="Aptos" w:cs="Arial"/>
          <w:kern w:val="2"/>
          <w:szCs w:val="24"/>
          <w14:ligatures w14:val="standardContextual"/>
        </w:rPr>
        <w:t xml:space="preserve"> § 93 lõike 6 punkti 1</w:t>
      </w:r>
      <w:r w:rsidRPr="007502A9">
        <w:rPr>
          <w:rFonts w:eastAsia="Aptos" w:cs="Arial"/>
          <w:kern w:val="2"/>
          <w:szCs w:val="24"/>
          <w:vertAlign w:val="superscript"/>
          <w14:ligatures w14:val="standardContextual"/>
        </w:rPr>
        <w:t>1</w:t>
      </w:r>
      <w:r w:rsidRPr="007502A9">
        <w:rPr>
          <w:rFonts w:eastAsia="Aptos" w:cs="Arial"/>
          <w:kern w:val="2"/>
          <w:szCs w:val="24"/>
          <w14:ligatures w14:val="standardContextual"/>
        </w:rPr>
        <w:t xml:space="preserve"> </w:t>
      </w:r>
      <w:r>
        <w:rPr>
          <w:rFonts w:eastAsia="Aptos" w:cs="Arial"/>
          <w:kern w:val="2"/>
          <w:szCs w:val="24"/>
          <w14:ligatures w14:val="standardContextual"/>
        </w:rPr>
        <w:t xml:space="preserve">muudetakse </w:t>
      </w:r>
      <w:r w:rsidRPr="007502A9">
        <w:rPr>
          <w:rFonts w:eastAsia="Aptos" w:cs="Arial"/>
          <w:kern w:val="2"/>
          <w:szCs w:val="24"/>
          <w14:ligatures w14:val="standardContextual"/>
        </w:rPr>
        <w:t>ja lisatakse REMIT määruse esimesel viitamisel määruse täispikk pealkiri.</w:t>
      </w:r>
    </w:p>
    <w:p w14:paraId="3FB99D2D" w14:textId="77777777" w:rsidR="009147A7" w:rsidRDefault="009147A7" w:rsidP="009147A7">
      <w:pPr>
        <w:rPr>
          <w:b/>
        </w:rPr>
      </w:pPr>
    </w:p>
    <w:p w14:paraId="4ECFA994" w14:textId="77777777" w:rsidR="009147A7" w:rsidRPr="0080235D" w:rsidRDefault="009147A7" w:rsidP="009147A7">
      <w:pPr>
        <w:rPr>
          <w:b/>
        </w:rPr>
      </w:pPr>
      <w:r>
        <w:rPr>
          <w:b/>
        </w:rPr>
        <w:t>ELTS § 93 lg 6 p 8</w:t>
      </w:r>
      <w:r>
        <w:rPr>
          <w:b/>
          <w:vertAlign w:val="superscript"/>
        </w:rPr>
        <w:t>1</w:t>
      </w:r>
    </w:p>
    <w:p w14:paraId="0FA971A1" w14:textId="70CB332B" w:rsidR="009147A7" w:rsidRDefault="009147A7" w:rsidP="009147A7">
      <w:r>
        <w:t>Seaduse § 93 lõiget 6 täiendatakse punktiga 8</w:t>
      </w:r>
      <w:r w:rsidRPr="00A93AA9">
        <w:rPr>
          <w:vertAlign w:val="superscript"/>
        </w:rPr>
        <w:t>1</w:t>
      </w:r>
      <w:r>
        <w:t xml:space="preserve">. </w:t>
      </w:r>
      <w:r w:rsidRPr="00CA3E06">
        <w:t xml:space="preserve">Konkurentsiamet kontrollib, kas avatud tarnija on </w:t>
      </w:r>
      <w:r w:rsidR="004A67EA">
        <w:t xml:space="preserve">fikseeritud lepingute pakkumisel </w:t>
      </w:r>
      <w:r w:rsidRPr="00CA3E06">
        <w:t>riskimaandusstrateegiad kasutusele võtnud</w:t>
      </w:r>
      <w:r w:rsidRPr="00A023C1">
        <w:t xml:space="preserve">, ilma üksikute tarnijate positsioone või strateegiaid eraldi läbi vaatamata. </w:t>
      </w:r>
      <w:r>
        <w:t>Tarnijad saavad riskimaandusstrateegiatena kasutada finantsinstrumente näiteks Eesti-Soome piiril finantsülekandeõigusi (</w:t>
      </w:r>
      <w:proofErr w:type="spellStart"/>
      <w:r>
        <w:rPr>
          <w:i/>
          <w:iCs/>
        </w:rPr>
        <w:t>financial</w:t>
      </w:r>
      <w:proofErr w:type="spellEnd"/>
      <w:r>
        <w:rPr>
          <w:i/>
          <w:iCs/>
        </w:rPr>
        <w:t xml:space="preserve"> </w:t>
      </w:r>
      <w:proofErr w:type="spellStart"/>
      <w:r>
        <w:rPr>
          <w:i/>
          <w:iCs/>
        </w:rPr>
        <w:t>transmission</w:t>
      </w:r>
      <w:proofErr w:type="spellEnd"/>
      <w:r>
        <w:rPr>
          <w:i/>
          <w:iCs/>
        </w:rPr>
        <w:t xml:space="preserve"> </w:t>
      </w:r>
      <w:proofErr w:type="spellStart"/>
      <w:r>
        <w:rPr>
          <w:i/>
          <w:iCs/>
        </w:rPr>
        <w:t>rights</w:t>
      </w:r>
      <w:proofErr w:type="spellEnd"/>
      <w:r>
        <w:rPr>
          <w:i/>
          <w:iCs/>
        </w:rPr>
        <w:t>, FTR</w:t>
      </w:r>
      <w:r>
        <w:t>), sõlmida otselepinguid (</w:t>
      </w:r>
      <w:proofErr w:type="spellStart"/>
      <w:r>
        <w:rPr>
          <w:i/>
          <w:iCs/>
        </w:rPr>
        <w:t>over</w:t>
      </w:r>
      <w:proofErr w:type="spellEnd"/>
      <w:r>
        <w:rPr>
          <w:i/>
          <w:iCs/>
        </w:rPr>
        <w:t xml:space="preserve"> </w:t>
      </w:r>
      <w:proofErr w:type="spellStart"/>
      <w:r>
        <w:rPr>
          <w:i/>
          <w:iCs/>
        </w:rPr>
        <w:t>the</w:t>
      </w:r>
      <w:proofErr w:type="spellEnd"/>
      <w:r>
        <w:rPr>
          <w:i/>
          <w:iCs/>
        </w:rPr>
        <w:t xml:space="preserve"> </w:t>
      </w:r>
      <w:proofErr w:type="spellStart"/>
      <w:r>
        <w:rPr>
          <w:i/>
          <w:iCs/>
        </w:rPr>
        <w:t>counter</w:t>
      </w:r>
      <w:proofErr w:type="spellEnd"/>
      <w:r>
        <w:rPr>
          <w:i/>
          <w:iCs/>
        </w:rPr>
        <w:t>, OTC</w:t>
      </w:r>
      <w:r>
        <w:t>) muuhulgas taastuvenergia tootjatega või rajada ise tootmisvõimsusi. NordPool on Baltikumi turule toomas täiendavaid finantsinstrumente</w:t>
      </w:r>
      <w:r>
        <w:rPr>
          <w:rStyle w:val="Allmrkuseviide"/>
        </w:rPr>
        <w:footnoteReference w:id="10"/>
      </w:r>
      <w:r>
        <w:t>, mis võimaldavad elektrihinna riske maandada.</w:t>
      </w:r>
    </w:p>
    <w:p w14:paraId="7278DF50" w14:textId="77777777" w:rsidR="009147A7" w:rsidRPr="0080235D" w:rsidRDefault="009147A7" w:rsidP="009147A7">
      <w:pPr>
        <w:rPr>
          <w:b/>
        </w:rPr>
      </w:pPr>
    </w:p>
    <w:p w14:paraId="221BF840" w14:textId="77777777" w:rsidR="009147A7" w:rsidRPr="0080235D" w:rsidRDefault="009147A7" w:rsidP="009147A7">
      <w:pPr>
        <w:rPr>
          <w:rFonts w:eastAsia="Times New Roman" w:cs="Times New Roman"/>
          <w:b/>
          <w:bCs/>
          <w:lang w:eastAsia="et-EE"/>
        </w:rPr>
      </w:pPr>
      <w:r>
        <w:rPr>
          <w:rFonts w:eastAsia="Times New Roman" w:cs="Times New Roman"/>
          <w:b/>
          <w:bCs/>
          <w:lang w:eastAsia="et-EE"/>
        </w:rPr>
        <w:t>ELTS § 93 lg 6 p 22</w:t>
      </w:r>
      <w:r>
        <w:rPr>
          <w:rFonts w:eastAsia="Times New Roman" w:cs="Times New Roman"/>
          <w:b/>
          <w:bCs/>
          <w:vertAlign w:val="superscript"/>
          <w:lang w:eastAsia="et-EE"/>
        </w:rPr>
        <w:t>1</w:t>
      </w:r>
    </w:p>
    <w:p w14:paraId="260F7037" w14:textId="77777777" w:rsidR="009147A7" w:rsidRDefault="009147A7" w:rsidP="009147A7">
      <w:pPr>
        <w:rPr>
          <w:rFonts w:eastAsia="Times New Roman" w:cs="Times New Roman"/>
          <w:lang w:eastAsia="et-EE"/>
        </w:rPr>
      </w:pPr>
      <w:r w:rsidRPr="00B71939">
        <w:rPr>
          <w:rFonts w:eastAsia="Times New Roman" w:cs="Times New Roman"/>
          <w:lang w:eastAsia="et-EE"/>
        </w:rPr>
        <w:t>Seaduse</w:t>
      </w:r>
      <w:r>
        <w:rPr>
          <w:rFonts w:eastAsia="Times New Roman" w:cs="Times New Roman"/>
          <w:b/>
          <w:bCs/>
          <w:lang w:eastAsia="et-EE"/>
        </w:rPr>
        <w:t xml:space="preserve"> </w:t>
      </w:r>
      <w:r>
        <w:rPr>
          <w:rFonts w:eastAsia="Times New Roman" w:cs="Times New Roman"/>
          <w:lang w:eastAsia="et-EE"/>
        </w:rPr>
        <w:t>§ 93 lõiget 6 punkti 22</w:t>
      </w:r>
      <w:r w:rsidRPr="00C66A4E">
        <w:rPr>
          <w:rFonts w:eastAsia="Times New Roman" w:cs="Times New Roman"/>
          <w:vertAlign w:val="superscript"/>
          <w:lang w:eastAsia="et-EE"/>
        </w:rPr>
        <w:t>1</w:t>
      </w:r>
      <w:r>
        <w:rPr>
          <w:rFonts w:eastAsia="Times New Roman" w:cs="Times New Roman"/>
          <w:vertAlign w:val="superscript"/>
          <w:lang w:eastAsia="et-EE"/>
        </w:rPr>
        <w:t xml:space="preserve"> </w:t>
      </w:r>
      <w:r>
        <w:rPr>
          <w:rFonts w:eastAsia="Times New Roman" w:cs="Times New Roman"/>
          <w:lang w:eastAsia="et-EE"/>
        </w:rPr>
        <w:t>muudetakse ja täpsustatakse direktiivist tulenevalt Konkurentsiameti ülesannet jälgida, et turuosalised ei seaks takistusi ega piiranguid omatoodetud elektrienergia tarbimisele ja energiakogukondade arendamisele. Nimistut täiendatakse hajutatud energiatootmise ja võrguga ühendamise, energiajagamise ning taastuvenergiakogukondade arendamisega.</w:t>
      </w:r>
    </w:p>
    <w:p w14:paraId="3950B3F7" w14:textId="77777777" w:rsidR="009147A7" w:rsidRDefault="009147A7" w:rsidP="009147A7">
      <w:pPr>
        <w:rPr>
          <w:rFonts w:eastAsia="Times New Roman" w:cs="Times New Roman"/>
          <w:lang w:eastAsia="et-EE"/>
        </w:rPr>
      </w:pPr>
    </w:p>
    <w:p w14:paraId="6814D73B" w14:textId="77777777" w:rsidR="009147A7" w:rsidRDefault="009147A7" w:rsidP="009147A7">
      <w:pPr>
        <w:rPr>
          <w:szCs w:val="24"/>
        </w:rPr>
      </w:pPr>
      <w:r>
        <w:rPr>
          <w:b/>
          <w:bCs/>
          <w:szCs w:val="24"/>
        </w:rPr>
        <w:t>ELTS § 93 lg 12</w:t>
      </w:r>
      <w:r w:rsidRPr="510A726D">
        <w:rPr>
          <w:szCs w:val="24"/>
        </w:rPr>
        <w:t xml:space="preserve"> </w:t>
      </w:r>
    </w:p>
    <w:p w14:paraId="07140C45" w14:textId="47BBD75A" w:rsidR="00C96823" w:rsidRDefault="009147A7" w:rsidP="009147A7">
      <w:pPr>
        <w:rPr>
          <w:szCs w:val="24"/>
        </w:rPr>
      </w:pPr>
      <w:r>
        <w:rPr>
          <w:szCs w:val="24"/>
        </w:rPr>
        <w:t xml:space="preserve">Seadust </w:t>
      </w:r>
      <w:r w:rsidRPr="510A726D">
        <w:rPr>
          <w:szCs w:val="24"/>
        </w:rPr>
        <w:t>täiendatakse §-i 93 lõikega 12</w:t>
      </w:r>
      <w:r>
        <w:rPr>
          <w:szCs w:val="24"/>
        </w:rPr>
        <w:t xml:space="preserve">, millega </w:t>
      </w:r>
      <w:r w:rsidR="00F21621">
        <w:rPr>
          <w:szCs w:val="24"/>
        </w:rPr>
        <w:t xml:space="preserve">tuuakse elektrituruseaduses välja, et Konkurentsiametil on alates 11. aprillist 2024 kehtima hakanud REMIT määruse kohased pädevused teostada järelevalvet ja määrata karistusi. Kuigi määrus on otsekohalduv ja siseriiklikku õigusesse määruseid üle ei võeta, võib määruse rakendamise tõhustamiseks olla vajalik teatud sätteid siseriiklikus õiguses viidata või vastavalt määruses sätestatule täpsustada (nt trahvimäärade osas). </w:t>
      </w:r>
      <w:r w:rsidR="00716B62">
        <w:rPr>
          <w:szCs w:val="24"/>
        </w:rPr>
        <w:t xml:space="preserve">Näiteks on Konkurentsiametil </w:t>
      </w:r>
      <w:r w:rsidR="00716B62" w:rsidRPr="00716B62">
        <w:rPr>
          <w:szCs w:val="24"/>
        </w:rPr>
        <w:t xml:space="preserve">õigus tutvuda kõigi dokumentidega või mis tahes vormis muude andmetega, mis võiksid olla </w:t>
      </w:r>
      <w:r w:rsidR="00716B62">
        <w:rPr>
          <w:szCs w:val="24"/>
        </w:rPr>
        <w:t>Konkurentsiameti</w:t>
      </w:r>
      <w:r w:rsidR="00716B62" w:rsidRPr="00716B62">
        <w:rPr>
          <w:szCs w:val="24"/>
        </w:rPr>
        <w:t xml:space="preserve"> ülesannete täitmiseks olulised, ja saada või teha nende dokumentide koopiaid, teha kohapealseid kontrolle või uurimisi ning nõuda </w:t>
      </w:r>
      <w:r w:rsidR="00057939">
        <w:rPr>
          <w:szCs w:val="24"/>
        </w:rPr>
        <w:t xml:space="preserve">REMIT </w:t>
      </w:r>
      <w:r w:rsidR="00716B62" w:rsidRPr="00716B62">
        <w:rPr>
          <w:szCs w:val="24"/>
        </w:rPr>
        <w:t>määruse nõuete rikkumise korral parandus- ja ennetusmeetmete võtmist.</w:t>
      </w:r>
      <w:r w:rsidR="00C96823">
        <w:rPr>
          <w:szCs w:val="24"/>
        </w:rPr>
        <w:t xml:space="preserve"> Täpsemalt on REMIT artikkel 13 punkt 2 kohaselt Konkurentsiametil õigus minimaalselt järgmistele uurimis- ja jõustamisvolitustele:</w:t>
      </w:r>
    </w:p>
    <w:p w14:paraId="08E3E85D" w14:textId="0BE87522" w:rsidR="00C96823" w:rsidRPr="00C96823" w:rsidRDefault="00C96823" w:rsidP="00C96823">
      <w:pPr>
        <w:rPr>
          <w:szCs w:val="24"/>
        </w:rPr>
      </w:pPr>
      <w:r w:rsidRPr="00C96823">
        <w:rPr>
          <w:szCs w:val="24"/>
        </w:rPr>
        <w:t xml:space="preserve">a) </w:t>
      </w:r>
      <w:r>
        <w:rPr>
          <w:szCs w:val="24"/>
        </w:rPr>
        <w:t xml:space="preserve"> </w:t>
      </w:r>
      <w:r w:rsidRPr="00C96823">
        <w:rPr>
          <w:szCs w:val="24"/>
        </w:rPr>
        <w:t>omada juurdepääsu kõigile vajalikele dokumentidele hoolimata nende vormist ja saada nende dokumentide koopiad;</w:t>
      </w:r>
    </w:p>
    <w:p w14:paraId="1723668F" w14:textId="7F8BCCFA" w:rsidR="00C96823" w:rsidRPr="00C96823" w:rsidRDefault="00C96823" w:rsidP="00C96823">
      <w:pPr>
        <w:rPr>
          <w:szCs w:val="24"/>
        </w:rPr>
      </w:pPr>
      <w:r w:rsidRPr="00C96823">
        <w:rPr>
          <w:szCs w:val="24"/>
        </w:rPr>
        <w:t>b)</w:t>
      </w:r>
      <w:r>
        <w:rPr>
          <w:szCs w:val="24"/>
        </w:rPr>
        <w:t xml:space="preserve"> </w:t>
      </w:r>
      <w:r w:rsidRPr="00C96823">
        <w:rPr>
          <w:szCs w:val="24"/>
        </w:rPr>
        <w:t>nõuda teavet kõigilt asjaomastelt isikutelt, ka nendelt, kes on järjestikku seotud korralduste edastamise või asjaomaste tehingute tegemisega, ja neid volitanud isikutelt, ning vajaduse korral kutsuda selliseid isikuid või volitavaid isikuid selgitusi andma;</w:t>
      </w:r>
    </w:p>
    <w:p w14:paraId="190E44CD" w14:textId="3580F7EE" w:rsidR="00C96823" w:rsidRPr="00C96823" w:rsidRDefault="00C96823" w:rsidP="00C96823">
      <w:pPr>
        <w:rPr>
          <w:szCs w:val="24"/>
        </w:rPr>
      </w:pPr>
      <w:r w:rsidRPr="00C96823">
        <w:rPr>
          <w:szCs w:val="24"/>
        </w:rPr>
        <w:t>c) korraldada kohapeal kontrolle;</w:t>
      </w:r>
    </w:p>
    <w:p w14:paraId="7C072A3B" w14:textId="119247E4" w:rsidR="00C96823" w:rsidRPr="00C96823" w:rsidRDefault="00C96823" w:rsidP="00C96823">
      <w:pPr>
        <w:rPr>
          <w:szCs w:val="24"/>
        </w:rPr>
      </w:pPr>
      <w:r w:rsidRPr="00C96823">
        <w:rPr>
          <w:szCs w:val="24"/>
        </w:rPr>
        <w:t>d) nõuda olemasolevaid telefonikõnede salvestusi ja tõendeid andmete edastamise kohta;</w:t>
      </w:r>
    </w:p>
    <w:p w14:paraId="12CDC29C" w14:textId="2870B53B" w:rsidR="00C96823" w:rsidRPr="00C96823" w:rsidRDefault="00C96823" w:rsidP="00C96823">
      <w:pPr>
        <w:rPr>
          <w:szCs w:val="24"/>
        </w:rPr>
      </w:pPr>
      <w:r w:rsidRPr="00C96823">
        <w:rPr>
          <w:szCs w:val="24"/>
        </w:rPr>
        <w:t>e) nõuda sellise tegevuse lõpetamist, mis on vastuolus käesoleva määruse või selle kohaselt vastuvõetud delegeeritud õigusaktide või rakendusaktidega;</w:t>
      </w:r>
    </w:p>
    <w:p w14:paraId="34EDEE80" w14:textId="00AEA3FD" w:rsidR="00C96823" w:rsidRPr="00C96823" w:rsidRDefault="00C96823" w:rsidP="00C96823">
      <w:pPr>
        <w:rPr>
          <w:szCs w:val="24"/>
        </w:rPr>
      </w:pPr>
      <w:r w:rsidRPr="00C96823">
        <w:rPr>
          <w:szCs w:val="24"/>
        </w:rPr>
        <w:t>f) taotleda kohtult vara külmutamist või arestimist;</w:t>
      </w:r>
    </w:p>
    <w:p w14:paraId="25A3AEEC" w14:textId="780D6FD8" w:rsidR="00C96823" w:rsidRDefault="00C96823" w:rsidP="00C96823">
      <w:pPr>
        <w:rPr>
          <w:szCs w:val="24"/>
        </w:rPr>
      </w:pPr>
      <w:r w:rsidRPr="00C96823">
        <w:rPr>
          <w:szCs w:val="24"/>
        </w:rPr>
        <w:t>g) taotleda, et kohus või pädev asutus kehtestaks kutsetegevuse ajutise keelu.</w:t>
      </w:r>
    </w:p>
    <w:p w14:paraId="4A205518" w14:textId="77777777" w:rsidR="00C96823" w:rsidRDefault="00C96823" w:rsidP="009147A7">
      <w:pPr>
        <w:rPr>
          <w:szCs w:val="24"/>
        </w:rPr>
      </w:pPr>
    </w:p>
    <w:p w14:paraId="76B25B59" w14:textId="77777777" w:rsidR="00C96823" w:rsidRDefault="00C96823" w:rsidP="009147A7">
      <w:pPr>
        <w:rPr>
          <w:szCs w:val="24"/>
        </w:rPr>
      </w:pPr>
    </w:p>
    <w:p w14:paraId="7663E68B" w14:textId="0D6A2B02" w:rsidR="00716B62" w:rsidRDefault="00C96823" w:rsidP="009147A7">
      <w:pPr>
        <w:rPr>
          <w:szCs w:val="24"/>
        </w:rPr>
      </w:pPr>
      <w:r>
        <w:rPr>
          <w:szCs w:val="24"/>
        </w:rPr>
        <w:t>Eelnevalt nimetatud volitusi tuleb täita kooskõlas siseriikliku õigusega. REMIT artikkel 13 lõike 1 kohaselt tagab liikmesriik, et Konkurentsiametil oleks kõik tema ülesannete täitmiseks vajalikud volitused olemas</w:t>
      </w:r>
      <w:r w:rsidR="00D42B8A">
        <w:rPr>
          <w:szCs w:val="24"/>
        </w:rPr>
        <w:t>.</w:t>
      </w:r>
      <w:r w:rsidR="00147610">
        <w:rPr>
          <w:szCs w:val="24"/>
        </w:rPr>
        <w:t xml:space="preserve"> K</w:t>
      </w:r>
      <w:r>
        <w:rPr>
          <w:szCs w:val="24"/>
        </w:rPr>
        <w:t>äesolev muudatus tagab, et Konkurentsiametil oleks sõnaselge järelevalvevolitus kõigi REMIT nõuete üle</w:t>
      </w:r>
      <w:r w:rsidR="009B0745">
        <w:rPr>
          <w:szCs w:val="24"/>
        </w:rPr>
        <w:t xml:space="preserve">. </w:t>
      </w:r>
      <w:r w:rsidR="00057939">
        <w:rPr>
          <w:szCs w:val="24"/>
        </w:rPr>
        <w:t xml:space="preserve">Analoogselt on lahendatud väärtpaberituruseaduse (VPTS) kohaselt </w:t>
      </w:r>
      <w:proofErr w:type="spellStart"/>
      <w:r w:rsidR="00057939">
        <w:rPr>
          <w:szCs w:val="24"/>
        </w:rPr>
        <w:t>Finantsintspektsiooni</w:t>
      </w:r>
      <w:proofErr w:type="spellEnd"/>
      <w:r w:rsidR="00057939">
        <w:rPr>
          <w:szCs w:val="24"/>
        </w:rPr>
        <w:t xml:space="preserve"> õigused </w:t>
      </w:r>
      <w:r w:rsidR="00057939" w:rsidRPr="00057939">
        <w:rPr>
          <w:szCs w:val="24"/>
        </w:rPr>
        <w:t>Euroopa Parlamendi ja nõukogu määruse (EL) 2022/2554 nõuete kohase täitmise üle järelevalve</w:t>
      </w:r>
      <w:r w:rsidR="00057939">
        <w:rPr>
          <w:szCs w:val="24"/>
        </w:rPr>
        <w:t>t teostada (VPTS § 230 lõige 7).</w:t>
      </w:r>
    </w:p>
    <w:p w14:paraId="07E5B4B1" w14:textId="77777777" w:rsidR="009B0745" w:rsidRDefault="009B0745" w:rsidP="009147A7">
      <w:pPr>
        <w:rPr>
          <w:szCs w:val="24"/>
        </w:rPr>
      </w:pPr>
    </w:p>
    <w:p w14:paraId="06578B91" w14:textId="3D00B562" w:rsidR="00192AFB" w:rsidRDefault="00716B62" w:rsidP="009147A7">
      <w:pPr>
        <w:rPr>
          <w:szCs w:val="24"/>
        </w:rPr>
      </w:pPr>
      <w:r>
        <w:rPr>
          <w:szCs w:val="24"/>
        </w:rPr>
        <w:t xml:space="preserve">Kehtiva </w:t>
      </w:r>
      <w:r w:rsidR="00F137C2">
        <w:rPr>
          <w:szCs w:val="24"/>
        </w:rPr>
        <w:t>ELTS § 93 lõige 6 punkti 1</w:t>
      </w:r>
      <w:r w:rsidR="00F137C2">
        <w:rPr>
          <w:szCs w:val="24"/>
          <w:vertAlign w:val="superscript"/>
        </w:rPr>
        <w:t>1</w:t>
      </w:r>
      <w:r w:rsidR="00F137C2">
        <w:rPr>
          <w:szCs w:val="24"/>
        </w:rPr>
        <w:t xml:space="preserve"> kohaselt kontrollib Konkurentsiamet REMIT nõuete täitmist ja ELTS § 101</w:t>
      </w:r>
      <w:r w:rsidR="00F137C2">
        <w:rPr>
          <w:szCs w:val="24"/>
          <w:vertAlign w:val="superscript"/>
        </w:rPr>
        <w:t>4</w:t>
      </w:r>
      <w:r w:rsidR="00F137C2">
        <w:rPr>
          <w:szCs w:val="24"/>
        </w:rPr>
        <w:t xml:space="preserve"> kohaselt saab Konkurentsiamet karistada rahatrahviga </w:t>
      </w:r>
      <w:r>
        <w:rPr>
          <w:szCs w:val="24"/>
        </w:rPr>
        <w:t xml:space="preserve">enne 2024. a 11. aprilli kehtinud REMIT määruse </w:t>
      </w:r>
      <w:r w:rsidR="00F137C2">
        <w:rPr>
          <w:szCs w:val="24"/>
        </w:rPr>
        <w:t xml:space="preserve">artiklites 3-5 sätestatud nõuete täitmata jätmise eest (täpsemalt </w:t>
      </w:r>
      <w:proofErr w:type="spellStart"/>
      <w:r w:rsidR="00F137C2">
        <w:rPr>
          <w:szCs w:val="24"/>
        </w:rPr>
        <w:t>siseteabel</w:t>
      </w:r>
      <w:proofErr w:type="spellEnd"/>
      <w:r w:rsidR="00F137C2">
        <w:rPr>
          <w:szCs w:val="24"/>
        </w:rPr>
        <w:t xml:space="preserve"> põhineva kauplemise keelu, </w:t>
      </w:r>
      <w:proofErr w:type="spellStart"/>
      <w:r w:rsidR="00F137C2">
        <w:rPr>
          <w:szCs w:val="24"/>
        </w:rPr>
        <w:t>siseteabe</w:t>
      </w:r>
      <w:proofErr w:type="spellEnd"/>
      <w:r w:rsidR="00F137C2">
        <w:rPr>
          <w:szCs w:val="24"/>
        </w:rPr>
        <w:t xml:space="preserve"> avaldamise kohustuse ja turuga manipuleerimise keelu rikkumise eest).</w:t>
      </w:r>
      <w:r>
        <w:rPr>
          <w:szCs w:val="24"/>
        </w:rPr>
        <w:t xml:space="preserve"> Alates 11. aprillist 2024 </w:t>
      </w:r>
      <w:proofErr w:type="spellStart"/>
      <w:r>
        <w:rPr>
          <w:szCs w:val="24"/>
        </w:rPr>
        <w:t>klehtima</w:t>
      </w:r>
      <w:proofErr w:type="spellEnd"/>
      <w:r>
        <w:rPr>
          <w:szCs w:val="24"/>
        </w:rPr>
        <w:t xml:space="preserve"> hakanud REMIT määruse kohaselt laieneb Konkurentsiameti pädevus teostada jär</w:t>
      </w:r>
      <w:r w:rsidR="00057939">
        <w:rPr>
          <w:szCs w:val="24"/>
        </w:rPr>
        <w:t>e</w:t>
      </w:r>
      <w:r>
        <w:rPr>
          <w:szCs w:val="24"/>
        </w:rPr>
        <w:t xml:space="preserve">levalvet ja määrata karistusi </w:t>
      </w:r>
      <w:r w:rsidR="00057939">
        <w:rPr>
          <w:szCs w:val="24"/>
        </w:rPr>
        <w:t>lisaks eelnevalt mainitud valdkondades ka algoritmkauplemise, andmete kogumise, turuosaliste registreerimise, turu kuritarvitamise keelu, teabe andmise ja ametialaste tehingute vahendamise  nõuete rikkumise eest.</w:t>
      </w:r>
      <w:r>
        <w:rPr>
          <w:szCs w:val="24"/>
        </w:rPr>
        <w:t xml:space="preserve"> </w:t>
      </w:r>
      <w:r w:rsidR="009147A7" w:rsidRPr="510A726D">
        <w:rPr>
          <w:szCs w:val="24"/>
        </w:rPr>
        <w:t>Lisaks sätestatakse REMIT</w:t>
      </w:r>
      <w:r w:rsidR="009147A7">
        <w:rPr>
          <w:szCs w:val="24"/>
        </w:rPr>
        <w:t xml:space="preserve"> määruse</w:t>
      </w:r>
      <w:r w:rsidR="009147A7" w:rsidRPr="510A726D">
        <w:rPr>
          <w:szCs w:val="24"/>
        </w:rPr>
        <w:t xml:space="preserve"> artikkel 18 punkti 6 alusel, et Konkurentsiametil on õigus avalikustada oma veebilehel rikkumiste </w:t>
      </w:r>
      <w:r w:rsidR="009147A7">
        <w:rPr>
          <w:szCs w:val="24"/>
        </w:rPr>
        <w:t xml:space="preserve">kohta </w:t>
      </w:r>
      <w:r w:rsidR="009147A7" w:rsidRPr="510A726D">
        <w:rPr>
          <w:szCs w:val="24"/>
        </w:rPr>
        <w:t>määratud karistused. Muudatus</w:t>
      </w:r>
      <w:r w:rsidR="009147A7">
        <w:rPr>
          <w:szCs w:val="24"/>
        </w:rPr>
        <w:t>ettepaneku tingis asjaolu, et avalikku tähelepanu väärib info, et rikkumistele järgneb karistus.</w:t>
      </w:r>
      <w:r w:rsidR="009147A7" w:rsidRPr="510A726D">
        <w:rPr>
          <w:szCs w:val="24"/>
        </w:rPr>
        <w:t xml:space="preserve"> </w:t>
      </w:r>
      <w:r w:rsidR="009147A7">
        <w:rPr>
          <w:szCs w:val="24"/>
        </w:rPr>
        <w:t xml:space="preserve">Eesmärk on </w:t>
      </w:r>
      <w:r w:rsidR="009147A7" w:rsidRPr="510A726D">
        <w:rPr>
          <w:szCs w:val="24"/>
        </w:rPr>
        <w:t>paranda</w:t>
      </w:r>
      <w:r w:rsidR="009147A7">
        <w:rPr>
          <w:szCs w:val="24"/>
        </w:rPr>
        <w:t>da</w:t>
      </w:r>
      <w:r w:rsidR="009147A7" w:rsidRPr="510A726D">
        <w:rPr>
          <w:szCs w:val="24"/>
        </w:rPr>
        <w:t xml:space="preserve"> turuosaliste teadlikkust ja </w:t>
      </w:r>
      <w:r w:rsidR="009147A7">
        <w:rPr>
          <w:szCs w:val="24"/>
        </w:rPr>
        <w:t xml:space="preserve">seeläbi </w:t>
      </w:r>
      <w:r w:rsidR="009147A7" w:rsidRPr="510A726D">
        <w:rPr>
          <w:szCs w:val="24"/>
        </w:rPr>
        <w:t>ai</w:t>
      </w:r>
      <w:r w:rsidR="009147A7">
        <w:rPr>
          <w:szCs w:val="24"/>
        </w:rPr>
        <w:t>data</w:t>
      </w:r>
      <w:r w:rsidR="009147A7" w:rsidRPr="510A726D">
        <w:rPr>
          <w:szCs w:val="24"/>
        </w:rPr>
        <w:t xml:space="preserve"> hoida ära</w:t>
      </w:r>
      <w:r w:rsidR="009147A7">
        <w:rPr>
          <w:szCs w:val="24"/>
        </w:rPr>
        <w:t xml:space="preserve"> nii esmakordseid kui ka</w:t>
      </w:r>
      <w:r w:rsidR="009147A7" w:rsidRPr="510A726D">
        <w:rPr>
          <w:szCs w:val="24"/>
        </w:rPr>
        <w:t xml:space="preserve"> korduvaid rikkumisi.</w:t>
      </w:r>
    </w:p>
    <w:p w14:paraId="0291DDBC" w14:textId="0F77E9F8" w:rsidR="009147A7" w:rsidRDefault="009147A7" w:rsidP="009147A7">
      <w:pPr>
        <w:rPr>
          <w:szCs w:val="24"/>
        </w:rPr>
      </w:pPr>
      <w:r>
        <w:rPr>
          <w:szCs w:val="24"/>
        </w:rPr>
        <w:t xml:space="preserve"> </w:t>
      </w:r>
    </w:p>
    <w:p w14:paraId="30F42CF8" w14:textId="77777777" w:rsidR="009147A7" w:rsidRDefault="009147A7" w:rsidP="009147A7">
      <w:pPr>
        <w:rPr>
          <w:szCs w:val="24"/>
        </w:rPr>
      </w:pPr>
      <w:r w:rsidRPr="004D3E53">
        <w:rPr>
          <w:szCs w:val="24"/>
        </w:rPr>
        <w:t>Konkurentsiameti õigust teabe avaldamiseks tuleb tasakaalustada mitme õigusliku kaalutlusega.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w:t>
      </w:r>
      <w:proofErr w:type="spellStart"/>
      <w:r w:rsidRPr="004D3E53">
        <w:rPr>
          <w:szCs w:val="24"/>
        </w:rPr>
        <w:t>hulgiturule</w:t>
      </w:r>
      <w:proofErr w:type="spellEnd"/>
      <w:r w:rsidRPr="004D3E53">
        <w:rPr>
          <w:szCs w:val="24"/>
        </w:rPr>
        <w:t xml:space="preserve"> või lõpptarbijatele.</w:t>
      </w:r>
      <w:r>
        <w:rPr>
          <w:szCs w:val="24"/>
        </w:rPr>
        <w:t xml:space="preserve"> </w:t>
      </w:r>
    </w:p>
    <w:p w14:paraId="61DF7E62" w14:textId="77777777" w:rsidR="00192AFB" w:rsidRDefault="00192AFB" w:rsidP="009147A7">
      <w:pPr>
        <w:rPr>
          <w:szCs w:val="24"/>
        </w:rPr>
      </w:pPr>
    </w:p>
    <w:p w14:paraId="226DFE5D" w14:textId="77777777" w:rsidR="009147A7" w:rsidRPr="002D24A2" w:rsidRDefault="009147A7" w:rsidP="009147A7">
      <w:pPr>
        <w:rPr>
          <w:szCs w:val="24"/>
        </w:rPr>
      </w:pPr>
      <w:r>
        <w:rPr>
          <w:szCs w:val="24"/>
        </w:rPr>
        <w:t xml:space="preserve">Turuosalisteks on antud juhul elektri süsteemihaldur Elering ning elektri </w:t>
      </w:r>
      <w:proofErr w:type="spellStart"/>
      <w:r>
        <w:rPr>
          <w:szCs w:val="24"/>
        </w:rPr>
        <w:t>hulgituru</w:t>
      </w:r>
      <w:proofErr w:type="spellEnd"/>
      <w:r>
        <w:rPr>
          <w:szCs w:val="24"/>
        </w:rPr>
        <w:t xml:space="preserve"> osalised, sh bilansihaldurid ja avatud tarnijad.</w:t>
      </w:r>
    </w:p>
    <w:p w14:paraId="70C3FF36" w14:textId="77777777" w:rsidR="009147A7" w:rsidRDefault="009147A7" w:rsidP="009147A7">
      <w:pPr>
        <w:rPr>
          <w:szCs w:val="24"/>
        </w:rPr>
      </w:pPr>
    </w:p>
    <w:p w14:paraId="2A22BB1F" w14:textId="77777777" w:rsidR="009147A7" w:rsidRDefault="009147A7" w:rsidP="009147A7">
      <w:pPr>
        <w:rPr>
          <w:b/>
          <w:bCs/>
          <w:szCs w:val="24"/>
        </w:rPr>
      </w:pPr>
      <w:r>
        <w:rPr>
          <w:b/>
          <w:bCs/>
          <w:szCs w:val="24"/>
        </w:rPr>
        <w:t>ELTS § 95 lg 4</w:t>
      </w:r>
    </w:p>
    <w:p w14:paraId="11715B86" w14:textId="77777777" w:rsidR="009147A7" w:rsidRDefault="009147A7" w:rsidP="009147A7">
      <w:pPr>
        <w:rPr>
          <w:szCs w:val="24"/>
        </w:rPr>
      </w:pPr>
      <w:r>
        <w:rPr>
          <w:szCs w:val="24"/>
        </w:rPr>
        <w:t xml:space="preserve">Seaduse § 95 lõike 4 teine ja kolmas lause tunnistatakse kehtetuks. Sunniraha määrad on ajale jalgu jäänud ning neid tuleb uuendada. </w:t>
      </w:r>
    </w:p>
    <w:p w14:paraId="44D0CD31" w14:textId="77777777" w:rsidR="009147A7" w:rsidRDefault="009147A7" w:rsidP="009147A7">
      <w:pPr>
        <w:rPr>
          <w:szCs w:val="24"/>
        </w:rPr>
      </w:pPr>
    </w:p>
    <w:p w14:paraId="195C9C68" w14:textId="77777777" w:rsidR="009147A7" w:rsidRPr="009F7787" w:rsidRDefault="009147A7" w:rsidP="009147A7">
      <w:pPr>
        <w:rPr>
          <w:b/>
          <w:bCs/>
          <w:szCs w:val="24"/>
          <w:vertAlign w:val="superscript"/>
        </w:rPr>
      </w:pPr>
      <w:r w:rsidRPr="00B71939">
        <w:rPr>
          <w:b/>
          <w:bCs/>
          <w:szCs w:val="24"/>
        </w:rPr>
        <w:t xml:space="preserve">ELTS § 95 </w:t>
      </w:r>
      <w:r w:rsidRPr="006C1DA9">
        <w:rPr>
          <w:b/>
          <w:bCs/>
          <w:szCs w:val="24"/>
        </w:rPr>
        <w:t>lg 4</w:t>
      </w:r>
      <w:r w:rsidRPr="006C1DA9">
        <w:rPr>
          <w:b/>
          <w:bCs/>
          <w:szCs w:val="24"/>
          <w:vertAlign w:val="superscript"/>
        </w:rPr>
        <w:t>1</w:t>
      </w:r>
      <w:r w:rsidRPr="009F7787">
        <w:rPr>
          <w:szCs w:val="24"/>
        </w:rPr>
        <w:t>–</w:t>
      </w:r>
      <w:r w:rsidRPr="006C1DA9">
        <w:rPr>
          <w:b/>
          <w:bCs/>
          <w:szCs w:val="24"/>
        </w:rPr>
        <w:t>4</w:t>
      </w:r>
      <w:r w:rsidRPr="006C1DA9">
        <w:rPr>
          <w:b/>
          <w:bCs/>
          <w:szCs w:val="24"/>
          <w:vertAlign w:val="superscript"/>
        </w:rPr>
        <w:t>3</w:t>
      </w:r>
      <w:r>
        <w:rPr>
          <w:b/>
          <w:bCs/>
          <w:szCs w:val="24"/>
          <w:vertAlign w:val="superscript"/>
        </w:rPr>
        <w:t xml:space="preserve"> </w:t>
      </w:r>
    </w:p>
    <w:p w14:paraId="10E8FFD3" w14:textId="77777777" w:rsidR="009147A7" w:rsidRDefault="009147A7" w:rsidP="009147A7">
      <w:pPr>
        <w:rPr>
          <w:szCs w:val="24"/>
        </w:rPr>
      </w:pPr>
      <w:r>
        <w:rPr>
          <w:szCs w:val="24"/>
        </w:rPr>
        <w:t xml:space="preserve">Seaduse §-i 95 täiendatakse lõigetega </w:t>
      </w:r>
      <w:r w:rsidRPr="009F7787">
        <w:rPr>
          <w:szCs w:val="24"/>
        </w:rPr>
        <w:t>4</w:t>
      </w:r>
      <w:r w:rsidRPr="009F7787">
        <w:rPr>
          <w:szCs w:val="24"/>
          <w:vertAlign w:val="superscript"/>
        </w:rPr>
        <w:t>1</w:t>
      </w:r>
      <w:r w:rsidRPr="009F7787">
        <w:rPr>
          <w:szCs w:val="24"/>
        </w:rPr>
        <w:t>–4</w:t>
      </w:r>
      <w:r w:rsidRPr="009F7787">
        <w:rPr>
          <w:szCs w:val="24"/>
          <w:vertAlign w:val="superscript"/>
        </w:rPr>
        <w:t>3</w:t>
      </w:r>
      <w:r w:rsidRPr="009F7787">
        <w:rPr>
          <w:szCs w:val="24"/>
        </w:rPr>
        <w:t>,</w:t>
      </w:r>
      <w:r>
        <w:rPr>
          <w:szCs w:val="24"/>
        </w:rPr>
        <w:t xml:space="preserve"> mis</w:t>
      </w:r>
      <w:r w:rsidRPr="510A726D">
        <w:rPr>
          <w:szCs w:val="24"/>
        </w:rPr>
        <w:t xml:space="preserve"> reguleerivad Konkurentsiameti ettekirjutuse täitmata jätmise või ebakohase täitmise korral rakendatavat sunniraha. Näiteks võib amet nõuda ELTS § 58 lõike 4 alusel tootjalt, liinivaldajalt ja võrguettevõtjalt, kelle liini või võrguga on tootja tootmisseadmed ühendatud, andmeid, mis on vajalikud käesoleva ELTS § 58 lõike 3 alusel esitatud teabe kontrollimiseks. Amet saab teha ettekirjutuse, et isik esitaks nõutud teabe.</w:t>
      </w:r>
      <w:r>
        <w:rPr>
          <w:szCs w:val="24"/>
        </w:rPr>
        <w:t xml:space="preserve"> </w:t>
      </w:r>
      <w:r w:rsidRPr="00382561">
        <w:rPr>
          <w:szCs w:val="24"/>
        </w:rPr>
        <w:t>Teave ja selgitused erinevad andmed turuosalise osas, mis on vajalikud järelevalvetegemiseks</w:t>
      </w:r>
      <w:r>
        <w:rPr>
          <w:szCs w:val="24"/>
        </w:rPr>
        <w:t xml:space="preserve">. Nõutud teave võib olla vastavalt vajadusele nt isiku kauplemisandmed või selgitused tema kauplemisstrateegia kohta. </w:t>
      </w:r>
      <w:r w:rsidRPr="510A726D">
        <w:rPr>
          <w:szCs w:val="24"/>
        </w:rPr>
        <w:t>Juhul kui isik nõutud teavet ei esita, saab Konkurentsiamet määrata sunniraha ja selle sisse nõuda ning seda seni kuni isik ametile teabe esitab.</w:t>
      </w:r>
    </w:p>
    <w:p w14:paraId="0174C4F2" w14:textId="77777777" w:rsidR="00192AFB" w:rsidRDefault="00192AFB" w:rsidP="009147A7">
      <w:pPr>
        <w:rPr>
          <w:szCs w:val="24"/>
        </w:rPr>
      </w:pPr>
    </w:p>
    <w:p w14:paraId="55AB046A" w14:textId="77777777" w:rsidR="009147A7" w:rsidRDefault="009147A7" w:rsidP="009147A7">
      <w:pPr>
        <w:rPr>
          <w:szCs w:val="24"/>
        </w:rPr>
      </w:pPr>
      <w:r>
        <w:rPr>
          <w:szCs w:val="24"/>
        </w:rPr>
        <w:t>§ 95 lõigetes 4</w:t>
      </w:r>
      <w:r>
        <w:rPr>
          <w:szCs w:val="24"/>
          <w:vertAlign w:val="superscript"/>
        </w:rPr>
        <w:t>1</w:t>
      </w:r>
      <w:r>
        <w:rPr>
          <w:szCs w:val="24"/>
        </w:rPr>
        <w:t xml:space="preserve"> ning 4</w:t>
      </w:r>
      <w:r>
        <w:rPr>
          <w:szCs w:val="24"/>
          <w:vertAlign w:val="superscript"/>
        </w:rPr>
        <w:t>2</w:t>
      </w:r>
      <w:r>
        <w:rPr>
          <w:szCs w:val="24"/>
        </w:rPr>
        <w:t xml:space="preserve"> nähakse ette füüsilisele ja juriidilise isikule määratava sunniraha maksimummäär. Sunniraha määrad on rakendatud sarnaselt finantsvaldkonna õigusaktides</w:t>
      </w:r>
      <w:r>
        <w:rPr>
          <w:rStyle w:val="Allmrkuseviide"/>
        </w:rPr>
        <w:footnoteReference w:id="11"/>
      </w:r>
      <w:r>
        <w:rPr>
          <w:szCs w:val="24"/>
        </w:rPr>
        <w:t xml:space="preserve"> sätestatuga, nii et füüsilisele isikule saab sunniraha määrata </w:t>
      </w:r>
      <w:r w:rsidRPr="00294571">
        <w:rPr>
          <w:szCs w:val="24"/>
        </w:rPr>
        <w:t xml:space="preserve">kuni 5000 eurot </w:t>
      </w:r>
      <w:r>
        <w:rPr>
          <w:szCs w:val="24"/>
        </w:rPr>
        <w:t xml:space="preserve">ning juriidilisele isikule kuni 100 000 eurot (kehtivas seaduses kehtib alates 2013. aastast sunniraha määr 1300 eurot olenemata sellest, kas tegemist on korduva rikkumisega). Kehtivas seaduses ei eristata ka füüsilisest ning juriidilisest isiku elektriettevõtjale määratud sunniraha ja sunniraha suurus 1300 eurot on tänaseks ajale jalgu jäänud, ega oma heidutavat mõju. </w:t>
      </w:r>
    </w:p>
    <w:p w14:paraId="55E5ED84" w14:textId="77777777" w:rsidR="00192AFB" w:rsidRDefault="00192AFB" w:rsidP="009147A7">
      <w:pPr>
        <w:rPr>
          <w:szCs w:val="24"/>
        </w:rPr>
      </w:pPr>
    </w:p>
    <w:p w14:paraId="1CD52A48" w14:textId="77777777" w:rsidR="009147A7" w:rsidRDefault="009147A7" w:rsidP="009147A7">
      <w:pPr>
        <w:rPr>
          <w:szCs w:val="24"/>
        </w:rPr>
      </w:pPr>
      <w:r>
        <w:rPr>
          <w:szCs w:val="24"/>
        </w:rPr>
        <w:t>§ 95 lõikes 4</w:t>
      </w:r>
      <w:r w:rsidRPr="009F7787">
        <w:rPr>
          <w:szCs w:val="24"/>
          <w:vertAlign w:val="superscript"/>
        </w:rPr>
        <w:t>3</w:t>
      </w:r>
      <w:r>
        <w:rPr>
          <w:szCs w:val="24"/>
        </w:rPr>
        <w:t xml:space="preserve"> nähakse ette põhivõrguettevõtjale määratav </w:t>
      </w:r>
      <w:r w:rsidRPr="009F7787">
        <w:rPr>
          <w:szCs w:val="24"/>
        </w:rPr>
        <w:t xml:space="preserve">sunniraha </w:t>
      </w:r>
      <w:r>
        <w:rPr>
          <w:szCs w:val="24"/>
        </w:rPr>
        <w:t>maksimum</w:t>
      </w:r>
      <w:r w:rsidRPr="009F7787">
        <w:rPr>
          <w:szCs w:val="24"/>
        </w:rPr>
        <w:t>määr käesoleva seaduse §-s 18</w:t>
      </w:r>
      <w:r w:rsidRPr="009F7787">
        <w:rPr>
          <w:szCs w:val="24"/>
          <w:vertAlign w:val="superscript"/>
        </w:rPr>
        <w:t>1</w:t>
      </w:r>
      <w:r w:rsidRPr="009F7787">
        <w:rPr>
          <w:szCs w:val="24"/>
        </w:rPr>
        <w:t xml:space="preserve"> sätestatud nõuete rikkumise korral</w:t>
      </w:r>
      <w:r>
        <w:rPr>
          <w:szCs w:val="24"/>
        </w:rPr>
        <w:t xml:space="preserve">, milleks </w:t>
      </w:r>
      <w:r w:rsidRPr="009F7787">
        <w:rPr>
          <w:szCs w:val="24"/>
        </w:rPr>
        <w:t>on üheksa miljonit eurot</w:t>
      </w:r>
      <w:r>
        <w:rPr>
          <w:szCs w:val="24"/>
        </w:rPr>
        <w:t>.</w:t>
      </w:r>
    </w:p>
    <w:p w14:paraId="568D9FD3" w14:textId="77777777" w:rsidR="00192AFB" w:rsidRDefault="00192AFB" w:rsidP="009147A7">
      <w:pPr>
        <w:rPr>
          <w:szCs w:val="24"/>
        </w:rPr>
      </w:pPr>
    </w:p>
    <w:p w14:paraId="38C3C27B" w14:textId="77777777" w:rsidR="009147A7" w:rsidRDefault="009147A7" w:rsidP="009147A7">
      <w:pPr>
        <w:rPr>
          <w:szCs w:val="24"/>
          <w:lang w:eastAsia="et-EE"/>
        </w:rPr>
      </w:pPr>
      <w:r w:rsidRPr="510A726D">
        <w:rPr>
          <w:szCs w:val="24"/>
        </w:rPr>
        <w:t>Sunniraha võib määrata maksimaalselt kuni nimetatud määras, see tähendab üksnes juhul kui haldusorgani kaalutlusõigus seda konkreetsel juhul õigustab.</w:t>
      </w:r>
      <w:r>
        <w:rPr>
          <w:szCs w:val="24"/>
        </w:rPr>
        <w:t xml:space="preserve">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w:t>
      </w:r>
      <w:proofErr w:type="spellStart"/>
      <w:r w:rsidRPr="00992750">
        <w:rPr>
          <w:szCs w:val="24"/>
        </w:rPr>
        <w:t>siseteavet</w:t>
      </w:r>
      <w:proofErr w:type="spellEnd"/>
      <w:r w:rsidRPr="00992750">
        <w:rPr>
          <w:szCs w:val="24"/>
        </w:rPr>
        <w: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on </w:t>
      </w:r>
      <w:r>
        <w:rPr>
          <w:szCs w:val="24"/>
        </w:rPr>
        <w:t xml:space="preserve">olulise </w:t>
      </w:r>
      <w:r w:rsidRPr="00992750">
        <w:rPr>
          <w:szCs w:val="24"/>
        </w:rPr>
        <w:t xml:space="preserve">tähtsusega isiku varasem koostöövalmidus ja järelevalveasutuse ettekirjutustele 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510A726D">
        <w:rPr>
          <w:szCs w:val="24"/>
          <w:lang w:eastAsia="et-EE"/>
        </w:rPr>
        <w:t>Rakendatavad sunniraha määrad peavad heidutama rikkujaid ja võtma ära võimaluse teenida rikkumiste arvelt kasu</w:t>
      </w:r>
      <w:r>
        <w:rPr>
          <w:szCs w:val="24"/>
          <w:lang w:eastAsia="et-EE"/>
        </w:rPr>
        <w:t>. Näiteks ELTS §</w:t>
      </w:r>
      <w:r>
        <w:rPr>
          <w:szCs w:val="24"/>
          <w:lang w:eastAsia="et-EE"/>
        </w:rPr>
        <w:noBreakHyphen/>
        <w:t>s 73 on sätestatud võrguettevõtjale kohtustus kooskõlastada Konkurentsiametiga võrgutasud ning §-s 74 on sätestatud võrguettevõtjale kohustus võrgutasud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 Näiteks Elektrilevi OÜ-l on üle 533 000 võrguteenuse kliendi</w:t>
      </w:r>
      <w:r>
        <w:rPr>
          <w:rStyle w:val="Allmrkuseviide"/>
          <w:lang w:eastAsia="et-EE"/>
        </w:rPr>
        <w:footnoteReference w:id="12"/>
      </w:r>
      <w:r>
        <w:rPr>
          <w:szCs w:val="24"/>
          <w:lang w:eastAsia="et-EE"/>
        </w:rPr>
        <w:t>, kellelt ettevõtja võtab võrgutasu. Sellise kliendibaasiga ettevõtja suhtes rakendatav sunniraha määr peab omama heidutavat mõju.</w:t>
      </w:r>
      <w:r w:rsidRPr="510A726D">
        <w:rPr>
          <w:szCs w:val="24"/>
        </w:rPr>
        <w:t xml:space="preserve"> </w:t>
      </w:r>
      <w:r w:rsidRPr="510A726D">
        <w:rPr>
          <w:szCs w:val="24"/>
          <w:lang w:eastAsia="et-EE"/>
        </w:rPr>
        <w:t>Juriidilise isiku puhul on lisaalternatiivina võimalik rakendada sunniraha määras, mis vastab kuni 15 protsendile aastasest kogukäibest vastavalt viimasele kättesaadavale juhtimisorgani poolt kinnitanud raamatupidamise aastaaruandele. Juhul kui juriidiline isik on emaettevõtja või sellise emaettevõtja tütarettevõtja, kes peab koostama konsolideeritud raamatupidamise aruandeid, on eelpool nimetatud kogukäive aastane kogukäive või asjaomase tululiigi kogukäive viimase kättesaadava konsolideeritud raamatupidamise aastaaruande järgi, mille on heaks kiitnud kõrgeima taseme emaettevõtja juhtimisorgan.</w:t>
      </w:r>
    </w:p>
    <w:p w14:paraId="4908B69C" w14:textId="77777777" w:rsidR="009147A7" w:rsidRPr="005C0409" w:rsidRDefault="009147A7" w:rsidP="009147A7">
      <w:pPr>
        <w:rPr>
          <w:szCs w:val="24"/>
        </w:rPr>
      </w:pPr>
    </w:p>
    <w:p w14:paraId="6E5254E9" w14:textId="77777777" w:rsidR="009147A7" w:rsidRDefault="009147A7" w:rsidP="009147A7">
      <w:pPr>
        <w:rPr>
          <w:b/>
          <w:bCs/>
          <w:szCs w:val="24"/>
        </w:rPr>
      </w:pPr>
      <w:r>
        <w:rPr>
          <w:b/>
          <w:bCs/>
          <w:szCs w:val="24"/>
        </w:rPr>
        <w:t>ELTS § 101</w:t>
      </w:r>
      <w:r w:rsidRPr="00B71939">
        <w:rPr>
          <w:b/>
          <w:bCs/>
          <w:szCs w:val="24"/>
          <w:vertAlign w:val="superscript"/>
        </w:rPr>
        <w:t>1</w:t>
      </w:r>
      <w:r>
        <w:rPr>
          <w:b/>
          <w:bCs/>
          <w:szCs w:val="24"/>
        </w:rPr>
        <w:t xml:space="preserve"> lg 2</w:t>
      </w:r>
      <w:r w:rsidRPr="510A726D">
        <w:rPr>
          <w:b/>
          <w:bCs/>
          <w:szCs w:val="24"/>
        </w:rPr>
        <w:t xml:space="preserve"> </w:t>
      </w:r>
    </w:p>
    <w:p w14:paraId="67907178" w14:textId="77777777" w:rsidR="009147A7" w:rsidRDefault="009147A7" w:rsidP="009147A7">
      <w:pPr>
        <w:rPr>
          <w:szCs w:val="24"/>
        </w:rPr>
      </w:pPr>
      <w:r>
        <w:rPr>
          <w:szCs w:val="24"/>
        </w:rPr>
        <w:t>M</w:t>
      </w:r>
      <w:r w:rsidRPr="510A726D">
        <w:rPr>
          <w:szCs w:val="24"/>
        </w:rPr>
        <w:t>uudetakse § 101</w:t>
      </w:r>
      <w:r w:rsidRPr="510A726D">
        <w:rPr>
          <w:szCs w:val="24"/>
          <w:vertAlign w:val="superscript"/>
        </w:rPr>
        <w:t>1</w:t>
      </w:r>
      <w:r w:rsidRPr="510A726D">
        <w:rPr>
          <w:szCs w:val="24"/>
        </w:rPr>
        <w:t xml:space="preserve"> lõi</w:t>
      </w:r>
      <w:r>
        <w:rPr>
          <w:szCs w:val="24"/>
        </w:rPr>
        <w:t>g</w:t>
      </w:r>
      <w:r w:rsidRPr="510A726D">
        <w:rPr>
          <w:szCs w:val="24"/>
        </w:rPr>
        <w:t>e</w:t>
      </w:r>
      <w:r>
        <w:rPr>
          <w:szCs w:val="24"/>
        </w:rPr>
        <w:t>t</w:t>
      </w:r>
      <w:r w:rsidRPr="510A726D">
        <w:rPr>
          <w:szCs w:val="24"/>
        </w:rPr>
        <w:t xml:space="preserve"> 2, senine trahvimäär 3200 eurot juriidilise isiku puhul asendatakse trahvimääraga </w:t>
      </w:r>
      <w:r>
        <w:rPr>
          <w:szCs w:val="24"/>
        </w:rPr>
        <w:t>400</w:t>
      </w:r>
      <w:r w:rsidRPr="510A726D">
        <w:rPr>
          <w:szCs w:val="24"/>
        </w:rPr>
        <w:t xml:space="preserve"> 000 eurot. Muudatus on vajalik, et tagada rikkumiste eest kohaldatavate sanktsioonide tõhusus. Kehtiv trahvimäär 3200 eurot kehtivad aastast 2011 </w:t>
      </w:r>
      <w:r>
        <w:rPr>
          <w:szCs w:val="24"/>
        </w:rPr>
        <w:t>ning</w:t>
      </w:r>
      <w:r w:rsidRPr="510A726D">
        <w:rPr>
          <w:szCs w:val="24"/>
        </w:rPr>
        <w:t xml:space="preserve"> on tänaseks ajale jalgu jäänud ega oma rikkumisi ennetavat mõju. Trahvimäär on kooskõlas karistusseadustiku (</w:t>
      </w:r>
      <w:proofErr w:type="spellStart"/>
      <w:r w:rsidRPr="510A726D">
        <w:rPr>
          <w:szCs w:val="24"/>
        </w:rPr>
        <w:t>KarS</w:t>
      </w:r>
      <w:proofErr w:type="spellEnd"/>
      <w:r w:rsidRPr="510A726D">
        <w:rPr>
          <w:szCs w:val="24"/>
        </w:rPr>
        <w:t>) § 47 lõikega 2, mille kohaselt võib juriidilisele isikule kohaldada rahatrahvi 100–400 000 eurot.</w:t>
      </w:r>
    </w:p>
    <w:p w14:paraId="2B5DE821" w14:textId="77777777" w:rsidR="009147A7" w:rsidRDefault="009147A7" w:rsidP="009147A7">
      <w:pPr>
        <w:rPr>
          <w:szCs w:val="24"/>
        </w:rPr>
      </w:pPr>
    </w:p>
    <w:p w14:paraId="4C9F042B" w14:textId="77777777" w:rsidR="009147A7" w:rsidRDefault="009147A7" w:rsidP="009147A7">
      <w:pPr>
        <w:rPr>
          <w:szCs w:val="24"/>
        </w:rPr>
      </w:pPr>
      <w:r>
        <w:rPr>
          <w:b/>
          <w:bCs/>
          <w:szCs w:val="24"/>
        </w:rPr>
        <w:t>ELTS § 101</w:t>
      </w:r>
      <w:r w:rsidRPr="00B71939">
        <w:rPr>
          <w:b/>
          <w:bCs/>
          <w:szCs w:val="24"/>
          <w:vertAlign w:val="superscript"/>
        </w:rPr>
        <w:t>4</w:t>
      </w:r>
      <w:r>
        <w:rPr>
          <w:szCs w:val="24"/>
        </w:rPr>
        <w:t xml:space="preserve"> </w:t>
      </w:r>
    </w:p>
    <w:p w14:paraId="0B6FB8B8" w14:textId="77777777" w:rsidR="009147A7" w:rsidRDefault="009147A7" w:rsidP="009147A7">
      <w:pPr>
        <w:rPr>
          <w:rFonts w:cs="Times New Roman"/>
          <w:szCs w:val="24"/>
        </w:rPr>
      </w:pPr>
      <w:r>
        <w:rPr>
          <w:szCs w:val="24"/>
        </w:rPr>
        <w:t xml:space="preserve">Tunnistatakse kehtetuks </w:t>
      </w:r>
      <w:r>
        <w:rPr>
          <w:rFonts w:cs="Times New Roman"/>
          <w:szCs w:val="24"/>
        </w:rPr>
        <w:t>§ 101</w:t>
      </w:r>
      <w:r>
        <w:rPr>
          <w:rFonts w:cs="Times New Roman"/>
          <w:szCs w:val="24"/>
          <w:vertAlign w:val="superscript"/>
        </w:rPr>
        <w:t>4</w:t>
      </w:r>
      <w:r>
        <w:rPr>
          <w:rFonts w:cs="Times New Roman"/>
          <w:szCs w:val="24"/>
        </w:rPr>
        <w:t>, kuna selle asemel kehtestatakse uued REMIT määrusega kooskõlas olevad §-d 101</w:t>
      </w:r>
      <w:r>
        <w:rPr>
          <w:rFonts w:cs="Times New Roman"/>
          <w:szCs w:val="24"/>
          <w:vertAlign w:val="superscript"/>
        </w:rPr>
        <w:t>6</w:t>
      </w:r>
      <w:r w:rsidRPr="000B3243">
        <w:rPr>
          <w:rFonts w:cs="Times New Roman"/>
          <w:szCs w:val="24"/>
        </w:rPr>
        <w:t>–</w:t>
      </w:r>
      <w:r w:rsidRPr="002A0DF9">
        <w:rPr>
          <w:rFonts w:cs="Times New Roman"/>
          <w:szCs w:val="24"/>
        </w:rPr>
        <w:t>101</w:t>
      </w:r>
      <w:r>
        <w:rPr>
          <w:rFonts w:cs="Times New Roman"/>
          <w:szCs w:val="24"/>
          <w:vertAlign w:val="superscript"/>
        </w:rPr>
        <w:t>10</w:t>
      </w:r>
      <w:r>
        <w:rPr>
          <w:rFonts w:cs="Times New Roman"/>
          <w:szCs w:val="24"/>
        </w:rPr>
        <w:t xml:space="preserve"> ja muudetakse §-i </w:t>
      </w:r>
      <w:r w:rsidRPr="002D24A2">
        <w:rPr>
          <w:rFonts w:cs="Times New Roman"/>
          <w:szCs w:val="24"/>
        </w:rPr>
        <w:t>103</w:t>
      </w:r>
      <w:r w:rsidRPr="002D24A2">
        <w:rPr>
          <w:rFonts w:cs="Times New Roman"/>
          <w:szCs w:val="24"/>
          <w:vertAlign w:val="superscript"/>
        </w:rPr>
        <w:t>1</w:t>
      </w:r>
      <w:r w:rsidRPr="002D24A2">
        <w:rPr>
          <w:rFonts w:cs="Times New Roman"/>
          <w:szCs w:val="24"/>
        </w:rPr>
        <w:t>.</w:t>
      </w:r>
    </w:p>
    <w:p w14:paraId="3B5283ED" w14:textId="77777777" w:rsidR="00192AFB" w:rsidRDefault="00192AFB" w:rsidP="009147A7">
      <w:pPr>
        <w:rPr>
          <w:rFonts w:cs="Times New Roman"/>
          <w:szCs w:val="24"/>
        </w:rPr>
      </w:pPr>
    </w:p>
    <w:p w14:paraId="580E2F2D" w14:textId="77777777" w:rsidR="009147A7" w:rsidRPr="008F0A00" w:rsidRDefault="009147A7" w:rsidP="009147A7">
      <w:pPr>
        <w:rPr>
          <w:rFonts w:cs="Times New Roman"/>
          <w:szCs w:val="24"/>
        </w:rPr>
      </w:pPr>
      <w:r>
        <w:rPr>
          <w:rFonts w:cs="Times New Roman"/>
          <w:szCs w:val="24"/>
        </w:rPr>
        <w:t>Konkurentsiamet on seni ELTS § 101</w:t>
      </w:r>
      <w:r w:rsidRPr="00203074">
        <w:rPr>
          <w:rFonts w:cs="Times New Roman"/>
          <w:szCs w:val="24"/>
          <w:vertAlign w:val="superscript"/>
        </w:rPr>
        <w:t>4</w:t>
      </w:r>
      <w:r>
        <w:rPr>
          <w:rFonts w:cs="Times New Roman"/>
          <w:szCs w:val="24"/>
        </w:rPr>
        <w:t xml:space="preserve"> rikkumise kohta viinud läbi menetluse ja määranud rahatrahvi ühel korral – </w:t>
      </w:r>
      <w:r>
        <w:rPr>
          <w:szCs w:val="24"/>
        </w:rPr>
        <w:t>2015. aastal. A</w:t>
      </w:r>
      <w:r w:rsidRPr="00A25B95">
        <w:rPr>
          <w:szCs w:val="24"/>
        </w:rPr>
        <w:t xml:space="preserve">met määras 04.11.2015 Elering AS-ile 2014. aasta juunis toime pandud </w:t>
      </w:r>
      <w:r>
        <w:rPr>
          <w:szCs w:val="24"/>
        </w:rPr>
        <w:t>REMIT määruse</w:t>
      </w:r>
      <w:r w:rsidRPr="00A25B95">
        <w:rPr>
          <w:szCs w:val="24"/>
        </w:rPr>
        <w:t xml:space="preserve"> rikkumise eest </w:t>
      </w:r>
      <w:proofErr w:type="spellStart"/>
      <w:r>
        <w:rPr>
          <w:szCs w:val="24"/>
        </w:rPr>
        <w:t>ELTS-i</w:t>
      </w:r>
      <w:proofErr w:type="spellEnd"/>
      <w:r w:rsidRPr="00A25B95">
        <w:rPr>
          <w:szCs w:val="24"/>
        </w:rPr>
        <w:t xml:space="preserve"> alusel rahatrahvi 10 000 eurot. Elering AS teostas 2014. aasta juulis Eesti ja Soome vahelise Estlink2 elektriühenduse hooldus- ja süvistustöid, mis põhjustasid nimetatud ühenduse katkestuse. Elering AS ei avalikustanud hooldustööde osas õigeaegselt </w:t>
      </w:r>
      <w:proofErr w:type="spellStart"/>
      <w:r w:rsidRPr="00A25B95">
        <w:rPr>
          <w:szCs w:val="24"/>
        </w:rPr>
        <w:t>siseteavet</w:t>
      </w:r>
      <w:proofErr w:type="spellEnd"/>
      <w:r w:rsidRPr="00A25B95">
        <w:rPr>
          <w:szCs w:val="24"/>
        </w:rPr>
        <w:t>, rikkudes sellega REMIT</w:t>
      </w:r>
      <w:r>
        <w:rPr>
          <w:szCs w:val="24"/>
        </w:rPr>
        <w:t xml:space="preserve"> määruse</w:t>
      </w:r>
      <w:r w:rsidRPr="00A25B95">
        <w:rPr>
          <w:szCs w:val="24"/>
        </w:rPr>
        <w:t xml:space="preserve"> sätestatud </w:t>
      </w:r>
      <w:proofErr w:type="spellStart"/>
      <w:r w:rsidRPr="00A25B95">
        <w:rPr>
          <w:szCs w:val="24"/>
        </w:rPr>
        <w:t>siseteabe</w:t>
      </w:r>
      <w:proofErr w:type="spellEnd"/>
      <w:r w:rsidRPr="00A25B95">
        <w:rPr>
          <w:szCs w:val="24"/>
        </w:rPr>
        <w:t xml:space="preserve"> avalikustamise kohustust.</w:t>
      </w:r>
      <w:r>
        <w:rPr>
          <w:rStyle w:val="Allmrkuseviide"/>
        </w:rPr>
        <w:footnoteReference w:id="13"/>
      </w:r>
    </w:p>
    <w:p w14:paraId="3334C45D" w14:textId="77777777" w:rsidR="009147A7" w:rsidRDefault="009147A7" w:rsidP="009147A7">
      <w:pPr>
        <w:rPr>
          <w:b/>
          <w:bCs/>
          <w:szCs w:val="24"/>
        </w:rPr>
      </w:pPr>
    </w:p>
    <w:p w14:paraId="0A5DF6A9" w14:textId="77777777" w:rsidR="009147A7" w:rsidRDefault="009147A7" w:rsidP="009147A7">
      <w:pPr>
        <w:rPr>
          <w:szCs w:val="24"/>
        </w:rPr>
      </w:pPr>
      <w:r>
        <w:rPr>
          <w:b/>
          <w:bCs/>
          <w:szCs w:val="24"/>
        </w:rPr>
        <w:t>ELTS § 101</w:t>
      </w:r>
      <w:r w:rsidRPr="00B71939">
        <w:rPr>
          <w:b/>
          <w:bCs/>
          <w:szCs w:val="24"/>
          <w:vertAlign w:val="superscript"/>
        </w:rPr>
        <w:t>6</w:t>
      </w:r>
      <w:r>
        <w:rPr>
          <w:szCs w:val="24"/>
        </w:rPr>
        <w:t xml:space="preserve"> </w:t>
      </w:r>
    </w:p>
    <w:p w14:paraId="51CC60D3"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6</w:t>
      </w:r>
      <w:r>
        <w:rPr>
          <w:rFonts w:cs="Times New Roman"/>
          <w:szCs w:val="24"/>
        </w:rPr>
        <w:t>. Nimetatud sätte lisamine seadusesse on vajalik REMIT artiklis 18 sätestatud trahvimäärade rakendamiseks.</w:t>
      </w:r>
    </w:p>
    <w:p w14:paraId="62F9C4EA" w14:textId="77777777" w:rsidR="00192AFB" w:rsidRDefault="00192AFB" w:rsidP="009147A7">
      <w:pPr>
        <w:rPr>
          <w:b/>
          <w:bCs/>
          <w:szCs w:val="24"/>
        </w:rPr>
      </w:pPr>
    </w:p>
    <w:p w14:paraId="28AB57AB" w14:textId="77777777" w:rsidR="009147A7" w:rsidRDefault="009147A7" w:rsidP="009147A7">
      <w:pPr>
        <w:rPr>
          <w:szCs w:val="24"/>
        </w:rPr>
      </w:pPr>
      <w:r w:rsidRPr="00B71939">
        <w:rPr>
          <w:szCs w:val="24"/>
        </w:rPr>
        <w:t>Seaduse § 101</w:t>
      </w:r>
      <w:r w:rsidRPr="00B71939">
        <w:rPr>
          <w:szCs w:val="24"/>
          <w:vertAlign w:val="superscript"/>
        </w:rPr>
        <w:t>6</w:t>
      </w:r>
      <w:r>
        <w:rPr>
          <w:szCs w:val="24"/>
        </w:rPr>
        <w:t xml:space="preserve"> alusel kehtestatakse trahvid</w:t>
      </w:r>
      <w:r w:rsidRPr="00500E39">
        <w:rPr>
          <w:szCs w:val="24"/>
        </w:rPr>
        <w:t xml:space="preserve"> </w:t>
      </w:r>
      <w:proofErr w:type="spellStart"/>
      <w:r>
        <w:rPr>
          <w:szCs w:val="24"/>
        </w:rPr>
        <w:t>s</w:t>
      </w:r>
      <w:r w:rsidRPr="00500E39">
        <w:rPr>
          <w:szCs w:val="24"/>
        </w:rPr>
        <w:t>isteabel</w:t>
      </w:r>
      <w:proofErr w:type="spellEnd"/>
      <w:r w:rsidRPr="00500E39">
        <w:rPr>
          <w:szCs w:val="24"/>
        </w:rPr>
        <w:t xml:space="preserve"> põhineva kauplemise keelu rikkumi</w:t>
      </w:r>
      <w:r>
        <w:rPr>
          <w:szCs w:val="24"/>
        </w:rPr>
        <w:t>se eest. 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14"/>
      </w:r>
      <w:r>
        <w:rPr>
          <w:szCs w:val="24"/>
        </w:rPr>
        <w:t xml:space="preserve"> Siseteabega on tegemist, kui kõik neli eeltoodud kumulatiivset tingimust on täidetud.</w:t>
      </w:r>
    </w:p>
    <w:p w14:paraId="6FF23E92" w14:textId="77777777" w:rsidR="00192AFB" w:rsidRDefault="00192AFB" w:rsidP="009147A7">
      <w:pPr>
        <w:rPr>
          <w:szCs w:val="24"/>
        </w:rPr>
      </w:pPr>
    </w:p>
    <w:p w14:paraId="504F0CDE" w14:textId="77777777" w:rsidR="009147A7" w:rsidRDefault="009147A7" w:rsidP="009147A7">
      <w:pPr>
        <w:rPr>
          <w:szCs w:val="24"/>
        </w:rPr>
      </w:pPr>
      <w:r>
        <w:rPr>
          <w:szCs w:val="24"/>
        </w:rPr>
        <w:t>S</w:t>
      </w:r>
      <w:r w:rsidRPr="00530FB5">
        <w:rPr>
          <w:szCs w:val="24"/>
        </w:rPr>
        <w:t>iseteavet valdavatel isikutel on keelatud:</w:t>
      </w:r>
    </w:p>
    <w:p w14:paraId="03AD8103" w14:textId="77777777" w:rsidR="009147A7" w:rsidRPr="00530FB5" w:rsidRDefault="009147A7" w:rsidP="009147A7">
      <w:pPr>
        <w:rPr>
          <w:szCs w:val="24"/>
        </w:rPr>
      </w:pPr>
      <w:r w:rsidRPr="00530FB5">
        <w:rPr>
          <w:szCs w:val="24"/>
        </w:rPr>
        <w:t>a) kasutada kõnealust teavet selleks, et enda või kolmanda isiku arvel otse või kaudselt</w:t>
      </w:r>
      <w:r>
        <w:rPr>
          <w:rStyle w:val="Allmrkuseviide"/>
        </w:rPr>
        <w:footnoteReference w:id="15"/>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323AF3D5" w14:textId="77777777" w:rsidR="009147A7" w:rsidRPr="00530FB5" w:rsidRDefault="009147A7" w:rsidP="009147A7">
      <w:pPr>
        <w:rPr>
          <w:szCs w:val="24"/>
        </w:rPr>
      </w:pPr>
      <w:r w:rsidRPr="00530FB5">
        <w:rPr>
          <w:szCs w:val="24"/>
        </w:rPr>
        <w:t xml:space="preserve">b) avalikustada </w:t>
      </w:r>
      <w:proofErr w:type="spellStart"/>
      <w:r w:rsidRPr="00530FB5">
        <w:rPr>
          <w:szCs w:val="24"/>
        </w:rPr>
        <w:t>siseteavet</w:t>
      </w:r>
      <w:proofErr w:type="spellEnd"/>
      <w:r w:rsidRPr="00530FB5">
        <w:rPr>
          <w:szCs w:val="24"/>
        </w:rPr>
        <w:t xml:space="preserve"> teistele isikutele, välja arvatud juhul, kui seda tehakse asjaomase isiku töö, ametikoha või ülesannetega seotud tavapärase tegevuse käigus;</w:t>
      </w:r>
    </w:p>
    <w:p w14:paraId="1AA8FE82" w14:textId="77777777" w:rsidR="009147A7" w:rsidRDefault="009147A7" w:rsidP="009147A7">
      <w:pPr>
        <w:rPr>
          <w:szCs w:val="24"/>
        </w:rPr>
      </w:pPr>
      <w:r w:rsidRPr="00530FB5">
        <w:rPr>
          <w:szCs w:val="24"/>
        </w:rPr>
        <w:t xml:space="preserve">c) anda </w:t>
      </w:r>
      <w:proofErr w:type="spellStart"/>
      <w:r w:rsidRPr="00530FB5">
        <w:rPr>
          <w:szCs w:val="24"/>
        </w:rPr>
        <w:t>siseteabe</w:t>
      </w:r>
      <w:proofErr w:type="spellEnd"/>
      <w:r w:rsidRPr="00530FB5">
        <w:rPr>
          <w:szCs w:val="24"/>
        </w:rPr>
        <w:t xml:space="preserve"> põhjal teistele isikutele soovitusi või mõjutada neid, et</w:t>
      </w:r>
      <w:r>
        <w:rPr>
          <w:szCs w:val="24"/>
        </w:rPr>
        <w:t xml:space="preserve"> </w:t>
      </w:r>
      <w:r w:rsidRPr="00530FB5">
        <w:rPr>
          <w:szCs w:val="24"/>
        </w:rPr>
        <w:t>nad ostaksid või omandaksid selliseid energia hulgimüügitooteid, millega kõnealune teave on seotud.</w:t>
      </w:r>
    </w:p>
    <w:p w14:paraId="603889AE" w14:textId="77777777" w:rsidR="009147A7" w:rsidRDefault="009147A7" w:rsidP="009147A7">
      <w:pPr>
        <w:rPr>
          <w:szCs w:val="24"/>
        </w:rPr>
      </w:pPr>
      <w:r w:rsidRPr="00530FB5">
        <w:rPr>
          <w:szCs w:val="24"/>
        </w:rPr>
        <w:t xml:space="preserve">Siseteabel põhinevaks kauplemiseks peetakse ka </w:t>
      </w:r>
      <w:proofErr w:type="spellStart"/>
      <w:r w:rsidRPr="00530FB5">
        <w:rPr>
          <w:szCs w:val="24"/>
        </w:rPr>
        <w:t>siseteabe</w:t>
      </w:r>
      <w:proofErr w:type="spellEnd"/>
      <w:r w:rsidRPr="00530FB5">
        <w:rPr>
          <w:szCs w:val="24"/>
        </w:rPr>
        <w:t xml:space="preserve"> kasutamist</w:t>
      </w:r>
      <w:r>
        <w:rPr>
          <w:szCs w:val="24"/>
        </w:rPr>
        <w:t xml:space="preserve"> </w:t>
      </w:r>
      <w:r w:rsidRPr="00530FB5">
        <w:rPr>
          <w:szCs w:val="24"/>
        </w:rPr>
        <w:t xml:space="preserve">selle teabega seotud energia hulgimüügitoote kohta antud korralduse tühistamiseks või muutmiseks, või muuks kauplemisega seotud toiminguks, kui korraldus anti enne, kui asjaomane isik sai </w:t>
      </w:r>
      <w:proofErr w:type="spellStart"/>
      <w:r w:rsidRPr="00530FB5">
        <w:rPr>
          <w:szCs w:val="24"/>
        </w:rPr>
        <w:t>siseteabe</w:t>
      </w:r>
      <w:proofErr w:type="spellEnd"/>
      <w:r w:rsidRPr="00530FB5">
        <w:rPr>
          <w:szCs w:val="24"/>
        </w:rPr>
        <w:t xml:space="preserve"> oma valdusse</w:t>
      </w:r>
      <w:r>
        <w:rPr>
          <w:szCs w:val="24"/>
        </w:rPr>
        <w:t>.</w:t>
      </w:r>
    </w:p>
    <w:p w14:paraId="21715AAC" w14:textId="77777777" w:rsidR="00192AFB" w:rsidRDefault="00192AFB" w:rsidP="009147A7">
      <w:pPr>
        <w:rPr>
          <w:szCs w:val="24"/>
        </w:rPr>
      </w:pPr>
    </w:p>
    <w:p w14:paraId="7406CAD9" w14:textId="77777777" w:rsidR="009147A7" w:rsidRDefault="009147A7" w:rsidP="009147A7">
      <w:pPr>
        <w:rPr>
          <w:szCs w:val="24"/>
        </w:rPr>
      </w:pPr>
      <w:r>
        <w:rPr>
          <w:szCs w:val="24"/>
        </w:rPr>
        <w:t xml:space="preserve">Võimalikud märgid </w:t>
      </w:r>
      <w:proofErr w:type="spellStart"/>
      <w:r>
        <w:rPr>
          <w:szCs w:val="24"/>
        </w:rPr>
        <w:t>siseteabel</w:t>
      </w:r>
      <w:proofErr w:type="spellEnd"/>
      <w:r>
        <w:rPr>
          <w:szCs w:val="24"/>
        </w:rPr>
        <w:t xml:space="preserve"> põhineva kauplemise kohta on järgmised:</w:t>
      </w:r>
    </w:p>
    <w:p w14:paraId="43A0E396" w14:textId="77777777" w:rsidR="009147A7" w:rsidRDefault="009147A7" w:rsidP="009147A7">
      <w:pPr>
        <w:rPr>
          <w:szCs w:val="24"/>
        </w:rPr>
      </w:pPr>
      <w:r>
        <w:rPr>
          <w:szCs w:val="24"/>
        </w:rPr>
        <w:t>a) h</w:t>
      </w:r>
      <w:r w:rsidRPr="00DD4D24">
        <w:rPr>
          <w:szCs w:val="24"/>
        </w:rPr>
        <w:t xml:space="preserve">ulgimüügitoote(te) kauplemismahtude olulised ja/või ootamatud muutused enne </w:t>
      </w:r>
      <w:proofErr w:type="spellStart"/>
      <w:r w:rsidRPr="00DD4D24">
        <w:rPr>
          <w:szCs w:val="24"/>
        </w:rPr>
        <w:t>siseteabeks</w:t>
      </w:r>
      <w:proofErr w:type="spellEnd"/>
      <w:r w:rsidRPr="00DD4D24">
        <w:rPr>
          <w:szCs w:val="24"/>
        </w:rPr>
        <w:t xml:space="preserve"> kvalifitseeruva asjaolu avaldamist või ilmnemist</w:t>
      </w:r>
      <w:r>
        <w:rPr>
          <w:szCs w:val="24"/>
        </w:rPr>
        <w:t>;</w:t>
      </w:r>
    </w:p>
    <w:p w14:paraId="0E47DBF8" w14:textId="77777777" w:rsidR="009147A7" w:rsidRDefault="009147A7" w:rsidP="009147A7">
      <w:pPr>
        <w:rPr>
          <w:szCs w:val="24"/>
        </w:rPr>
      </w:pPr>
      <w:r>
        <w:rPr>
          <w:szCs w:val="24"/>
        </w:rPr>
        <w:t xml:space="preserve">b) hulgimüügitoote(te) hindade olulised ja/või ootamatud muutused enne </w:t>
      </w:r>
      <w:proofErr w:type="spellStart"/>
      <w:r>
        <w:rPr>
          <w:szCs w:val="24"/>
        </w:rPr>
        <w:t>siseteabeks</w:t>
      </w:r>
      <w:proofErr w:type="spellEnd"/>
      <w:r>
        <w:rPr>
          <w:szCs w:val="24"/>
        </w:rPr>
        <w:t xml:space="preserve"> kvalifitseeruva asjaolu avaldamist või ilmnemist;</w:t>
      </w:r>
    </w:p>
    <w:p w14:paraId="75CE70D6" w14:textId="77777777" w:rsidR="009147A7" w:rsidRDefault="009147A7" w:rsidP="009147A7">
      <w:pPr>
        <w:rPr>
          <w:szCs w:val="24"/>
        </w:rPr>
      </w:pPr>
      <w:r>
        <w:rPr>
          <w:szCs w:val="24"/>
        </w:rPr>
        <w:t xml:space="preserve">c) hulgimüügitoote(te) turuosalise kauplemiskäitumise muutused enne </w:t>
      </w:r>
      <w:proofErr w:type="spellStart"/>
      <w:r>
        <w:rPr>
          <w:szCs w:val="24"/>
        </w:rPr>
        <w:t>siseteabeks</w:t>
      </w:r>
      <w:proofErr w:type="spellEnd"/>
      <w:r>
        <w:rPr>
          <w:szCs w:val="24"/>
        </w:rPr>
        <w:t xml:space="preserve"> kvalifitseeruva asjaolu avaldamist või ilmnemist;</w:t>
      </w:r>
    </w:p>
    <w:p w14:paraId="0BCBC758" w14:textId="77777777" w:rsidR="009147A7" w:rsidRDefault="009147A7" w:rsidP="009147A7">
      <w:pPr>
        <w:rPr>
          <w:szCs w:val="24"/>
        </w:rPr>
      </w:pPr>
      <w:r>
        <w:rPr>
          <w:szCs w:val="24"/>
        </w:rPr>
        <w:t>d) t</w:t>
      </w:r>
      <w:r w:rsidRPr="003D1605">
        <w:rPr>
          <w:szCs w:val="24"/>
        </w:rPr>
        <w:t xml:space="preserve">uruosalise (potentsiaalne) kasumi suurenemine või muutus, mis tuleneb tema positsiooni muutumisest konkreetsete hulgimüügi energiatoodete ja/või finantsinstrumendi suhtes enne </w:t>
      </w:r>
      <w:proofErr w:type="spellStart"/>
      <w:r w:rsidRPr="003D1605">
        <w:rPr>
          <w:szCs w:val="24"/>
        </w:rPr>
        <w:t>siseteabeks</w:t>
      </w:r>
      <w:proofErr w:type="spellEnd"/>
      <w:r w:rsidRPr="003D1605">
        <w:rPr>
          <w:szCs w:val="24"/>
        </w:rPr>
        <w:t xml:space="preserve"> kvalifitseeruva asjaolu avaldamist või ilmnemist</w:t>
      </w:r>
      <w:r>
        <w:rPr>
          <w:szCs w:val="24"/>
        </w:rPr>
        <w:t>;</w:t>
      </w:r>
    </w:p>
    <w:p w14:paraId="23AB295A" w14:textId="77777777" w:rsidR="009147A7" w:rsidRDefault="009147A7" w:rsidP="009147A7">
      <w:pPr>
        <w:rPr>
          <w:szCs w:val="24"/>
        </w:rPr>
      </w:pPr>
      <w:r>
        <w:rPr>
          <w:szCs w:val="24"/>
        </w:rPr>
        <w:t xml:space="preserve">e) </w:t>
      </w:r>
      <w:proofErr w:type="spellStart"/>
      <w:r>
        <w:rPr>
          <w:szCs w:val="24"/>
        </w:rPr>
        <w:t>s</w:t>
      </w:r>
      <w:r w:rsidRPr="00E300B1">
        <w:rPr>
          <w:szCs w:val="24"/>
        </w:rPr>
        <w:t>iseteabega</w:t>
      </w:r>
      <w:proofErr w:type="spellEnd"/>
      <w:r w:rsidRPr="00E300B1">
        <w:rPr>
          <w:szCs w:val="24"/>
        </w:rPr>
        <w:t xml:space="preserve"> seotud muude REMIT</w:t>
      </w:r>
      <w:r>
        <w:rPr>
          <w:szCs w:val="24"/>
        </w:rPr>
        <w:t xml:space="preserve"> määruse </w:t>
      </w:r>
      <w:r w:rsidRPr="00E300B1">
        <w:rPr>
          <w:szCs w:val="24"/>
        </w:rPr>
        <w:t xml:space="preserve">kohustuste mittetäitmine viitab samuti </w:t>
      </w:r>
      <w:proofErr w:type="spellStart"/>
      <w:r w:rsidRPr="00E300B1">
        <w:rPr>
          <w:szCs w:val="24"/>
        </w:rPr>
        <w:t>siseringitehingute</w:t>
      </w:r>
      <w:proofErr w:type="spellEnd"/>
      <w:r w:rsidRPr="00E300B1">
        <w:rPr>
          <w:szCs w:val="24"/>
        </w:rPr>
        <w:t xml:space="preserve"> võimalikkusele.</w:t>
      </w:r>
    </w:p>
    <w:p w14:paraId="785E25E0" w14:textId="77777777" w:rsidR="009147A7" w:rsidRDefault="009147A7" w:rsidP="009147A7">
      <w:pPr>
        <w:rPr>
          <w:szCs w:val="24"/>
        </w:rPr>
      </w:pPr>
      <w:r>
        <w:rPr>
          <w:szCs w:val="24"/>
        </w:rPr>
        <w:t xml:space="preserve">Konkurentsiameti ülesanne on elektri </w:t>
      </w:r>
      <w:proofErr w:type="spellStart"/>
      <w:r>
        <w:rPr>
          <w:szCs w:val="24"/>
        </w:rPr>
        <w:t>hulgiturul</w:t>
      </w:r>
      <w:proofErr w:type="spellEnd"/>
      <w:r>
        <w:rPr>
          <w:szCs w:val="24"/>
        </w:rPr>
        <w:t xml:space="preserve"> avastada ja tõkestada </w:t>
      </w:r>
      <w:proofErr w:type="spellStart"/>
      <w:r>
        <w:rPr>
          <w:szCs w:val="24"/>
        </w:rPr>
        <w:t>siseteabel</w:t>
      </w:r>
      <w:proofErr w:type="spellEnd"/>
      <w:r>
        <w:rPr>
          <w:szCs w:val="24"/>
        </w:rPr>
        <w:t xml:space="preserve"> põhinevat kauplemist.</w:t>
      </w:r>
    </w:p>
    <w:p w14:paraId="4EE00DD1" w14:textId="77777777" w:rsidR="009147A7" w:rsidRDefault="009147A7" w:rsidP="009147A7">
      <w:pPr>
        <w:rPr>
          <w:szCs w:val="24"/>
        </w:rPr>
      </w:pPr>
    </w:p>
    <w:p w14:paraId="047EE61E" w14:textId="77777777" w:rsidR="009147A7" w:rsidRDefault="009147A7" w:rsidP="009147A7">
      <w:pPr>
        <w:rPr>
          <w:szCs w:val="24"/>
        </w:rPr>
      </w:pPr>
      <w:r>
        <w:rPr>
          <w:b/>
          <w:bCs/>
          <w:szCs w:val="24"/>
        </w:rPr>
        <w:t>ELTS § 101</w:t>
      </w:r>
      <w:r>
        <w:rPr>
          <w:b/>
          <w:bCs/>
          <w:szCs w:val="24"/>
          <w:vertAlign w:val="superscript"/>
        </w:rPr>
        <w:t>7</w:t>
      </w:r>
      <w:r>
        <w:rPr>
          <w:szCs w:val="24"/>
        </w:rPr>
        <w:t xml:space="preserve"> </w:t>
      </w:r>
    </w:p>
    <w:p w14:paraId="134EC28D" w14:textId="77777777" w:rsidR="009147A7" w:rsidRDefault="009147A7" w:rsidP="009147A7">
      <w:pPr>
        <w:rPr>
          <w:b/>
          <w:bCs/>
          <w:szCs w:val="24"/>
        </w:rPr>
      </w:pPr>
      <w:r>
        <w:rPr>
          <w:szCs w:val="24"/>
        </w:rPr>
        <w:t xml:space="preserve">Seadust täiendatakse </w:t>
      </w:r>
      <w:r>
        <w:rPr>
          <w:rFonts w:cs="Times New Roman"/>
          <w:szCs w:val="24"/>
        </w:rPr>
        <w:t>§-ga 101</w:t>
      </w:r>
      <w:r>
        <w:rPr>
          <w:rFonts w:cs="Times New Roman"/>
          <w:szCs w:val="24"/>
          <w:vertAlign w:val="superscript"/>
        </w:rPr>
        <w:t>7</w:t>
      </w:r>
      <w:r>
        <w:rPr>
          <w:rFonts w:cs="Times New Roman"/>
          <w:szCs w:val="24"/>
        </w:rPr>
        <w:t>. Nimetatud sätte lisamine seadusesse on vajalik REMIT artiklis 18 sätestatud trahvimäärade rakendamiseks.</w:t>
      </w:r>
    </w:p>
    <w:p w14:paraId="4F8A50CC" w14:textId="77777777" w:rsidR="009147A7" w:rsidRDefault="009147A7" w:rsidP="009147A7">
      <w:pPr>
        <w:rPr>
          <w:szCs w:val="24"/>
        </w:rPr>
      </w:pPr>
      <w:r w:rsidRPr="00B71939">
        <w:rPr>
          <w:szCs w:val="24"/>
        </w:rPr>
        <w:t>Seaduse § 101</w:t>
      </w:r>
      <w:r w:rsidRPr="00B71939">
        <w:rPr>
          <w:szCs w:val="24"/>
          <w:vertAlign w:val="superscript"/>
        </w:rPr>
        <w:t>7</w:t>
      </w:r>
      <w:r>
        <w:rPr>
          <w:szCs w:val="24"/>
        </w:rPr>
        <w:t xml:space="preserve"> alusel kehtestatakse trahvid </w:t>
      </w:r>
      <w:proofErr w:type="spellStart"/>
      <w:r w:rsidRPr="00380D83">
        <w:rPr>
          <w:szCs w:val="24"/>
        </w:rPr>
        <w:t>siseteabe</w:t>
      </w:r>
      <w:proofErr w:type="spellEnd"/>
      <w:r w:rsidRPr="00380D83">
        <w:rPr>
          <w:szCs w:val="24"/>
        </w:rPr>
        <w:t xml:space="preserve"> avaldamise kohustuse rikkumise eest</w:t>
      </w:r>
      <w:r>
        <w:rPr>
          <w:szCs w:val="24"/>
        </w:rPr>
        <w:t>.</w:t>
      </w:r>
    </w:p>
    <w:p w14:paraId="084A7715" w14:textId="77777777" w:rsidR="009147A7" w:rsidRDefault="009147A7" w:rsidP="009147A7">
      <w:pPr>
        <w:rPr>
          <w:szCs w:val="24"/>
        </w:rPr>
      </w:pPr>
      <w:r w:rsidRPr="00B91EB1">
        <w:rPr>
          <w:szCs w:val="24"/>
        </w:rPr>
        <w:t>Turuosalised avalikustavad tulemuslikult ja õigeaegselt nende</w:t>
      </w:r>
      <w:r>
        <w:rPr>
          <w:szCs w:val="24"/>
        </w:rPr>
        <w:t xml:space="preserve"> </w:t>
      </w:r>
      <w:r w:rsidRPr="00B91EB1">
        <w:rPr>
          <w:szCs w:val="24"/>
        </w:rPr>
        <w:t xml:space="preserve">valduses oleva </w:t>
      </w:r>
      <w:proofErr w:type="spellStart"/>
      <w:r w:rsidRPr="00B91EB1">
        <w:rPr>
          <w:szCs w:val="24"/>
        </w:rPr>
        <w:t>siseteabe</w:t>
      </w:r>
      <w:proofErr w:type="spellEnd"/>
      <w:r w:rsidRPr="00B91EB1">
        <w:rPr>
          <w:szCs w:val="24"/>
        </w:rPr>
        <w:t>, mis käsitleb äritegevust või rajatisi, mida asjaomane turuosaline, tema ema- või sidusettevõtja kas osaliselt või täielikult omab või kontrollib või mille operatiivtegevuse eest kõnealune turuosaline või ettevõtja kas osaliselt või täielikult vastutab.</w:t>
      </w:r>
    </w:p>
    <w:p w14:paraId="2BC7135B" w14:textId="77777777" w:rsidR="009147A7" w:rsidRDefault="009147A7" w:rsidP="009147A7">
      <w:pPr>
        <w:rPr>
          <w:szCs w:val="24"/>
        </w:rPr>
      </w:pPr>
      <w:r>
        <w:rPr>
          <w:szCs w:val="24"/>
        </w:rPr>
        <w:t xml:space="preserve">Konkurentsiameti ülesanne on elektri </w:t>
      </w:r>
      <w:proofErr w:type="spellStart"/>
      <w:r>
        <w:rPr>
          <w:szCs w:val="24"/>
        </w:rPr>
        <w:t>hulgiturul</w:t>
      </w:r>
      <w:proofErr w:type="spellEnd"/>
      <w:r>
        <w:rPr>
          <w:szCs w:val="24"/>
        </w:rPr>
        <w:t xml:space="preserve"> avastada ja tõkestada </w:t>
      </w:r>
      <w:proofErr w:type="spellStart"/>
      <w:r>
        <w:rPr>
          <w:szCs w:val="24"/>
        </w:rPr>
        <w:t>siseteabe</w:t>
      </w:r>
      <w:proofErr w:type="spellEnd"/>
      <w:r>
        <w:rPr>
          <w:szCs w:val="24"/>
        </w:rPr>
        <w:t xml:space="preserve"> avaldamise kohustuse rikkumist.</w:t>
      </w:r>
    </w:p>
    <w:p w14:paraId="0F3E62C7" w14:textId="77777777" w:rsidR="009147A7" w:rsidRDefault="009147A7" w:rsidP="009147A7">
      <w:pPr>
        <w:rPr>
          <w:szCs w:val="24"/>
        </w:rPr>
      </w:pPr>
    </w:p>
    <w:p w14:paraId="6760222A" w14:textId="77777777" w:rsidR="009147A7" w:rsidRDefault="009147A7" w:rsidP="009147A7">
      <w:pPr>
        <w:rPr>
          <w:szCs w:val="24"/>
        </w:rPr>
      </w:pPr>
      <w:r>
        <w:rPr>
          <w:b/>
          <w:bCs/>
          <w:szCs w:val="24"/>
        </w:rPr>
        <w:t>ELTS § 101</w:t>
      </w:r>
      <w:r>
        <w:rPr>
          <w:b/>
          <w:bCs/>
          <w:szCs w:val="24"/>
          <w:vertAlign w:val="superscript"/>
        </w:rPr>
        <w:t>8</w:t>
      </w:r>
      <w:r>
        <w:rPr>
          <w:szCs w:val="24"/>
        </w:rPr>
        <w:t xml:space="preserve"> </w:t>
      </w:r>
    </w:p>
    <w:p w14:paraId="6E0B9619"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8</w:t>
      </w:r>
      <w:r>
        <w:rPr>
          <w:rFonts w:cs="Times New Roman"/>
          <w:szCs w:val="24"/>
        </w:rPr>
        <w:t>. Nimetatud sätte lisamine seadusesse on vajalik REMIT artiklis 18 sätestatud trahvimäärade rakendamiseks.</w:t>
      </w:r>
    </w:p>
    <w:p w14:paraId="47341B49" w14:textId="77777777" w:rsidR="00192AFB" w:rsidRDefault="00192AFB" w:rsidP="009147A7">
      <w:pPr>
        <w:rPr>
          <w:szCs w:val="24"/>
        </w:rPr>
      </w:pPr>
    </w:p>
    <w:p w14:paraId="4D8A2C0D" w14:textId="77777777" w:rsidR="009147A7" w:rsidRDefault="009147A7" w:rsidP="009147A7">
      <w:pPr>
        <w:rPr>
          <w:szCs w:val="24"/>
        </w:rPr>
      </w:pPr>
      <w:r w:rsidRPr="00B71939">
        <w:rPr>
          <w:szCs w:val="24"/>
        </w:rPr>
        <w:t>Seaduse § 101</w:t>
      </w:r>
      <w:r w:rsidRPr="00B71939">
        <w:rPr>
          <w:szCs w:val="24"/>
          <w:vertAlign w:val="superscript"/>
        </w:rPr>
        <w:t>8</w:t>
      </w:r>
      <w:r>
        <w:rPr>
          <w:szCs w:val="24"/>
        </w:rPr>
        <w:t xml:space="preserve"> alusel kehtestatakse trahvid </w:t>
      </w:r>
      <w:r w:rsidRPr="00F632CB">
        <w:rPr>
          <w:szCs w:val="24"/>
        </w:rPr>
        <w:t>elektri hulgimüügiturul manipuleerimise eest</w:t>
      </w:r>
      <w:r>
        <w:rPr>
          <w:szCs w:val="24"/>
        </w:rPr>
        <w:t>.</w:t>
      </w:r>
    </w:p>
    <w:p w14:paraId="01F1B4CF" w14:textId="77777777" w:rsidR="00192AFB" w:rsidRDefault="00192AFB" w:rsidP="009147A7">
      <w:pPr>
        <w:rPr>
          <w:szCs w:val="24"/>
        </w:rPr>
      </w:pPr>
    </w:p>
    <w:p w14:paraId="48C8C903" w14:textId="77777777" w:rsidR="009147A7" w:rsidRDefault="009147A7" w:rsidP="009147A7">
      <w:pPr>
        <w:rPr>
          <w:rFonts w:cs="Times New Roman"/>
          <w:szCs w:val="24"/>
        </w:rPr>
      </w:pPr>
      <w:r>
        <w:rPr>
          <w:szCs w:val="24"/>
        </w:rPr>
        <w:t xml:space="preserve">Elektri </w:t>
      </w:r>
      <w:proofErr w:type="spellStart"/>
      <w:r>
        <w:rPr>
          <w:szCs w:val="24"/>
        </w:rPr>
        <w:t>hulgiturul</w:t>
      </w:r>
      <w:proofErr w:type="spellEnd"/>
      <w:r w:rsidRPr="00F42A71">
        <w:rPr>
          <w:szCs w:val="24"/>
        </w:rPr>
        <w:t xml:space="preserve"> keelatakse turuga manipuleerimine või turuga manipuleerimise katsed.</w:t>
      </w:r>
      <w:r>
        <w:rPr>
          <w:szCs w:val="24"/>
        </w:rPr>
        <w:t xml:space="preserve"> Konkurentsiameti ülesanne on elektri </w:t>
      </w:r>
      <w:proofErr w:type="spellStart"/>
      <w:r>
        <w:rPr>
          <w:szCs w:val="24"/>
        </w:rPr>
        <w:t>hulgiturul</w:t>
      </w:r>
      <w:proofErr w:type="spellEnd"/>
      <w:r>
        <w:rPr>
          <w:szCs w:val="24"/>
        </w:rPr>
        <w:t xml:space="preserve"> avastada ja tõkestada turuga manipuleerimine </w:t>
      </w:r>
      <w:r w:rsidRPr="000533D3">
        <w:rPr>
          <w:rFonts w:cs="Times New Roman"/>
          <w:szCs w:val="24"/>
        </w:rPr>
        <w:t>või turuga manipuleerimise katsed.</w:t>
      </w:r>
    </w:p>
    <w:p w14:paraId="3DDD352F" w14:textId="77777777" w:rsidR="00192AFB" w:rsidRPr="000533D3" w:rsidRDefault="00192AFB" w:rsidP="009147A7">
      <w:pPr>
        <w:rPr>
          <w:rFonts w:cs="Times New Roman"/>
          <w:szCs w:val="24"/>
        </w:rPr>
      </w:pPr>
    </w:p>
    <w:p w14:paraId="59D44D35" w14:textId="77777777" w:rsidR="009147A7" w:rsidRDefault="009147A7" w:rsidP="009147A7">
      <w:pPr>
        <w:rPr>
          <w:rFonts w:cs="Times New Roman"/>
          <w:szCs w:val="24"/>
        </w:rPr>
      </w:pPr>
      <w:r w:rsidRPr="510A726D">
        <w:rPr>
          <w:rFonts w:cs="Times New Roman"/>
          <w:szCs w:val="24"/>
        </w:rPr>
        <w:t>Turuga manipuleerimise alla kuuluvad järgmised tegevused:</w:t>
      </w:r>
    </w:p>
    <w:p w14:paraId="40A2D148" w14:textId="77777777" w:rsidR="009147A7" w:rsidRDefault="009147A7" w:rsidP="009147A7">
      <w:pPr>
        <w:rPr>
          <w:rFonts w:cs="Times New Roman"/>
          <w:szCs w:val="24"/>
        </w:rPr>
      </w:pPr>
      <w:r w:rsidRPr="00721434">
        <w:rPr>
          <w:rFonts w:cs="Times New Roman"/>
          <w:szCs w:val="24"/>
        </w:rPr>
        <w:t>a) tehingu sõlmimine või kauplemiskorralduse andmine, muutmine või tühistamine või mis tahes muu energia hulgimüügitoodetega seotud tegevus,</w:t>
      </w:r>
    </w:p>
    <w:p w14:paraId="414387A1" w14:textId="77777777" w:rsidR="009147A7" w:rsidRDefault="009147A7" w:rsidP="009147A7">
      <w:pPr>
        <w:ind w:left="708"/>
        <w:rPr>
          <w:rFonts w:cs="Times New Roman"/>
          <w:szCs w:val="24"/>
        </w:rPr>
      </w:pPr>
      <w:r w:rsidRPr="00721434">
        <w:rPr>
          <w:rFonts w:cs="Times New Roman"/>
          <w:szCs w:val="24"/>
        </w:rPr>
        <w:t>i) mis annab või tõenäoliselt annab valesid või eksitavaid teateid energia hulgimüügitoodete pakkumise, nõudluse või hinna kohta;</w:t>
      </w:r>
    </w:p>
    <w:p w14:paraId="56B70879" w14:textId="77777777" w:rsidR="009147A7" w:rsidRDefault="009147A7" w:rsidP="009147A7">
      <w:pPr>
        <w:ind w:left="708"/>
        <w:rPr>
          <w:rFonts w:cs="Times New Roman"/>
          <w:szCs w:val="24"/>
        </w:rPr>
      </w:pPr>
      <w:r w:rsidRPr="00721434">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46CCF3C1" w14:textId="77777777" w:rsidR="009147A7" w:rsidRDefault="009147A7" w:rsidP="009147A7">
      <w:pPr>
        <w:ind w:left="708"/>
        <w:rPr>
          <w:rFonts w:cs="Times New Roman"/>
          <w:szCs w:val="24"/>
        </w:rPr>
      </w:pPr>
      <w:r w:rsidRPr="00721434">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r>
        <w:rPr>
          <w:rFonts w:cs="Times New Roman"/>
          <w:szCs w:val="24"/>
        </w:rPr>
        <w:t>.</w:t>
      </w:r>
    </w:p>
    <w:p w14:paraId="3FB01F3C" w14:textId="77777777" w:rsidR="009147A7" w:rsidRDefault="009147A7" w:rsidP="009147A7">
      <w:pPr>
        <w:rPr>
          <w:rFonts w:cs="Times New Roman"/>
          <w:szCs w:val="24"/>
        </w:rPr>
      </w:pPr>
      <w:r w:rsidRPr="00721434">
        <w:rPr>
          <w:rFonts w:cs="Times New Roman"/>
          <w:szCs w:val="24"/>
        </w:rPr>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w:t>
      </w:r>
      <w:r>
        <w:rPr>
          <w:rFonts w:cs="Times New Roman"/>
          <w:szCs w:val="24"/>
        </w:rPr>
        <w:t xml:space="preserve"> </w:t>
      </w:r>
      <w:r w:rsidRPr="00721434">
        <w:rPr>
          <w:rFonts w:cs="Times New Roman"/>
          <w:szCs w:val="24"/>
        </w:rPr>
        <w:t>Kui teavet levitatakse ajakirjanduslikul või kunstilise väljenduse eesmärgil, võetakse sellise teabe levitamise hindamisel arvesse teistes meediakanalites ajakirjandusvabadust ja sõnavabadust reguleerivaid norme, välja arvatud juhul, kui</w:t>
      </w:r>
    </w:p>
    <w:p w14:paraId="62AB1EC1" w14:textId="77777777" w:rsidR="009147A7" w:rsidRDefault="009147A7" w:rsidP="009147A7">
      <w:pPr>
        <w:ind w:left="708"/>
        <w:rPr>
          <w:rFonts w:cs="Times New Roman"/>
          <w:szCs w:val="24"/>
        </w:rPr>
      </w:pPr>
      <w:r w:rsidRPr="00721434">
        <w:rPr>
          <w:rFonts w:cs="Times New Roman"/>
          <w:szCs w:val="24"/>
        </w:rPr>
        <w:t>i) teavet levitavad isikud saavad kõnealuse teabe levitamisest otse või kaudselt eeliseid või kasu, või</w:t>
      </w:r>
    </w:p>
    <w:p w14:paraId="59C7C9C6" w14:textId="77777777" w:rsidR="009147A7" w:rsidRDefault="009147A7" w:rsidP="009147A7">
      <w:pPr>
        <w:ind w:left="708"/>
        <w:rPr>
          <w:rFonts w:cs="Times New Roman"/>
          <w:szCs w:val="24"/>
        </w:rPr>
      </w:pPr>
      <w:r w:rsidRPr="00721434">
        <w:rPr>
          <w:rFonts w:cs="Times New Roman"/>
          <w:szCs w:val="24"/>
        </w:rPr>
        <w:t>ii) teave avaldatakse või seda levitatakse kavatsusega eksitada turgu energia hulgimüügitoodete pakkumise, nõudluse ja hinna osas</w:t>
      </w:r>
      <w:r>
        <w:rPr>
          <w:rFonts w:cs="Times New Roman"/>
          <w:szCs w:val="24"/>
        </w:rPr>
        <w:t>.</w:t>
      </w:r>
    </w:p>
    <w:p w14:paraId="60948DD7" w14:textId="77777777" w:rsidR="009147A7" w:rsidRDefault="009147A7" w:rsidP="009147A7">
      <w:pPr>
        <w:rPr>
          <w:rFonts w:cs="Times New Roman"/>
          <w:szCs w:val="24"/>
        </w:rPr>
      </w:pPr>
      <w:r w:rsidRPr="00721434">
        <w:rPr>
          <w:rFonts w:cs="Times New Roman"/>
          <w:szCs w:val="24"/>
        </w:rPr>
        <w:t>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3E1253F0" w14:textId="77777777" w:rsidR="009147A7" w:rsidRDefault="009147A7" w:rsidP="009147A7">
      <w:pPr>
        <w:rPr>
          <w:rFonts w:cs="Times New Roman"/>
          <w:szCs w:val="24"/>
        </w:rPr>
      </w:pPr>
      <w:r>
        <w:rPr>
          <w:rFonts w:cs="Times New Roman"/>
          <w:szCs w:val="24"/>
        </w:rPr>
        <w:t>T</w:t>
      </w:r>
      <w:r w:rsidRPr="00721434">
        <w:rPr>
          <w:rFonts w:cs="Times New Roman"/>
          <w:szCs w:val="24"/>
        </w:rPr>
        <w:t>uruga manipuleerimise katse</w:t>
      </w:r>
      <w:r>
        <w:rPr>
          <w:rFonts w:cs="Times New Roman"/>
          <w:szCs w:val="24"/>
        </w:rPr>
        <w:t xml:space="preserve"> alla kuuluvad järgmised tegevused:</w:t>
      </w:r>
    </w:p>
    <w:p w14:paraId="602AE811" w14:textId="77777777" w:rsidR="009147A7" w:rsidRDefault="009147A7" w:rsidP="009147A7">
      <w:pPr>
        <w:rPr>
          <w:rFonts w:cs="Times New Roman"/>
          <w:szCs w:val="24"/>
        </w:rPr>
      </w:pPr>
      <w:r w:rsidRPr="00721434">
        <w:rPr>
          <w:rFonts w:cs="Times New Roman"/>
          <w:szCs w:val="24"/>
        </w:rPr>
        <w:t>a) tehingu sõlmimine, kauplemiskorralduse andmine või mõne muu meetme võtmine seoses energia hulgimüügitootega selleks, et:</w:t>
      </w:r>
    </w:p>
    <w:p w14:paraId="6915B1C2" w14:textId="77777777" w:rsidR="009147A7" w:rsidRDefault="009147A7" w:rsidP="009147A7">
      <w:pPr>
        <w:ind w:left="708"/>
        <w:rPr>
          <w:rFonts w:cs="Times New Roman"/>
          <w:szCs w:val="24"/>
        </w:rPr>
      </w:pPr>
      <w:r w:rsidRPr="00721434">
        <w:rPr>
          <w:rFonts w:cs="Times New Roman"/>
          <w:szCs w:val="24"/>
        </w:rPr>
        <w:t>i) anda valesid või eksitavaid teateid energia hulgimüügitoodete pakkumise, nõudluse või hinna kohta,</w:t>
      </w:r>
    </w:p>
    <w:p w14:paraId="00515AAA" w14:textId="77777777" w:rsidR="009147A7" w:rsidRDefault="009147A7" w:rsidP="009147A7">
      <w:pPr>
        <w:ind w:left="708"/>
        <w:rPr>
          <w:rFonts w:cs="Times New Roman"/>
          <w:szCs w:val="24"/>
        </w:rPr>
      </w:pPr>
      <w:r w:rsidRPr="00721434">
        <w:rPr>
          <w:rFonts w:cs="Times New Roman"/>
          <w:szCs w:val="24"/>
        </w:rPr>
        <w:t>ii) kindlustada ühe või mitme energia hulgimüügitoote hinna kunstlikul tasemel hoidmine, välja arvatud juhul, kui tehingu sõlminud või kauplemiskorralduse andnud isik tõendab, et tema tegevusel on õiguspärased põhjused ning kõnealune tehing või kauplemiskorraldus on kooskõlas asjaomasel energia hulgimüügiturul tunnustatud tavadega, või</w:t>
      </w:r>
    </w:p>
    <w:p w14:paraId="4C0FD08C" w14:textId="77777777" w:rsidR="009147A7" w:rsidRDefault="009147A7" w:rsidP="009147A7">
      <w:pPr>
        <w:ind w:left="708"/>
        <w:rPr>
          <w:rFonts w:cs="Times New Roman"/>
          <w:szCs w:val="24"/>
        </w:rPr>
      </w:pPr>
      <w:r w:rsidRPr="00721434">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15C06BD2" w14:textId="77777777" w:rsidR="009147A7" w:rsidRDefault="009147A7" w:rsidP="009147A7">
      <w:pPr>
        <w:rPr>
          <w:rFonts w:cs="Times New Roman"/>
          <w:szCs w:val="24"/>
        </w:rPr>
      </w:pPr>
      <w:r w:rsidRPr="00721434">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11F51ACD" w14:textId="77777777" w:rsidR="009147A7" w:rsidRDefault="009147A7" w:rsidP="009147A7">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0311F734" w14:textId="77777777" w:rsidR="009147A7" w:rsidRDefault="009147A7" w:rsidP="009147A7">
      <w:pPr>
        <w:ind w:left="708"/>
        <w:rPr>
          <w:rFonts w:cs="Times New Roman"/>
          <w:szCs w:val="24"/>
        </w:rPr>
      </w:pPr>
    </w:p>
    <w:p w14:paraId="6345395D" w14:textId="77777777" w:rsidR="009147A7" w:rsidRDefault="009147A7" w:rsidP="009147A7">
      <w:pPr>
        <w:rPr>
          <w:szCs w:val="24"/>
        </w:rPr>
      </w:pPr>
      <w:r>
        <w:rPr>
          <w:b/>
          <w:bCs/>
          <w:szCs w:val="24"/>
        </w:rPr>
        <w:t>ELTS § 101</w:t>
      </w:r>
      <w:r>
        <w:rPr>
          <w:b/>
          <w:bCs/>
          <w:szCs w:val="24"/>
          <w:vertAlign w:val="superscript"/>
        </w:rPr>
        <w:t>9</w:t>
      </w:r>
      <w:r>
        <w:rPr>
          <w:szCs w:val="24"/>
        </w:rPr>
        <w:t xml:space="preserve"> </w:t>
      </w:r>
    </w:p>
    <w:p w14:paraId="71B69CD2"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9</w:t>
      </w:r>
      <w:r>
        <w:rPr>
          <w:rFonts w:cs="Times New Roman"/>
          <w:szCs w:val="24"/>
        </w:rPr>
        <w:t>. Nimetatud sätte lisamine seadusesse on vajalik REMIT artiklis 18 sätestatud trahvimäärade rakendamiseks.</w:t>
      </w:r>
    </w:p>
    <w:p w14:paraId="52481CBB" w14:textId="77777777" w:rsidR="00192AFB" w:rsidRDefault="00192AFB" w:rsidP="009147A7">
      <w:pPr>
        <w:rPr>
          <w:b/>
          <w:bCs/>
          <w:szCs w:val="24"/>
        </w:rPr>
      </w:pPr>
    </w:p>
    <w:p w14:paraId="05AB14AF" w14:textId="77777777" w:rsidR="009147A7" w:rsidRDefault="009147A7" w:rsidP="009147A7">
      <w:pPr>
        <w:rPr>
          <w:szCs w:val="24"/>
        </w:rPr>
      </w:pPr>
      <w:r w:rsidRPr="00B71939">
        <w:rPr>
          <w:szCs w:val="24"/>
        </w:rPr>
        <w:t>Seaduse § 101</w:t>
      </w:r>
      <w:r w:rsidRPr="00B71939">
        <w:rPr>
          <w:szCs w:val="24"/>
          <w:vertAlign w:val="superscript"/>
        </w:rPr>
        <w:t>9</w:t>
      </w:r>
      <w:r>
        <w:rPr>
          <w:szCs w:val="24"/>
        </w:rPr>
        <w:t xml:space="preserve"> alusel kehtestatakse trahvid</w:t>
      </w:r>
      <w:r w:rsidRPr="00F632CB">
        <w:t xml:space="preserve"> </w:t>
      </w:r>
      <w:r w:rsidRPr="00F632CB">
        <w:rPr>
          <w:szCs w:val="24"/>
        </w:rPr>
        <w:t>registreerimise kohustuse rikkumi</w:t>
      </w:r>
      <w:r>
        <w:rPr>
          <w:szCs w:val="24"/>
        </w:rPr>
        <w:t>se eest.</w:t>
      </w:r>
    </w:p>
    <w:p w14:paraId="4852DAFA" w14:textId="77777777" w:rsidR="00192AFB" w:rsidRDefault="00192AFB" w:rsidP="009147A7">
      <w:pPr>
        <w:rPr>
          <w:szCs w:val="24"/>
        </w:rPr>
      </w:pPr>
    </w:p>
    <w:p w14:paraId="0F4542BD" w14:textId="77777777" w:rsidR="009147A7" w:rsidRDefault="009147A7" w:rsidP="009147A7">
      <w:pPr>
        <w:rPr>
          <w:szCs w:val="24"/>
        </w:rPr>
      </w:pPr>
      <w:r w:rsidRPr="007F689E">
        <w:rPr>
          <w:szCs w:val="24"/>
        </w:rPr>
        <w:t xml:space="preserve">Turuosalised, kes sõlmivad tehinguid, millest tuleb </w:t>
      </w:r>
      <w:r>
        <w:rPr>
          <w:szCs w:val="24"/>
        </w:rPr>
        <w:t>ACER-</w:t>
      </w:r>
      <w:proofErr w:type="spellStart"/>
      <w:r>
        <w:rPr>
          <w:szCs w:val="24"/>
        </w:rPr>
        <w:t>ile</w:t>
      </w:r>
      <w:proofErr w:type="spellEnd"/>
      <w:r w:rsidRPr="007F689E">
        <w:rPr>
          <w:szCs w:val="24"/>
        </w:rPr>
        <w:t xml:space="preserve"> teatada, registreerivad end selle liikmesriigi</w:t>
      </w:r>
      <w:r>
        <w:rPr>
          <w:szCs w:val="24"/>
        </w:rPr>
        <w:t xml:space="preserve"> elektri- ja gaasituru regulaatori (Eestis Konkurentsiamet)</w:t>
      </w:r>
      <w:r w:rsidRPr="007F689E">
        <w:rPr>
          <w:szCs w:val="24"/>
        </w:rPr>
        <w:t xml:space="preserve"> juures, kus on nende asu- või elukoht.</w:t>
      </w:r>
    </w:p>
    <w:p w14:paraId="6F1DF2DF" w14:textId="77777777" w:rsidR="009147A7" w:rsidRDefault="009147A7" w:rsidP="009147A7">
      <w:pPr>
        <w:rPr>
          <w:szCs w:val="24"/>
        </w:rPr>
      </w:pPr>
      <w:r>
        <w:rPr>
          <w:szCs w:val="24"/>
        </w:rPr>
        <w:t>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16"/>
      </w:r>
    </w:p>
    <w:p w14:paraId="0EA29B31" w14:textId="77777777" w:rsidR="00192AFB" w:rsidRDefault="00192AFB" w:rsidP="009147A7">
      <w:pPr>
        <w:rPr>
          <w:szCs w:val="24"/>
        </w:rPr>
      </w:pPr>
    </w:p>
    <w:p w14:paraId="6AFB4746" w14:textId="77777777" w:rsidR="009147A7" w:rsidRDefault="009147A7" w:rsidP="009147A7">
      <w:pPr>
        <w:rPr>
          <w:szCs w:val="24"/>
        </w:rPr>
      </w:pPr>
      <w:r>
        <w:rPr>
          <w:szCs w:val="24"/>
        </w:rPr>
        <w:t>Konkurentsiameti ülesanne on kontrollida ega turuosalised, kes peavad tehingutest teatama ACER-</w:t>
      </w:r>
      <w:proofErr w:type="spellStart"/>
      <w:r>
        <w:rPr>
          <w:szCs w:val="24"/>
        </w:rPr>
        <w:t>ile</w:t>
      </w:r>
      <w:proofErr w:type="spellEnd"/>
      <w:r>
        <w:rPr>
          <w:szCs w:val="24"/>
        </w:rPr>
        <w:t>, ei ole registreerimise kohustusi rikkunud ja kui on siis määrata vajadusel trahv.</w:t>
      </w:r>
    </w:p>
    <w:p w14:paraId="44EA48C8" w14:textId="77777777" w:rsidR="009147A7" w:rsidRDefault="009147A7" w:rsidP="009147A7">
      <w:pPr>
        <w:rPr>
          <w:b/>
          <w:bCs/>
          <w:szCs w:val="24"/>
        </w:rPr>
      </w:pPr>
    </w:p>
    <w:p w14:paraId="6AF70056" w14:textId="77777777" w:rsidR="009147A7" w:rsidRDefault="009147A7" w:rsidP="009147A7">
      <w:pPr>
        <w:rPr>
          <w:szCs w:val="24"/>
        </w:rPr>
      </w:pPr>
      <w:r>
        <w:rPr>
          <w:b/>
          <w:bCs/>
          <w:szCs w:val="24"/>
        </w:rPr>
        <w:t>ELTS § 101</w:t>
      </w:r>
      <w:r>
        <w:rPr>
          <w:b/>
          <w:bCs/>
          <w:szCs w:val="24"/>
          <w:vertAlign w:val="superscript"/>
        </w:rPr>
        <w:t>10</w:t>
      </w:r>
      <w:r>
        <w:rPr>
          <w:szCs w:val="24"/>
        </w:rPr>
        <w:t xml:space="preserve"> </w:t>
      </w:r>
    </w:p>
    <w:p w14:paraId="20D4E1B9" w14:textId="77777777" w:rsidR="009147A7" w:rsidRDefault="009147A7" w:rsidP="009147A7">
      <w:pPr>
        <w:rPr>
          <w:rFonts w:cs="Times New Roman"/>
          <w:szCs w:val="24"/>
        </w:rPr>
      </w:pPr>
      <w:r>
        <w:rPr>
          <w:szCs w:val="24"/>
        </w:rPr>
        <w:t xml:space="preserve">Seadust täiendatakse </w:t>
      </w:r>
      <w:r>
        <w:rPr>
          <w:rFonts w:cs="Times New Roman"/>
          <w:szCs w:val="24"/>
        </w:rPr>
        <w:t>§-ga 101</w:t>
      </w:r>
      <w:r>
        <w:rPr>
          <w:rFonts w:cs="Times New Roman"/>
          <w:szCs w:val="24"/>
          <w:vertAlign w:val="superscript"/>
        </w:rPr>
        <w:t>10</w:t>
      </w:r>
      <w:r>
        <w:rPr>
          <w:rFonts w:cs="Times New Roman"/>
          <w:szCs w:val="24"/>
        </w:rPr>
        <w:t>. Nimetatud sätte lisamine seadusesse on vajalik REMIT artiklis 18 sätestatud trahvimäärade rakendamiseks.</w:t>
      </w:r>
    </w:p>
    <w:p w14:paraId="18C336FD" w14:textId="77777777" w:rsidR="00192AFB" w:rsidRDefault="00192AFB" w:rsidP="009147A7">
      <w:pPr>
        <w:rPr>
          <w:b/>
          <w:bCs/>
          <w:szCs w:val="24"/>
        </w:rPr>
      </w:pPr>
    </w:p>
    <w:p w14:paraId="21E44110" w14:textId="77777777" w:rsidR="009147A7" w:rsidRDefault="009147A7" w:rsidP="009147A7">
      <w:pPr>
        <w:rPr>
          <w:szCs w:val="24"/>
        </w:rPr>
      </w:pPr>
      <w:r w:rsidRPr="00B71939">
        <w:rPr>
          <w:szCs w:val="24"/>
        </w:rPr>
        <w:t>Seaduse § 101</w:t>
      </w:r>
      <w:r w:rsidRPr="00B71939">
        <w:rPr>
          <w:szCs w:val="24"/>
          <w:vertAlign w:val="superscript"/>
        </w:rPr>
        <w:t>10</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593DDEA7" w14:textId="77777777" w:rsidR="00192AFB" w:rsidRDefault="00192AFB" w:rsidP="009147A7">
      <w:pPr>
        <w:rPr>
          <w:szCs w:val="24"/>
        </w:rPr>
      </w:pPr>
    </w:p>
    <w:p w14:paraId="4CA0C7E5" w14:textId="77777777" w:rsidR="009147A7" w:rsidRDefault="009147A7" w:rsidP="009147A7">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w:t>
      </w:r>
      <w:r>
        <w:rPr>
          <w:szCs w:val="24"/>
        </w:rPr>
        <w:t xml:space="preserve">REMIT määruse </w:t>
      </w:r>
      <w:r w:rsidRPr="009F682C">
        <w:rPr>
          <w:szCs w:val="24"/>
        </w:rPr>
        <w:t xml:space="preserve">artikli 3, 4 või 5 nõudeid, teatab sellest </w:t>
      </w:r>
      <w:r>
        <w:rPr>
          <w:szCs w:val="24"/>
        </w:rPr>
        <w:t>ACER</w:t>
      </w:r>
      <w:r>
        <w:rPr>
          <w:szCs w:val="24"/>
        </w:rPr>
        <w:noBreakHyphen/>
      </w:r>
      <w:proofErr w:type="spellStart"/>
      <w:r>
        <w:rPr>
          <w:szCs w:val="24"/>
        </w:rPr>
        <w:t>ile</w:t>
      </w:r>
      <w:proofErr w:type="spellEnd"/>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7B564FF5" w14:textId="77777777" w:rsidR="00192AFB" w:rsidRDefault="00192AFB" w:rsidP="009147A7">
      <w:pPr>
        <w:rPr>
          <w:szCs w:val="24"/>
        </w:rPr>
      </w:pPr>
    </w:p>
    <w:p w14:paraId="4F21882A" w14:textId="77777777" w:rsidR="009147A7" w:rsidRDefault="009147A7" w:rsidP="009147A7">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54718348" w14:textId="77777777" w:rsidR="009147A7" w:rsidRDefault="009147A7" w:rsidP="009147A7">
      <w:pPr>
        <w:rPr>
          <w:szCs w:val="24"/>
        </w:rPr>
      </w:pPr>
    </w:p>
    <w:p w14:paraId="21C63AB3" w14:textId="77777777" w:rsidR="009147A7" w:rsidRDefault="009147A7" w:rsidP="009147A7">
      <w:pPr>
        <w:rPr>
          <w:b/>
          <w:bCs/>
          <w:szCs w:val="24"/>
        </w:rPr>
      </w:pPr>
      <w:r>
        <w:rPr>
          <w:b/>
          <w:bCs/>
          <w:szCs w:val="24"/>
        </w:rPr>
        <w:t>ELTS § 103 lg 1 ja 2</w:t>
      </w:r>
    </w:p>
    <w:p w14:paraId="4CC69AD3" w14:textId="77777777" w:rsidR="009147A7" w:rsidRPr="00A67ED4" w:rsidRDefault="009147A7" w:rsidP="009147A7">
      <w:pPr>
        <w:rPr>
          <w:szCs w:val="24"/>
        </w:rPr>
      </w:pPr>
      <w:r>
        <w:rPr>
          <w:szCs w:val="24"/>
        </w:rPr>
        <w:t xml:space="preserve">Seaduse §-s 103 muudetakse kehtestatud trahvimäärasid </w:t>
      </w:r>
      <w:r w:rsidRPr="00AA3813">
        <w:rPr>
          <w:szCs w:val="24"/>
        </w:rPr>
        <w:t>Konkurentsiametile või süsteemihaldurile kohustusliku teabe esitamata jätmise eest</w:t>
      </w:r>
      <w:r>
        <w:rPr>
          <w:szCs w:val="24"/>
        </w:rPr>
        <w:t xml:space="preserve">. Füüsilise isiku poolt toime pandud rikkumise puhul suurendatakse trahvimäära 100 trahviühikult 300 trahviühikule ja juriidilise isiku trahvimäära piiri 1300 eurolt 1 000 000 eurole. Kehtiv trahvimäär 1300 </w:t>
      </w:r>
      <w:r w:rsidRPr="00E007B4">
        <w:rPr>
          <w:szCs w:val="24"/>
        </w:rPr>
        <w:t>eurot</w:t>
      </w:r>
      <w:r>
        <w:rPr>
          <w:szCs w:val="24"/>
        </w:rPr>
        <w:t xml:space="preserve"> kehtib aastast 2011 ning </w:t>
      </w:r>
      <w:r w:rsidRPr="00E007B4">
        <w:rPr>
          <w:szCs w:val="24"/>
        </w:rPr>
        <w:t xml:space="preserve">on tänaseks ajale jalgu jäänud ega oma </w:t>
      </w:r>
      <w:r>
        <w:rPr>
          <w:szCs w:val="24"/>
        </w:rPr>
        <w:t>rikkumisi ennetavat</w:t>
      </w:r>
      <w:r w:rsidRPr="00E007B4">
        <w:rPr>
          <w:szCs w:val="24"/>
        </w:rPr>
        <w:t xml:space="preserve"> mõju.</w:t>
      </w:r>
      <w:r>
        <w:rPr>
          <w:szCs w:val="24"/>
        </w:rPr>
        <w:t xml:space="preserve"> Uus trahvimäär on ühtlustatud maksimaalsete trahvimääradega ELTS </w:t>
      </w:r>
      <w:r w:rsidRPr="00A541D2">
        <w:rPr>
          <w:szCs w:val="24"/>
        </w:rPr>
        <w:t>§ 101</w:t>
      </w:r>
      <w:r w:rsidRPr="00471591">
        <w:rPr>
          <w:szCs w:val="24"/>
          <w:vertAlign w:val="superscript"/>
        </w:rPr>
        <w:t>1</w:t>
      </w:r>
      <w:r w:rsidRPr="00A541D2">
        <w:rPr>
          <w:szCs w:val="24"/>
        </w:rPr>
        <w:t xml:space="preserve"> lõi</w:t>
      </w:r>
      <w:r>
        <w:rPr>
          <w:szCs w:val="24"/>
        </w:rPr>
        <w:t>kes</w:t>
      </w:r>
      <w:r w:rsidRPr="00A541D2">
        <w:rPr>
          <w:szCs w:val="24"/>
        </w:rPr>
        <w:t xml:space="preserve"> 2</w:t>
      </w:r>
      <w:r>
        <w:rPr>
          <w:szCs w:val="24"/>
        </w:rPr>
        <w:t>, §-s 101</w:t>
      </w:r>
      <w:r>
        <w:rPr>
          <w:szCs w:val="24"/>
          <w:vertAlign w:val="superscript"/>
        </w:rPr>
        <w:t>3</w:t>
      </w:r>
      <w:r>
        <w:rPr>
          <w:szCs w:val="24"/>
        </w:rPr>
        <w:t xml:space="preserve"> ja </w:t>
      </w:r>
      <w:r w:rsidRPr="00A541D2">
        <w:rPr>
          <w:szCs w:val="24"/>
        </w:rPr>
        <w:t>§</w:t>
      </w:r>
      <w:r>
        <w:rPr>
          <w:szCs w:val="24"/>
        </w:rPr>
        <w:t> </w:t>
      </w:r>
      <w:r w:rsidRPr="00A541D2">
        <w:rPr>
          <w:szCs w:val="24"/>
        </w:rPr>
        <w:t>101</w:t>
      </w:r>
      <w:r>
        <w:rPr>
          <w:szCs w:val="24"/>
          <w:vertAlign w:val="superscript"/>
        </w:rPr>
        <w:t>4</w:t>
      </w:r>
      <w:r w:rsidRPr="00A541D2">
        <w:rPr>
          <w:szCs w:val="24"/>
        </w:rPr>
        <w:t xml:space="preserve"> lõi</w:t>
      </w:r>
      <w:r>
        <w:rPr>
          <w:szCs w:val="24"/>
        </w:rPr>
        <w:t>kes</w:t>
      </w:r>
      <w:r w:rsidRPr="00A541D2">
        <w:rPr>
          <w:szCs w:val="24"/>
        </w:rPr>
        <w:t xml:space="preserve"> </w:t>
      </w:r>
      <w:r>
        <w:rPr>
          <w:szCs w:val="24"/>
        </w:rPr>
        <w:t xml:space="preserve">2. Trahvimäärad on kooskõlas </w:t>
      </w:r>
      <w:proofErr w:type="spellStart"/>
      <w:r>
        <w:rPr>
          <w:szCs w:val="24"/>
        </w:rPr>
        <w:t>KarS</w:t>
      </w:r>
      <w:proofErr w:type="spellEnd"/>
      <w:r>
        <w:rPr>
          <w:szCs w:val="24"/>
        </w:rPr>
        <w:t xml:space="preserve"> § 47 lõikega 1, mille kohaselt on maksimaalne trahviühikute arv 300 ja trahviühiku suurus on 8 eurot ning </w:t>
      </w:r>
      <w:proofErr w:type="spellStart"/>
      <w:r>
        <w:rPr>
          <w:szCs w:val="24"/>
        </w:rPr>
        <w:t>KarS</w:t>
      </w:r>
      <w:proofErr w:type="spellEnd"/>
      <w:r>
        <w:rPr>
          <w:szCs w:val="24"/>
        </w:rPr>
        <w:t xml:space="preserve"> § 47 lõikega 4, mille kohaselt võib juriidilise isikule võib </w:t>
      </w:r>
      <w:r w:rsidRPr="003010CE">
        <w:rPr>
          <w:szCs w:val="24"/>
        </w:rPr>
        <w:t xml:space="preserve">muu seadus ette näha rahatrahvi kohaldamise </w:t>
      </w:r>
      <w:proofErr w:type="spellStart"/>
      <w:r>
        <w:rPr>
          <w:szCs w:val="24"/>
        </w:rPr>
        <w:t>KarS</w:t>
      </w:r>
      <w:proofErr w:type="spellEnd"/>
      <w:r w:rsidRPr="003010CE">
        <w:rPr>
          <w:szCs w:val="24"/>
        </w:rPr>
        <w:t xml:space="preserve"> </w:t>
      </w:r>
      <w:r>
        <w:rPr>
          <w:szCs w:val="24"/>
        </w:rPr>
        <w:t>§ 47</w:t>
      </w:r>
      <w:r w:rsidRPr="003010CE">
        <w:rPr>
          <w:szCs w:val="24"/>
        </w:rPr>
        <w:t xml:space="preserve"> lõigetes 1 ja 2 sätestatust erineval alusel ja määras, võttes arvesse reguleeritava valdkonna eripära</w:t>
      </w:r>
      <w:r>
        <w:rPr>
          <w:szCs w:val="24"/>
        </w:rPr>
        <w:t>.</w:t>
      </w:r>
    </w:p>
    <w:p w14:paraId="7A2E7A86" w14:textId="77777777" w:rsidR="009147A7" w:rsidRDefault="009147A7" w:rsidP="009147A7">
      <w:pPr>
        <w:rPr>
          <w:szCs w:val="24"/>
        </w:rPr>
      </w:pPr>
    </w:p>
    <w:p w14:paraId="1F31FC21" w14:textId="77777777" w:rsidR="00596C2F" w:rsidRDefault="00596C2F" w:rsidP="009147A7">
      <w:pPr>
        <w:rPr>
          <w:szCs w:val="24"/>
        </w:rPr>
      </w:pPr>
    </w:p>
    <w:p w14:paraId="7B3052CB" w14:textId="77777777" w:rsidR="00596C2F" w:rsidRDefault="00596C2F" w:rsidP="009147A7">
      <w:pPr>
        <w:rPr>
          <w:szCs w:val="24"/>
        </w:rPr>
      </w:pPr>
    </w:p>
    <w:p w14:paraId="641F59C5" w14:textId="77777777" w:rsidR="009147A7" w:rsidRDefault="009147A7" w:rsidP="009147A7">
      <w:pPr>
        <w:rPr>
          <w:szCs w:val="24"/>
        </w:rPr>
      </w:pPr>
      <w:r>
        <w:rPr>
          <w:b/>
          <w:bCs/>
          <w:szCs w:val="24"/>
        </w:rPr>
        <w:t>ELTS § 103</w:t>
      </w:r>
      <w:r w:rsidRPr="00B71939">
        <w:rPr>
          <w:b/>
          <w:bCs/>
          <w:szCs w:val="24"/>
          <w:vertAlign w:val="superscript"/>
        </w:rPr>
        <w:t>1</w:t>
      </w:r>
      <w:r>
        <w:rPr>
          <w:szCs w:val="24"/>
        </w:rPr>
        <w:t xml:space="preserve"> </w:t>
      </w:r>
    </w:p>
    <w:p w14:paraId="21C3B468" w14:textId="77777777" w:rsidR="009147A7" w:rsidRDefault="009147A7" w:rsidP="009147A7">
      <w:pPr>
        <w:rPr>
          <w:szCs w:val="24"/>
        </w:rPr>
      </w:pPr>
      <w:r>
        <w:rPr>
          <w:szCs w:val="24"/>
        </w:rPr>
        <w:t>Seadust täiendatakse §-ga 103</w:t>
      </w:r>
      <w:r>
        <w:rPr>
          <w:szCs w:val="24"/>
          <w:vertAlign w:val="superscript"/>
        </w:rPr>
        <w:t>1</w:t>
      </w:r>
      <w:r>
        <w:rPr>
          <w:szCs w:val="24"/>
        </w:rPr>
        <w:t xml:space="preserve"> ja kehtestatakse andmete kogumise nõude rikkumisele kehtivad trahvimäärad. Andmete kogumise nõuded on sätestatud REMIT määruse artiklis 8.</w:t>
      </w:r>
    </w:p>
    <w:p w14:paraId="6BECCB73" w14:textId="77777777" w:rsidR="009147A7" w:rsidRDefault="009147A7" w:rsidP="009147A7">
      <w:pPr>
        <w:rPr>
          <w:szCs w:val="24"/>
        </w:rPr>
      </w:pPr>
    </w:p>
    <w:p w14:paraId="7645FA87" w14:textId="77777777" w:rsidR="009147A7" w:rsidRDefault="009147A7" w:rsidP="009147A7">
      <w:pPr>
        <w:rPr>
          <w:szCs w:val="24"/>
        </w:rPr>
      </w:pPr>
      <w:r>
        <w:rPr>
          <w:b/>
          <w:bCs/>
          <w:szCs w:val="24"/>
        </w:rPr>
        <w:t>ELTS § 105 lg 2</w:t>
      </w:r>
      <w:r>
        <w:rPr>
          <w:szCs w:val="24"/>
        </w:rPr>
        <w:t xml:space="preserve"> </w:t>
      </w:r>
    </w:p>
    <w:p w14:paraId="75A901B4" w14:textId="77777777" w:rsidR="009147A7" w:rsidRDefault="009147A7" w:rsidP="009147A7">
      <w:pPr>
        <w:rPr>
          <w:szCs w:val="24"/>
        </w:rPr>
      </w:pPr>
      <w:r>
        <w:rPr>
          <w:szCs w:val="24"/>
        </w:rPr>
        <w:t>P</w:t>
      </w:r>
      <w:r w:rsidRPr="00A70F03">
        <w:rPr>
          <w:szCs w:val="24"/>
        </w:rPr>
        <w:t>aragrahvi 105 lõikes</w:t>
      </w:r>
      <w:r>
        <w:rPr>
          <w:szCs w:val="24"/>
        </w:rPr>
        <w:t xml:space="preserve"> 2 asendatakse</w:t>
      </w:r>
      <w:r w:rsidRPr="00A70F03">
        <w:rPr>
          <w:szCs w:val="24"/>
        </w:rPr>
        <w:t xml:space="preserve"> arv „3200“ arvuga „400 000“</w:t>
      </w:r>
      <w:r>
        <w:rPr>
          <w:szCs w:val="24"/>
        </w:rPr>
        <w:t xml:space="preserve"> ehk suurendatakse juriidiliste isikule määratavat maksimaalset trahvimäära teabesaladuse hoidmise kohustuse rikkumise korral.</w:t>
      </w:r>
    </w:p>
    <w:p w14:paraId="6FB34F8C" w14:textId="77777777" w:rsidR="009147A7" w:rsidRPr="00D4311F" w:rsidRDefault="009147A7" w:rsidP="009147A7">
      <w:pPr>
        <w:rPr>
          <w:szCs w:val="24"/>
        </w:rPr>
      </w:pPr>
    </w:p>
    <w:p w14:paraId="4CFFA31F" w14:textId="77777777" w:rsidR="009147A7" w:rsidRDefault="009147A7" w:rsidP="009147A7">
      <w:pPr>
        <w:rPr>
          <w:szCs w:val="24"/>
        </w:rPr>
      </w:pPr>
      <w:r>
        <w:rPr>
          <w:b/>
          <w:bCs/>
          <w:szCs w:val="24"/>
        </w:rPr>
        <w:t>ELTS § 106</w:t>
      </w:r>
      <w:r>
        <w:rPr>
          <w:szCs w:val="24"/>
        </w:rPr>
        <w:t xml:space="preserve"> </w:t>
      </w:r>
    </w:p>
    <w:p w14:paraId="0621C072" w14:textId="668D19B0" w:rsidR="009147A7" w:rsidRDefault="009147A7" w:rsidP="009147A7">
      <w:pPr>
        <w:rPr>
          <w:szCs w:val="24"/>
        </w:rPr>
      </w:pPr>
      <w:r>
        <w:rPr>
          <w:szCs w:val="24"/>
        </w:rPr>
        <w:t xml:space="preserve">Muudatusega kehtestatakse väärtegude aegumistähtaeg 5 aastat. </w:t>
      </w:r>
      <w:r w:rsidRPr="001173D7">
        <w:rPr>
          <w:szCs w:val="24"/>
        </w:rPr>
        <w:t>Kehtiv</w:t>
      </w:r>
      <w:r>
        <w:rPr>
          <w:szCs w:val="24"/>
        </w:rPr>
        <w:t xml:space="preserve"> karistusseadustiku (</w:t>
      </w:r>
      <w:proofErr w:type="spellStart"/>
      <w:r w:rsidRPr="001173D7">
        <w:rPr>
          <w:szCs w:val="24"/>
        </w:rPr>
        <w:t>KarS</w:t>
      </w:r>
      <w:proofErr w:type="spellEnd"/>
      <w:r>
        <w:rPr>
          <w:szCs w:val="24"/>
        </w:rPr>
        <w:t>)</w:t>
      </w:r>
      <w:r w:rsidRPr="001173D7">
        <w:rPr>
          <w:szCs w:val="24"/>
        </w:rPr>
        <w:t xml:space="preserve"> § 81 lõige 3 näeb ette, et üldreeglina on väärteo aegumistähtaeg kaks aastat ning seaduses sätestatud juhtudel võib ette näha </w:t>
      </w:r>
      <w:r>
        <w:rPr>
          <w:szCs w:val="24"/>
        </w:rPr>
        <w:t>viie</w:t>
      </w:r>
      <w:r w:rsidRPr="001173D7">
        <w:rPr>
          <w:szCs w:val="24"/>
        </w:rPr>
        <w:t>aastase aegumistähtaja.</w:t>
      </w:r>
      <w:r>
        <w:rPr>
          <w:szCs w:val="24"/>
        </w:rPr>
        <w:t xml:space="preserve"> Võttes arvesse elektri </w:t>
      </w:r>
      <w:proofErr w:type="spellStart"/>
      <w:r>
        <w:rPr>
          <w:szCs w:val="24"/>
        </w:rPr>
        <w:t>hulgituru</w:t>
      </w:r>
      <w:proofErr w:type="spellEnd"/>
      <w:r>
        <w:rPr>
          <w:szCs w:val="24"/>
        </w:rPr>
        <w:t xml:space="preserve"> rikkumiste keerukust, on viieaastane aegumistähtaeg põhjendatud.</w:t>
      </w:r>
    </w:p>
    <w:p w14:paraId="0DC500F7" w14:textId="77777777" w:rsidR="0024012C" w:rsidRDefault="0024012C" w:rsidP="009147A7">
      <w:pPr>
        <w:rPr>
          <w:szCs w:val="24"/>
        </w:rPr>
      </w:pPr>
    </w:p>
    <w:p w14:paraId="5BE5AA97" w14:textId="2C797901" w:rsidR="0024012C" w:rsidRDefault="0024012C" w:rsidP="009147A7">
      <w:pPr>
        <w:rPr>
          <w:b/>
          <w:bCs/>
          <w:szCs w:val="24"/>
          <w:vertAlign w:val="superscript"/>
        </w:rPr>
      </w:pPr>
      <w:r>
        <w:rPr>
          <w:b/>
          <w:bCs/>
          <w:szCs w:val="24"/>
        </w:rPr>
        <w:t>ELTS § 111</w:t>
      </w:r>
      <w:r>
        <w:rPr>
          <w:b/>
          <w:bCs/>
          <w:szCs w:val="24"/>
          <w:vertAlign w:val="superscript"/>
        </w:rPr>
        <w:t>3</w:t>
      </w:r>
      <w:r>
        <w:rPr>
          <w:b/>
          <w:bCs/>
          <w:szCs w:val="24"/>
        </w:rPr>
        <w:t xml:space="preserve"> lg 17</w:t>
      </w:r>
      <w:r>
        <w:rPr>
          <w:b/>
          <w:bCs/>
          <w:szCs w:val="24"/>
          <w:vertAlign w:val="superscript"/>
        </w:rPr>
        <w:t>1</w:t>
      </w:r>
    </w:p>
    <w:p w14:paraId="5CB9E97F" w14:textId="12AE8CE7" w:rsidR="0024012C" w:rsidRPr="0024012C" w:rsidRDefault="0024012C" w:rsidP="0024012C">
      <w:pPr>
        <w:rPr>
          <w:szCs w:val="24"/>
        </w:rPr>
      </w:pPr>
      <w:r w:rsidRPr="00184759">
        <w:rPr>
          <w:szCs w:val="24"/>
        </w:rPr>
        <w:t>Seaduse § 111</w:t>
      </w:r>
      <w:r w:rsidRPr="00184759">
        <w:rPr>
          <w:szCs w:val="24"/>
          <w:vertAlign w:val="superscript"/>
        </w:rPr>
        <w:t>3</w:t>
      </w:r>
      <w:r w:rsidRPr="00184759">
        <w:rPr>
          <w:szCs w:val="24"/>
        </w:rPr>
        <w:t xml:space="preserve"> lõike 17</w:t>
      </w:r>
      <w:r w:rsidRPr="00184759">
        <w:rPr>
          <w:szCs w:val="24"/>
          <w:vertAlign w:val="superscript"/>
        </w:rPr>
        <w:t>1</w:t>
      </w:r>
      <w:r w:rsidRPr="00184759">
        <w:rPr>
          <w:szCs w:val="24"/>
        </w:rPr>
        <w:t xml:space="preserve"> sõnastust </w:t>
      </w:r>
      <w:bookmarkStart w:id="25" w:name="_Hlk205543389"/>
      <w:r w:rsidRPr="00184759">
        <w:rPr>
          <w:szCs w:val="24"/>
        </w:rPr>
        <w:t>muudetakse selliselt, et alla 15 kW (kaasa arvatud) tootmissuunalise võimsuse liitumis- ja võrgulepingu omanikele rakendub käesoleva seadusega loodud leevendus tagasiulatuvalt alates tootmissuunalise võimsuse mittekasutamise tasu esmakordsest rakendamisest alates 2023. aasta 17. märtsist.</w:t>
      </w:r>
    </w:p>
    <w:bookmarkEnd w:id="25"/>
    <w:p w14:paraId="57E08345" w14:textId="77777777" w:rsidR="009147A7" w:rsidRPr="0024012C" w:rsidRDefault="009147A7" w:rsidP="009147A7">
      <w:pPr>
        <w:rPr>
          <w:szCs w:val="24"/>
        </w:rPr>
      </w:pPr>
    </w:p>
    <w:p w14:paraId="5B18CE33" w14:textId="77777777" w:rsidR="009147A7" w:rsidRDefault="009147A7" w:rsidP="009147A7">
      <w:pPr>
        <w:rPr>
          <w:rFonts w:eastAsia="Times New Roman" w:cs="Times New Roman"/>
          <w:b/>
          <w:bCs/>
          <w:color w:val="000000"/>
          <w:lang w:eastAsia="et-EE"/>
        </w:rPr>
      </w:pPr>
      <w:r>
        <w:rPr>
          <w:rFonts w:eastAsia="Times New Roman" w:cs="Times New Roman"/>
          <w:b/>
          <w:bCs/>
          <w:color w:val="000000"/>
          <w:lang w:eastAsia="et-EE"/>
        </w:rPr>
        <w:t>ELTS § 111</w:t>
      </w:r>
      <w:r>
        <w:rPr>
          <w:rFonts w:eastAsia="Times New Roman" w:cs="Times New Roman"/>
          <w:b/>
          <w:bCs/>
          <w:color w:val="000000"/>
          <w:vertAlign w:val="superscript"/>
          <w:lang w:eastAsia="et-EE"/>
        </w:rPr>
        <w:t>3</w:t>
      </w:r>
      <w:r>
        <w:rPr>
          <w:rFonts w:eastAsia="Times New Roman" w:cs="Times New Roman"/>
          <w:b/>
          <w:bCs/>
          <w:color w:val="000000"/>
          <w:lang w:eastAsia="et-EE"/>
        </w:rPr>
        <w:t xml:space="preserve"> lg 18</w:t>
      </w:r>
    </w:p>
    <w:p w14:paraId="182BCF04" w14:textId="77777777" w:rsidR="00A574F4" w:rsidRDefault="009147A7" w:rsidP="00A574F4">
      <w:pPr>
        <w:rPr>
          <w:rFonts w:eastAsia="Aptos" w:cs="Times New Roman"/>
          <w:szCs w:val="24"/>
          <w14:ligatures w14:val="standardContextual"/>
        </w:rPr>
      </w:pPr>
      <w:r>
        <w:rPr>
          <w:rFonts w:eastAsia="Times New Roman" w:cs="Times New Roman"/>
          <w:color w:val="000000"/>
          <w:lang w:eastAsia="et-EE"/>
        </w:rPr>
        <w:t>Seaduse</w:t>
      </w:r>
      <w:r w:rsidRPr="00D13116">
        <w:rPr>
          <w:rFonts w:eastAsia="Times New Roman" w:cs="Times New Roman"/>
          <w:color w:val="000000"/>
          <w:lang w:eastAsia="et-EE"/>
        </w:rPr>
        <w:t xml:space="preserve"> täiendamise vajadus on tingitud asjaolust, et praktikas esines </w:t>
      </w:r>
      <w:r>
        <w:rPr>
          <w:rFonts w:eastAsia="Times New Roman" w:cs="Times New Roman"/>
          <w:color w:val="000000"/>
          <w:lang w:eastAsia="et-EE"/>
        </w:rPr>
        <w:t>sätte väära tõlgendust ning puudus</w:t>
      </w:r>
      <w:r w:rsidRPr="00D13116">
        <w:rPr>
          <w:rFonts w:eastAsia="Times New Roman" w:cs="Times New Roman"/>
          <w:color w:val="000000"/>
          <w:lang w:eastAsia="et-EE"/>
        </w:rPr>
        <w:t xml:space="preserve"> sätte</w:t>
      </w:r>
      <w:r>
        <w:rPr>
          <w:rFonts w:eastAsia="Times New Roman" w:cs="Times New Roman"/>
          <w:color w:val="000000"/>
          <w:lang w:eastAsia="et-EE"/>
        </w:rPr>
        <w:t xml:space="preserve"> sisu</w:t>
      </w:r>
      <w:r w:rsidRPr="00D13116">
        <w:rPr>
          <w:rFonts w:eastAsia="Times New Roman" w:cs="Times New Roman"/>
          <w:color w:val="000000"/>
          <w:lang w:eastAsia="et-EE"/>
        </w:rPr>
        <w:t xml:space="preserve"> </w:t>
      </w:r>
      <w:r>
        <w:rPr>
          <w:rFonts w:eastAsia="Times New Roman" w:cs="Times New Roman"/>
          <w:color w:val="000000"/>
          <w:lang w:eastAsia="et-EE"/>
        </w:rPr>
        <w:t xml:space="preserve">üheselt </w:t>
      </w:r>
      <w:r w:rsidRPr="00D13116">
        <w:rPr>
          <w:rFonts w:eastAsia="Times New Roman" w:cs="Times New Roman"/>
          <w:color w:val="000000"/>
          <w:lang w:eastAsia="et-EE"/>
        </w:rPr>
        <w:t>mõist</w:t>
      </w:r>
      <w:r>
        <w:rPr>
          <w:rFonts w:eastAsia="Times New Roman" w:cs="Times New Roman"/>
          <w:color w:val="000000"/>
          <w:lang w:eastAsia="et-EE"/>
        </w:rPr>
        <w:t>etavus</w:t>
      </w:r>
      <w:r w:rsidRPr="00D13116">
        <w:rPr>
          <w:rFonts w:eastAsia="Times New Roman" w:cs="Times New Roman"/>
          <w:color w:val="000000"/>
          <w:lang w:eastAsia="et-EE"/>
        </w:rPr>
        <w:t xml:space="preserve">. Eksitava tõlgenduse kohaselt võis muudetavat lõiget mõista viisil, et alakasutustasu rakendamise erisus kohaldub automaatselt igale tootmisseadmele, mis asub riikliku julgeoleku tagamise eesmärgil kehtestatud piirangute alal sõltumata asjaolust, kas </w:t>
      </w:r>
      <w:proofErr w:type="spellStart"/>
      <w:r w:rsidRPr="00D13116">
        <w:rPr>
          <w:rFonts w:eastAsia="Times New Roman" w:cs="Times New Roman"/>
          <w:color w:val="000000"/>
          <w:lang w:eastAsia="et-EE"/>
        </w:rPr>
        <w:t>riigikaitseline</w:t>
      </w:r>
      <w:proofErr w:type="spellEnd"/>
      <w:r w:rsidRPr="00D13116">
        <w:rPr>
          <w:rFonts w:eastAsia="Times New Roman" w:cs="Times New Roman"/>
          <w:color w:val="000000"/>
          <w:lang w:eastAsia="et-EE"/>
        </w:rPr>
        <w:t xml:space="preserve"> piirang on selle tootmisseadme rajamist</w:t>
      </w:r>
      <w:r>
        <w:rPr>
          <w:rFonts w:eastAsia="Times New Roman" w:cs="Times New Roman"/>
          <w:color w:val="000000"/>
          <w:lang w:eastAsia="et-EE"/>
        </w:rPr>
        <w:t xml:space="preserve"> ning sellega elektrienergia tootmist</w:t>
      </w:r>
      <w:r w:rsidRPr="00D13116">
        <w:rPr>
          <w:rFonts w:eastAsia="Times New Roman" w:cs="Times New Roman"/>
          <w:color w:val="000000"/>
          <w:lang w:eastAsia="et-EE"/>
        </w:rPr>
        <w:t xml:space="preserve"> takistanud või takistab seda tulevikus. Samuti vajab selgitamist, et kehtiva seaduse kohaselt kohaldatakse alakasutustasu vabastust m</w:t>
      </w:r>
      <w:r>
        <w:rPr>
          <w:rFonts w:eastAsia="Times New Roman" w:cs="Times New Roman"/>
          <w:color w:val="000000"/>
          <w:lang w:eastAsia="et-EE"/>
        </w:rPr>
        <w:t>uuhulgas ka</w:t>
      </w:r>
      <w:r w:rsidRPr="00D13116">
        <w:rPr>
          <w:rFonts w:eastAsia="Times New Roman" w:cs="Times New Roman"/>
          <w:color w:val="000000"/>
          <w:lang w:eastAsia="et-EE"/>
        </w:rPr>
        <w:t xml:space="preserve"> võrgulepingu suhtes, kuna põhivõrgus liitunud võimsus, mille puhul on tootmisseade rajamata, on fikseeritud ka võrgulepingus. Kuigi muudetavat sätet tuli mõista juba alates selle lisamisest seadusesse 2023. aastal vastavalt järgnevale selgitusele, siis muudatuse kohaselt rõhutatakse asjaolu, et alakasutustasust ei ole vabastatud </w:t>
      </w:r>
      <w:proofErr w:type="spellStart"/>
      <w:r w:rsidRPr="00D13116">
        <w:rPr>
          <w:rFonts w:eastAsia="Times New Roman" w:cs="Times New Roman"/>
          <w:color w:val="000000"/>
          <w:lang w:eastAsia="et-EE"/>
        </w:rPr>
        <w:t>riigikaitselis</w:t>
      </w:r>
      <w:r>
        <w:rPr>
          <w:rFonts w:eastAsia="Times New Roman" w:cs="Times New Roman"/>
          <w:color w:val="000000"/>
          <w:lang w:eastAsia="et-EE"/>
        </w:rPr>
        <w:t>e</w:t>
      </w:r>
      <w:proofErr w:type="spellEnd"/>
      <w:r>
        <w:rPr>
          <w:rFonts w:eastAsia="Times New Roman" w:cs="Times New Roman"/>
          <w:color w:val="000000"/>
          <w:lang w:eastAsia="et-EE"/>
        </w:rPr>
        <w:t xml:space="preserve"> piiranguga alal selline </w:t>
      </w:r>
      <w:r w:rsidRPr="00D13116">
        <w:rPr>
          <w:rFonts w:eastAsia="Times New Roman" w:cs="Times New Roman"/>
          <w:color w:val="000000"/>
          <w:lang w:eastAsia="et-EE"/>
        </w:rPr>
        <w:t>juba rajatud tootmisseade, mille puhul piiranguala olemasolu</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ei takista elektrienergia tootmist</w:t>
      </w:r>
      <w:r>
        <w:rPr>
          <w:rFonts w:eastAsia="Times New Roman" w:cs="Times New Roman"/>
          <w:color w:val="000000"/>
          <w:lang w:eastAsia="et-EE"/>
        </w:rPr>
        <w:t xml:space="preserve"> ega sellega jätkamist</w:t>
      </w:r>
      <w:r w:rsidRPr="00D13116">
        <w:rPr>
          <w:rFonts w:eastAsia="Times New Roman" w:cs="Times New Roman"/>
          <w:color w:val="000000"/>
          <w:lang w:eastAsia="et-EE"/>
        </w:rPr>
        <w:t xml:space="preserve">. </w:t>
      </w:r>
      <w:r w:rsidR="00A574F4" w:rsidRPr="00A574F4">
        <w:rPr>
          <w:rFonts w:eastAsia="Aptos" w:cs="Times New Roman"/>
          <w:szCs w:val="24"/>
          <w14:ligatures w14:val="standardContextual"/>
        </w:rPr>
        <w:t>Alakasutustasu rakendamise erisus ei laiene automaatselt kõikidele tootmisseadmetele, mis asuvad osaliselt või täielikult riikliku julgeoleku tagamise eesmärgil kehtestatud piirangute alal, vaid sõltub reaalsest rajamise ja elektrienergia tootmise takistamisest.</w:t>
      </w:r>
    </w:p>
    <w:p w14:paraId="5F426F88" w14:textId="77777777" w:rsidR="00192AFB" w:rsidRPr="00A574F4" w:rsidRDefault="00192AFB" w:rsidP="00A574F4">
      <w:pPr>
        <w:rPr>
          <w:rFonts w:eastAsia="Aptos" w:cs="Times New Roman"/>
          <w:szCs w:val="24"/>
          <w14:ligatures w14:val="standardContextual"/>
        </w:rPr>
      </w:pPr>
    </w:p>
    <w:p w14:paraId="79F35CF7" w14:textId="12E6E9BB" w:rsidR="00A574F4" w:rsidRPr="00A574F4" w:rsidRDefault="00A574F4" w:rsidP="009147A7">
      <w:pPr>
        <w:rPr>
          <w:rFonts w:eastAsia="Aptos" w:cs="Times New Roman"/>
          <w:szCs w:val="24"/>
          <w14:ligatures w14:val="standardContextual"/>
        </w:rPr>
      </w:pPr>
      <w:r w:rsidRPr="00A574F4">
        <w:rPr>
          <w:rFonts w:eastAsia="Aptos" w:cs="Times New Roman"/>
          <w:szCs w:val="24"/>
          <w14:ligatures w14:val="standardContextual"/>
        </w:rPr>
        <w:t xml:space="preserve">Seega olukorras, kus tootja on sõlminud tootmissuunalise ajutise võrgulepingu või alalise võrgulepingu tootmisvõimsuse kasutamiseks 70 MVA ulatuses ning lepingulist võimsust on </w:t>
      </w:r>
      <w:proofErr w:type="spellStart"/>
      <w:r w:rsidRPr="00A574F4">
        <w:rPr>
          <w:rFonts w:eastAsia="Aptos" w:cs="Times New Roman"/>
          <w:szCs w:val="24"/>
          <w14:ligatures w14:val="standardContextual"/>
        </w:rPr>
        <w:t>riigikaitselise</w:t>
      </w:r>
      <w:proofErr w:type="spellEnd"/>
      <w:r w:rsidRPr="00A574F4">
        <w:rPr>
          <w:rFonts w:eastAsia="Aptos" w:cs="Times New Roman"/>
          <w:szCs w:val="24"/>
          <w14:ligatures w14:val="standardContextual"/>
        </w:rPr>
        <w:t xml:space="preserve"> piiranguga alal juba rajatud tuulikutega 40 MVA ulatuses kasutatud (toodetud elektrienergiat), siis ei ole nimetatud 40 MVA puhul tegemist elektrienergia tootmist või tootmisega jätkamist takistava sisulise takistusega ELTS § 111</w:t>
      </w:r>
      <w:r w:rsidRPr="00A574F4">
        <w:rPr>
          <w:rFonts w:eastAsia="Aptos" w:cs="Times New Roman"/>
          <w:szCs w:val="24"/>
          <w:vertAlign w:val="superscript"/>
          <w14:ligatures w14:val="standardContextual"/>
        </w:rPr>
        <w:t>3</w:t>
      </w:r>
      <w:r w:rsidRPr="00A574F4">
        <w:rPr>
          <w:rFonts w:eastAsia="Aptos" w:cs="Times New Roman"/>
          <w:szCs w:val="24"/>
          <w14:ligatures w14:val="standardContextual"/>
        </w:rPr>
        <w:t xml:space="preserve"> lg 18 tähenduses.</w:t>
      </w:r>
    </w:p>
    <w:p w14:paraId="05638DE4" w14:textId="77777777" w:rsidR="00A574F4" w:rsidRPr="00A574F4" w:rsidRDefault="00A574F4" w:rsidP="009147A7">
      <w:pPr>
        <w:rPr>
          <w:rFonts w:eastAsia="Times New Roman" w:cs="Times New Roman"/>
          <w:lang w:eastAsia="et-EE"/>
        </w:rPr>
      </w:pPr>
    </w:p>
    <w:p w14:paraId="61AB5617" w14:textId="43E64AA6" w:rsidR="009147A7" w:rsidRDefault="009147A7" w:rsidP="009147A7">
      <w:pPr>
        <w:rPr>
          <w:rFonts w:eastAsia="Times New Roman" w:cs="Times New Roman"/>
          <w:color w:val="000000"/>
          <w:lang w:eastAsia="et-EE"/>
        </w:rPr>
      </w:pPr>
      <w:r w:rsidRPr="00D13116">
        <w:rPr>
          <w:rFonts w:eastAsia="Times New Roman" w:cs="Times New Roman"/>
          <w:color w:val="000000"/>
          <w:lang w:eastAsia="et-EE"/>
        </w:rPr>
        <w:t xml:space="preserve">Samuti ei ole alakasutustasust vabastatud </w:t>
      </w:r>
      <w:r>
        <w:rPr>
          <w:rFonts w:eastAsia="Times New Roman" w:cs="Times New Roman"/>
          <w:color w:val="000000"/>
          <w:lang w:eastAsia="et-EE"/>
        </w:rPr>
        <w:t>rajatavad</w:t>
      </w:r>
      <w:r w:rsidRPr="00D13116">
        <w:rPr>
          <w:rFonts w:eastAsia="Times New Roman" w:cs="Times New Roman"/>
          <w:color w:val="000000"/>
          <w:lang w:eastAsia="et-EE"/>
        </w:rPr>
        <w:t xml:space="preserve"> tootmissead</w:t>
      </w:r>
      <w:r>
        <w:rPr>
          <w:rFonts w:eastAsia="Times New Roman" w:cs="Times New Roman"/>
          <w:color w:val="000000"/>
          <w:lang w:eastAsia="et-EE"/>
        </w:rPr>
        <w:t>m</w:t>
      </w:r>
      <w:r w:rsidRPr="00D13116">
        <w:rPr>
          <w:rFonts w:eastAsia="Times New Roman" w:cs="Times New Roman"/>
          <w:color w:val="000000"/>
          <w:lang w:eastAsia="et-EE"/>
        </w:rPr>
        <w:t>e</w:t>
      </w:r>
      <w:r>
        <w:rPr>
          <w:rFonts w:eastAsia="Times New Roman" w:cs="Times New Roman"/>
          <w:color w:val="000000"/>
          <w:lang w:eastAsia="et-EE"/>
        </w:rPr>
        <w:t>d</w:t>
      </w:r>
      <w:r w:rsidRPr="00D13116">
        <w:rPr>
          <w:rFonts w:eastAsia="Times New Roman" w:cs="Times New Roman"/>
          <w:color w:val="000000"/>
          <w:lang w:eastAsia="et-EE"/>
        </w:rPr>
        <w:t>, mis planeeritakse ja rajatakse riikliku julgeoleku tagamise eesmärgil kehtestatud piirangute piirkonda, kuid mille puhul piiranguala ei takista</w:t>
      </w:r>
      <w:r>
        <w:rPr>
          <w:rFonts w:eastAsia="Times New Roman" w:cs="Times New Roman"/>
          <w:color w:val="000000"/>
          <w:lang w:eastAsia="et-EE"/>
        </w:rPr>
        <w:t xml:space="preserve"> sisuliselt</w:t>
      </w:r>
      <w:r w:rsidRPr="00D13116">
        <w:rPr>
          <w:rFonts w:eastAsia="Times New Roman" w:cs="Times New Roman"/>
          <w:color w:val="000000"/>
          <w:lang w:eastAsia="et-EE"/>
        </w:rPr>
        <w:t xml:space="preserve"> </w:t>
      </w:r>
      <w:r>
        <w:rPr>
          <w:rFonts w:eastAsia="Times New Roman" w:cs="Times New Roman"/>
          <w:color w:val="000000"/>
          <w:lang w:eastAsia="et-EE"/>
        </w:rPr>
        <w:t>nende</w:t>
      </w:r>
      <w:r w:rsidRPr="00D13116">
        <w:rPr>
          <w:rFonts w:eastAsia="Times New Roman" w:cs="Times New Roman"/>
          <w:color w:val="000000"/>
          <w:lang w:eastAsia="et-EE"/>
        </w:rPr>
        <w:t xml:space="preserve"> rajamist. </w:t>
      </w:r>
      <w:r>
        <w:rPr>
          <w:rFonts w:eastAsia="Times New Roman" w:cs="Times New Roman"/>
          <w:color w:val="000000"/>
          <w:lang w:eastAsia="et-EE"/>
        </w:rPr>
        <w:t xml:space="preserve">Ehk juhul kui </w:t>
      </w:r>
      <w:proofErr w:type="spellStart"/>
      <w:r>
        <w:rPr>
          <w:rFonts w:eastAsia="Times New Roman" w:cs="Times New Roman"/>
          <w:color w:val="000000"/>
          <w:lang w:eastAsia="et-EE"/>
        </w:rPr>
        <w:t>riigikaitselise</w:t>
      </w:r>
      <w:proofErr w:type="spellEnd"/>
      <w:r>
        <w:rPr>
          <w:rFonts w:eastAsia="Times New Roman" w:cs="Times New Roman"/>
          <w:color w:val="000000"/>
          <w:lang w:eastAsia="et-EE"/>
        </w:rPr>
        <w:t xml:space="preserve"> piiranguga alal kehtib rajatavale tuulepargile kõrguspiirang, siis madalama tuulepargi saab siiski rajada ning olemasolevate tuuleparkidega, millel on kehtiv võrguleping, tuleb tootmissuunaline võimsus kasutusele võtta, maksta tootmissuunalise võimsuse mittekasutamise tasu või oma tootmissuunalisest võrgu läbilaskevõimest loobuda. </w:t>
      </w:r>
      <w:r w:rsidR="00A574F4" w:rsidRPr="00A574F4">
        <w:rPr>
          <w:rFonts w:eastAsia="Times New Roman" w:cs="Times New Roman"/>
          <w:color w:val="000000"/>
          <w:lang w:eastAsia="et-EE"/>
        </w:rPr>
        <w:t xml:space="preserve">. Seega olukorras, kus tootjal ei ole lubatud piirangualal püstitada tuulikuid maksimaalse tipukõrgusega 240 meetrit, kuid lubatud on püstitada tuulikuid maksimaalse kõrgusega 100 meetrit, siis sellisel juhul ei ole tegemist riigikaitseliste piirangutest tuleneva sisulise takistusega, mis takistab lepingulise tootmisvõimsuse kasutamist. </w:t>
      </w:r>
      <w:r>
        <w:rPr>
          <w:rFonts w:eastAsia="Times New Roman" w:cs="Times New Roman"/>
          <w:color w:val="000000"/>
          <w:lang w:eastAsia="et-EE"/>
        </w:rPr>
        <w:t xml:space="preserve">Sarnaselt juhul kui põlevkivielektrijaamad on </w:t>
      </w:r>
      <w:proofErr w:type="spellStart"/>
      <w:r>
        <w:rPr>
          <w:rFonts w:eastAsia="Times New Roman" w:cs="Times New Roman"/>
          <w:color w:val="000000"/>
          <w:lang w:eastAsia="et-EE"/>
        </w:rPr>
        <w:t>riigikaitselise</w:t>
      </w:r>
      <w:proofErr w:type="spellEnd"/>
      <w:r>
        <w:rPr>
          <w:rFonts w:eastAsia="Times New Roman" w:cs="Times New Roman"/>
          <w:color w:val="000000"/>
          <w:lang w:eastAsia="et-EE"/>
        </w:rPr>
        <w:t xml:space="preserve"> piiranguga alal võrguga ühendatud ja sisulisi takistusi nende tootmissuunalise võimsuse kasutusele võtmiseks ei ole, tuleb tootmissuunalist võimsust kasutada, maksta tootmissuunalise võimsuse mittekasutamise tasu või oma tootmissuunalisest võrgu läbilaskevõimest loobuda.</w:t>
      </w:r>
      <w:r w:rsidR="00A574F4">
        <w:rPr>
          <w:rFonts w:eastAsia="Times New Roman" w:cs="Times New Roman"/>
          <w:color w:val="000000"/>
          <w:lang w:eastAsia="et-EE"/>
        </w:rPr>
        <w:t xml:space="preserve"> </w:t>
      </w:r>
      <w:r w:rsidR="00A574F4" w:rsidRPr="00A574F4">
        <w:rPr>
          <w:rFonts w:eastAsia="Times New Roman" w:cs="Times New Roman"/>
          <w:color w:val="000000"/>
          <w:lang w:eastAsia="et-EE"/>
        </w:rPr>
        <w:t xml:space="preserve">Seega juhul, kui </w:t>
      </w:r>
      <w:proofErr w:type="spellStart"/>
      <w:r w:rsidR="00A574F4" w:rsidRPr="00A574F4">
        <w:rPr>
          <w:rFonts w:eastAsia="Times New Roman" w:cs="Times New Roman"/>
          <w:color w:val="000000"/>
          <w:lang w:eastAsia="et-EE"/>
        </w:rPr>
        <w:t>riigikaitselise</w:t>
      </w:r>
      <w:proofErr w:type="spellEnd"/>
      <w:r w:rsidR="00A574F4" w:rsidRPr="00A574F4">
        <w:rPr>
          <w:rFonts w:eastAsia="Times New Roman" w:cs="Times New Roman"/>
          <w:color w:val="000000"/>
          <w:lang w:eastAsia="et-EE"/>
        </w:rPr>
        <w:t xml:space="preserve"> piiranguga alal on juba rajatud põlevkivielektrijaam, mis on võrguga ühendatud, siis puudub sisuline taksitus sellega elektrienergia tootmiseks. Samuti olukorras, kus </w:t>
      </w:r>
      <w:proofErr w:type="spellStart"/>
      <w:r w:rsidR="00A574F4" w:rsidRPr="00A574F4">
        <w:rPr>
          <w:rFonts w:eastAsia="Times New Roman" w:cs="Times New Roman"/>
          <w:color w:val="000000"/>
          <w:lang w:eastAsia="et-EE"/>
        </w:rPr>
        <w:t>riigikaitselise</w:t>
      </w:r>
      <w:proofErr w:type="spellEnd"/>
      <w:r w:rsidR="00A574F4" w:rsidRPr="00A574F4">
        <w:rPr>
          <w:rFonts w:eastAsia="Times New Roman" w:cs="Times New Roman"/>
          <w:color w:val="000000"/>
          <w:lang w:eastAsia="et-EE"/>
        </w:rPr>
        <w:t xml:space="preserve"> piiranguga alal paikneb juba rajatud  põlevkivielektrijaam või sinna planeeritakse uue põlevkivielektrijaama rajamist (või muul tehnoloogial põhinev elektrijaam), kuid piirangualal on keelatud uute tuuleelektrijaama rajamine ning alternatiivina ei ole lubatud ka väiksema kõrgusega tuulikute rajamist, siis on tegemist  sisulise piiranguga ainult uue tuuleelektrijaama rajamisel.</w:t>
      </w:r>
    </w:p>
    <w:p w14:paraId="0EF82230" w14:textId="77777777" w:rsidR="00192AFB" w:rsidRDefault="00192AFB" w:rsidP="009147A7">
      <w:pPr>
        <w:rPr>
          <w:rFonts w:eastAsia="Times New Roman" w:cs="Times New Roman"/>
          <w:color w:val="000000"/>
          <w:lang w:eastAsia="et-EE"/>
        </w:rPr>
      </w:pPr>
    </w:p>
    <w:p w14:paraId="051288DA" w14:textId="77777777" w:rsidR="009147A7" w:rsidRPr="00D13116" w:rsidRDefault="009147A7" w:rsidP="009147A7">
      <w:pPr>
        <w:rPr>
          <w:rFonts w:eastAsia="Times New Roman" w:cs="Times New Roman"/>
          <w:color w:val="000000"/>
          <w:lang w:eastAsia="et-EE"/>
        </w:rPr>
      </w:pPr>
      <w:r w:rsidRPr="00D13116">
        <w:rPr>
          <w:rFonts w:eastAsia="Times New Roman" w:cs="Times New Roman"/>
          <w:color w:val="000000"/>
          <w:lang w:eastAsia="et-EE"/>
        </w:rPr>
        <w:t xml:space="preserve">Sätte sõnastuse täiendamine ei muuda seni kehtinud lõiget sisuliselt, kuna </w:t>
      </w:r>
      <w:r>
        <w:rPr>
          <w:rFonts w:eastAsia="Times New Roman" w:cs="Times New Roman"/>
          <w:color w:val="000000"/>
          <w:lang w:eastAsia="et-EE"/>
        </w:rPr>
        <w:t xml:space="preserve">2023. aasta 17. märtsist </w:t>
      </w:r>
      <w:r w:rsidRPr="00D13116">
        <w:rPr>
          <w:rFonts w:eastAsia="Times New Roman" w:cs="Times New Roman"/>
          <w:color w:val="000000"/>
          <w:lang w:eastAsia="et-EE"/>
        </w:rPr>
        <w:t>kehtestatud normi tuli juba algselt eelnevalt kirjeldatud viisil mõista</w:t>
      </w:r>
      <w:r>
        <w:rPr>
          <w:rFonts w:eastAsia="Times New Roman" w:cs="Times New Roman"/>
          <w:color w:val="000000"/>
          <w:lang w:eastAsia="et-EE"/>
        </w:rPr>
        <w:t>, seda on sellisel viisil rakendatud</w:t>
      </w:r>
      <w:r w:rsidRPr="00D13116">
        <w:rPr>
          <w:rFonts w:eastAsia="Times New Roman" w:cs="Times New Roman"/>
          <w:color w:val="000000"/>
          <w:lang w:eastAsia="et-EE"/>
        </w:rPr>
        <w:t xml:space="preserve"> ja sellest lähtuvalt on ka käesoleva selgituse mõju sätte tõlgendamisel tagasiulatuv.</w:t>
      </w:r>
    </w:p>
    <w:p w14:paraId="3318B42A" w14:textId="77777777" w:rsidR="009147A7" w:rsidRPr="0080235D" w:rsidRDefault="009147A7" w:rsidP="009147A7">
      <w:pPr>
        <w:rPr>
          <w:rFonts w:eastAsia="Times New Roman" w:cs="Times New Roman"/>
          <w:color w:val="000000"/>
          <w:lang w:eastAsia="et-EE"/>
        </w:rPr>
      </w:pPr>
    </w:p>
    <w:p w14:paraId="55C48619" w14:textId="77777777" w:rsidR="009147A7" w:rsidRPr="0080235D" w:rsidRDefault="009147A7" w:rsidP="009147A7">
      <w:pPr>
        <w:rPr>
          <w:rFonts w:eastAsia="Times New Roman" w:cs="Times New Roman"/>
          <w:b/>
          <w:bCs/>
          <w:color w:val="000000"/>
          <w:lang w:eastAsia="et-EE"/>
        </w:rPr>
      </w:pPr>
      <w:r>
        <w:rPr>
          <w:rFonts w:eastAsia="Times New Roman" w:cs="Times New Roman"/>
          <w:b/>
          <w:bCs/>
          <w:color w:val="000000"/>
          <w:lang w:eastAsia="et-EE"/>
        </w:rPr>
        <w:t>ELTS § 111</w:t>
      </w:r>
      <w:r>
        <w:rPr>
          <w:rFonts w:eastAsia="Times New Roman" w:cs="Times New Roman"/>
          <w:b/>
          <w:bCs/>
          <w:color w:val="000000"/>
          <w:vertAlign w:val="superscript"/>
          <w:lang w:eastAsia="et-EE"/>
        </w:rPr>
        <w:t>3</w:t>
      </w:r>
      <w:r>
        <w:rPr>
          <w:rFonts w:eastAsia="Times New Roman" w:cs="Times New Roman"/>
          <w:b/>
          <w:bCs/>
          <w:color w:val="000000"/>
          <w:lang w:eastAsia="et-EE"/>
        </w:rPr>
        <w:t xml:space="preserve"> lg 28–30</w:t>
      </w:r>
    </w:p>
    <w:p w14:paraId="6F595AED" w14:textId="77777777" w:rsidR="009147A7" w:rsidRDefault="009147A7" w:rsidP="009147A7">
      <w:pPr>
        <w:rPr>
          <w:rFonts w:eastAsia="Times New Roman" w:cs="Times New Roman"/>
          <w:color w:val="000000"/>
          <w:lang w:eastAsia="et-EE"/>
        </w:rPr>
      </w:pPr>
      <w:r w:rsidRPr="0080235D">
        <w:rPr>
          <w:rFonts w:eastAsia="Times New Roman" w:cs="Times New Roman"/>
          <w:color w:val="000000"/>
          <w:lang w:eastAsia="et-EE"/>
        </w:rPr>
        <w:t>Seadust</w:t>
      </w:r>
      <w:r>
        <w:rPr>
          <w:rFonts w:eastAsia="Times New Roman" w:cs="Times New Roman"/>
          <w:color w:val="000000"/>
          <w:lang w:eastAsia="et-EE"/>
        </w:rPr>
        <w:t xml:space="preserve"> </w:t>
      </w:r>
      <w:r w:rsidRPr="007D3918">
        <w:rPr>
          <w:rFonts w:eastAsia="Times New Roman" w:cs="Times New Roman"/>
          <w:color w:val="000000"/>
          <w:lang w:eastAsia="et-EE"/>
        </w:rPr>
        <w:t>täiendatakse</w:t>
      </w:r>
      <w:r>
        <w:rPr>
          <w:rFonts w:eastAsia="Times New Roman" w:cs="Times New Roman"/>
          <w:color w:val="000000"/>
          <w:lang w:eastAsia="et-EE"/>
        </w:rPr>
        <w:t xml:space="preserve"> § 111</w:t>
      </w:r>
      <w:r w:rsidRPr="00A93AA9">
        <w:rPr>
          <w:rFonts w:eastAsia="Times New Roman" w:cs="Times New Roman"/>
          <w:color w:val="000000"/>
          <w:vertAlign w:val="superscript"/>
          <w:lang w:eastAsia="et-EE"/>
        </w:rPr>
        <w:t>3</w:t>
      </w:r>
      <w:r>
        <w:rPr>
          <w:rFonts w:eastAsia="Times New Roman" w:cs="Times New Roman"/>
          <w:color w:val="000000"/>
          <w:lang w:eastAsia="et-EE"/>
        </w:rPr>
        <w:t xml:space="preserve"> </w:t>
      </w:r>
      <w:r w:rsidRPr="00B47F32">
        <w:rPr>
          <w:rFonts w:eastAsia="Times New Roman" w:cs="Times New Roman"/>
          <w:color w:val="000000"/>
          <w:lang w:eastAsia="et-EE"/>
        </w:rPr>
        <w:t xml:space="preserve">lõikega 28. Lisatava lõike 28 kohaselt loob süsteemihaldur andmevahetusplatvormile liidese, mis võimaldab näiteks korteriühistul platvormil elektrijagamises osalemiseks end registreerida ja määratleda põhimõtted, mille alusel korterielanike vahel elektrit jagatakse. Liides koondab endas kauplemisperioodide kaupa </w:t>
      </w:r>
      <w:proofErr w:type="spellStart"/>
      <w:r w:rsidRPr="00B47F32">
        <w:rPr>
          <w:rFonts w:eastAsia="Times New Roman" w:cs="Times New Roman"/>
          <w:color w:val="000000"/>
          <w:lang w:eastAsia="et-EE"/>
        </w:rPr>
        <w:t>saldeeritud</w:t>
      </w:r>
      <w:proofErr w:type="spellEnd"/>
      <w:r w:rsidRPr="00B47F32">
        <w:rPr>
          <w:rFonts w:eastAsia="Times New Roman" w:cs="Times New Roman"/>
          <w:color w:val="000000"/>
          <w:lang w:eastAsia="et-EE"/>
        </w:rPr>
        <w:t xml:space="preserve"> mõõteandmed ja edastab need võrguettevõtjale, kes vastutab osutatud võrguteenuse eest arveldamise ja mõõteandmete elektrimüüjale edastamise eest.</w:t>
      </w:r>
    </w:p>
    <w:p w14:paraId="37816DE9" w14:textId="77777777" w:rsidR="00192AFB" w:rsidRPr="00B47F32" w:rsidRDefault="00192AFB" w:rsidP="009147A7">
      <w:pPr>
        <w:rPr>
          <w:rFonts w:eastAsia="Times New Roman" w:cs="Times New Roman"/>
          <w:color w:val="000000"/>
          <w:lang w:eastAsia="et-EE"/>
        </w:rPr>
      </w:pPr>
    </w:p>
    <w:p w14:paraId="52021AE0" w14:textId="77777777" w:rsidR="009147A7" w:rsidRDefault="009147A7" w:rsidP="009147A7">
      <w:pPr>
        <w:rPr>
          <w:rFonts w:eastAsia="Times New Roman" w:cs="Times New Roman"/>
          <w:color w:val="000000"/>
          <w:lang w:eastAsia="et-EE"/>
        </w:rPr>
      </w:pPr>
      <w:r w:rsidRPr="00B47F32">
        <w:rPr>
          <w:rFonts w:eastAsia="Times New Roman" w:cs="Times New Roman"/>
          <w:color w:val="000000"/>
          <w:lang w:eastAsia="et-EE"/>
        </w:rPr>
        <w:t>Lisaks täiendatakse § 111</w:t>
      </w:r>
      <w:r w:rsidRPr="00B47F32">
        <w:rPr>
          <w:rFonts w:eastAsia="Times New Roman" w:cs="Times New Roman"/>
          <w:color w:val="000000"/>
          <w:vertAlign w:val="superscript"/>
          <w:lang w:eastAsia="et-EE"/>
        </w:rPr>
        <w:t>3</w:t>
      </w:r>
      <w:r w:rsidRPr="00B47F32">
        <w:rPr>
          <w:rFonts w:eastAsia="Times New Roman" w:cs="Times New Roman"/>
          <w:color w:val="000000"/>
          <w:lang w:eastAsia="et-EE"/>
        </w:rPr>
        <w:t xml:space="preserve"> lõikega 29, mis sätestab võrguettevõtjale kohustuse korraldada </w:t>
      </w:r>
      <w:proofErr w:type="spellStart"/>
      <w:r w:rsidRPr="00B47F32">
        <w:rPr>
          <w:rFonts w:eastAsia="Times New Roman" w:cs="Times New Roman"/>
          <w:color w:val="000000"/>
          <w:lang w:eastAsia="et-EE"/>
        </w:rPr>
        <w:t>üldteenuse</w:t>
      </w:r>
      <w:proofErr w:type="spellEnd"/>
      <w:r w:rsidRPr="00B47F32">
        <w:rPr>
          <w:rFonts w:eastAsia="Times New Roman" w:cs="Times New Roman"/>
          <w:color w:val="000000"/>
          <w:lang w:eastAsia="et-EE"/>
        </w:rPr>
        <w:t xml:space="preserve"> osutaja leidmise konkurss alates 2027</w:t>
      </w:r>
      <w:r>
        <w:rPr>
          <w:rFonts w:eastAsia="Times New Roman" w:cs="Times New Roman"/>
          <w:color w:val="000000"/>
          <w:lang w:eastAsia="et-EE"/>
        </w:rPr>
        <w:t>. aasta 1. juunist</w:t>
      </w:r>
      <w:r w:rsidRPr="00894363">
        <w:rPr>
          <w:rFonts w:eastAsia="Times New Roman" w:cs="Times New Roman"/>
          <w:color w:val="000000"/>
          <w:lang w:eastAsia="et-EE"/>
        </w:rPr>
        <w:t xml:space="preserve">, </w:t>
      </w:r>
      <w:r>
        <w:rPr>
          <w:rFonts w:eastAsia="Times New Roman" w:cs="Times New Roman"/>
          <w:color w:val="000000"/>
          <w:lang w:eastAsia="et-EE"/>
        </w:rPr>
        <w:t xml:space="preserve">kuid </w:t>
      </w:r>
      <w:r w:rsidRPr="00894363">
        <w:rPr>
          <w:rFonts w:eastAsia="Times New Roman" w:cs="Times New Roman"/>
          <w:color w:val="000000"/>
          <w:lang w:eastAsia="et-EE"/>
        </w:rPr>
        <w:t xml:space="preserve">mille kohaselt ei muuda konkursi korraldamise kohustus kehtetuks enne eelnõu jõustumist sõlmitud lepinguid </w:t>
      </w:r>
      <w:proofErr w:type="spellStart"/>
      <w:r w:rsidRPr="00894363">
        <w:rPr>
          <w:rFonts w:eastAsia="Times New Roman" w:cs="Times New Roman"/>
          <w:color w:val="000000"/>
          <w:lang w:eastAsia="et-EE"/>
        </w:rPr>
        <w:t>üldteenuse</w:t>
      </w:r>
      <w:proofErr w:type="spellEnd"/>
      <w:r w:rsidRPr="00894363">
        <w:rPr>
          <w:rFonts w:eastAsia="Times New Roman" w:cs="Times New Roman"/>
          <w:color w:val="000000"/>
          <w:lang w:eastAsia="et-EE"/>
        </w:rPr>
        <w:t xml:space="preserve"> osutamiseks ja elektrienergia müügiks avatud tarne katkemise korral.</w:t>
      </w:r>
    </w:p>
    <w:p w14:paraId="063C2026" w14:textId="77777777" w:rsidR="00192AFB" w:rsidRDefault="00192AFB" w:rsidP="009147A7">
      <w:pPr>
        <w:rPr>
          <w:rFonts w:eastAsia="Times New Roman" w:cs="Times New Roman"/>
          <w:color w:val="000000"/>
          <w:lang w:eastAsia="et-EE"/>
        </w:rPr>
      </w:pPr>
    </w:p>
    <w:p w14:paraId="35CDE90E" w14:textId="77777777" w:rsidR="009147A7" w:rsidRPr="00D956F0" w:rsidRDefault="009147A7" w:rsidP="009147A7">
      <w:pPr>
        <w:rPr>
          <w:rFonts w:cs="Times New Roman"/>
          <w:szCs w:val="24"/>
        </w:rPr>
      </w:pPr>
      <w:r w:rsidRPr="00321737">
        <w:rPr>
          <w:szCs w:val="24"/>
        </w:rPr>
        <w:t>Sama paragrahvi lisatav lõige 30</w:t>
      </w:r>
      <w:r w:rsidRPr="000E2454">
        <w:rPr>
          <w:szCs w:val="24"/>
        </w:rPr>
        <w:t xml:space="preserve"> </w:t>
      </w:r>
      <w:r w:rsidRPr="00DA2BFA">
        <w:rPr>
          <w:rFonts w:cs="Times New Roman"/>
          <w:szCs w:val="24"/>
        </w:rPr>
        <w:t>sätesta</w:t>
      </w:r>
      <w:r>
        <w:rPr>
          <w:rFonts w:cs="Times New Roman"/>
          <w:szCs w:val="24"/>
        </w:rPr>
        <w:t>b</w:t>
      </w:r>
      <w:r w:rsidRPr="00DA2BFA">
        <w:rPr>
          <w:rFonts w:cs="Times New Roman"/>
          <w:szCs w:val="24"/>
        </w:rPr>
        <w:t>, et</w:t>
      </w:r>
      <w:r w:rsidRPr="000E2454">
        <w:rPr>
          <w:rFonts w:cs="Times New Roman"/>
          <w:szCs w:val="24"/>
        </w:rPr>
        <w:t xml:space="preserve"> enne</w:t>
      </w:r>
      <w:r w:rsidRPr="00BA1503">
        <w:rPr>
          <w:rFonts w:cs="Times New Roman"/>
          <w:szCs w:val="24"/>
        </w:rPr>
        <w:t xml:space="preserve"> käesoleva seaduse muudatus</w:t>
      </w:r>
      <w:r>
        <w:rPr>
          <w:rFonts w:cs="Times New Roman"/>
          <w:szCs w:val="24"/>
        </w:rPr>
        <w:t>t</w:t>
      </w:r>
      <w:r w:rsidRPr="00BA1503">
        <w:rPr>
          <w:rFonts w:cs="Times New Roman"/>
          <w:szCs w:val="24"/>
        </w:rPr>
        <w:t xml:space="preserve">e jõustumist alustatud </w:t>
      </w:r>
      <w:r>
        <w:rPr>
          <w:rFonts w:cs="Times New Roman"/>
          <w:szCs w:val="24"/>
        </w:rPr>
        <w:t>väärtegude kohtuvälised</w:t>
      </w:r>
      <w:r w:rsidRPr="00BA1503">
        <w:rPr>
          <w:rFonts w:cs="Times New Roman"/>
          <w:szCs w:val="24"/>
        </w:rPr>
        <w:t xml:space="preserve"> menetlused menetletakse lõpuni menetluse alustamise ajal kehtinud õigusaktide kohaselt</w:t>
      </w:r>
      <w:r>
        <w:rPr>
          <w:rFonts w:cs="Times New Roman"/>
          <w:szCs w:val="24"/>
        </w:rPr>
        <w:t>. See tähendab seda, et k</w:t>
      </w:r>
      <w:r w:rsidRPr="000E2454">
        <w:rPr>
          <w:rFonts w:cs="Times New Roman"/>
          <w:szCs w:val="24"/>
        </w:rPr>
        <w:t>aristusi, mis põhinevad suuremal trahvimääral, saab hakata määrama või mõistma nendele isikutele, kes panevad teo toime 1.</w:t>
      </w:r>
      <w:r>
        <w:rPr>
          <w:rFonts w:cs="Times New Roman"/>
          <w:szCs w:val="24"/>
        </w:rPr>
        <w:t> mail</w:t>
      </w:r>
      <w:r w:rsidRPr="000E2454">
        <w:rPr>
          <w:rFonts w:cs="Times New Roman"/>
          <w:szCs w:val="24"/>
        </w:rPr>
        <w:t xml:space="preserve"> 2026 või pärast seda. Kui isik on teo toime pannud 3</w:t>
      </w:r>
      <w:r>
        <w:rPr>
          <w:rFonts w:cs="Times New Roman"/>
          <w:szCs w:val="24"/>
        </w:rPr>
        <w:t>0</w:t>
      </w:r>
      <w:r w:rsidRPr="000E2454">
        <w:rPr>
          <w:rFonts w:cs="Times New Roman"/>
          <w:szCs w:val="24"/>
        </w:rPr>
        <w:t xml:space="preserve">. </w:t>
      </w:r>
      <w:r>
        <w:rPr>
          <w:rFonts w:cs="Times New Roman"/>
          <w:szCs w:val="24"/>
        </w:rPr>
        <w:t>aprillil</w:t>
      </w:r>
      <w:r w:rsidRPr="000E2454">
        <w:rPr>
          <w:rFonts w:cs="Times New Roman"/>
          <w:szCs w:val="24"/>
        </w:rPr>
        <w:t xml:space="preserve"> 202</w:t>
      </w:r>
      <w:r>
        <w:rPr>
          <w:rFonts w:cs="Times New Roman"/>
          <w:szCs w:val="24"/>
        </w:rPr>
        <w:t>6</w:t>
      </w:r>
      <w:r w:rsidRPr="000E2454">
        <w:rPr>
          <w:rFonts w:cs="Times New Roman"/>
          <w:szCs w:val="24"/>
        </w:rPr>
        <w:t xml:space="preserve">, st enne seadusemuudatuse jõustumist, kohaldatakse tema karistamisel enne 1. </w:t>
      </w:r>
      <w:r>
        <w:rPr>
          <w:rFonts w:cs="Times New Roman"/>
          <w:szCs w:val="24"/>
        </w:rPr>
        <w:t>maid</w:t>
      </w:r>
      <w:r w:rsidRPr="000E2454">
        <w:rPr>
          <w:rFonts w:cs="Times New Roman"/>
          <w:szCs w:val="24"/>
        </w:rPr>
        <w:t xml:space="preserve"> 2026 kehtinud trahvimäärasid.</w:t>
      </w:r>
    </w:p>
    <w:p w14:paraId="37728438" w14:textId="77777777" w:rsidR="009147A7" w:rsidRDefault="009147A7" w:rsidP="009147A7">
      <w:pPr>
        <w:rPr>
          <w:rFonts w:eastAsia="Times New Roman" w:cs="Times New Roman"/>
          <w:color w:val="000000"/>
          <w:lang w:eastAsia="et-EE"/>
        </w:rPr>
      </w:pPr>
      <w:r w:rsidRPr="00894363">
        <w:rPr>
          <w:rFonts w:eastAsia="Times New Roman" w:cs="Times New Roman"/>
          <w:color w:val="000000"/>
          <w:lang w:eastAsia="et-EE"/>
        </w:rPr>
        <w:t xml:space="preserve">   </w:t>
      </w:r>
    </w:p>
    <w:p w14:paraId="3F4732C8" w14:textId="77777777" w:rsidR="009147A7" w:rsidRDefault="009147A7" w:rsidP="009147A7">
      <w:pPr>
        <w:spacing w:after="5" w:line="271" w:lineRule="auto"/>
        <w:ind w:left="10"/>
        <w:rPr>
          <w:rFonts w:eastAsia="Times New Roman" w:cs="Times New Roman"/>
          <w:color w:val="000000"/>
          <w:lang w:eastAsia="et-EE"/>
        </w:rPr>
      </w:pPr>
      <w:proofErr w:type="spellStart"/>
      <w:r>
        <w:rPr>
          <w:rFonts w:eastAsia="Times New Roman" w:cs="Times New Roman"/>
          <w:b/>
          <w:bCs/>
          <w:color w:val="000000"/>
          <w:lang w:eastAsia="et-EE"/>
        </w:rPr>
        <w:t>ELTS-i</w:t>
      </w:r>
      <w:proofErr w:type="spellEnd"/>
      <w:r w:rsidRPr="009573C9">
        <w:rPr>
          <w:rFonts w:eastAsia="Times New Roman" w:cs="Times New Roman"/>
          <w:color w:val="000000"/>
          <w:lang w:eastAsia="et-EE"/>
        </w:rPr>
        <w:t xml:space="preserve"> </w:t>
      </w:r>
      <w:r w:rsidRPr="00A730D9">
        <w:rPr>
          <w:rFonts w:eastAsia="Times New Roman" w:cs="Times New Roman"/>
          <w:b/>
          <w:bCs/>
          <w:color w:val="000000"/>
          <w:lang w:eastAsia="et-EE"/>
        </w:rPr>
        <w:t>täiendatakse</w:t>
      </w:r>
      <w:r w:rsidRPr="009573C9">
        <w:rPr>
          <w:rFonts w:eastAsia="Times New Roman" w:cs="Times New Roman"/>
          <w:color w:val="000000"/>
          <w:lang w:eastAsia="et-EE"/>
        </w:rPr>
        <w:t xml:space="preserve"> seaduse normitehnilist märkust tekstiosaga „Euroopa Parlamendi ja nõukogu direktiiv (EL) 2024/1711, millega muudetakse direktiive (EL) 2018/2001 ja (EL) 2019/944 seoses liidu elektrituru korralduse parandamisega (ELT L, 2024/1711, 26.6.2024)“.</w:t>
      </w:r>
    </w:p>
    <w:p w14:paraId="297405B7" w14:textId="77777777" w:rsidR="009147A7" w:rsidRDefault="009147A7" w:rsidP="009147A7">
      <w:pPr>
        <w:rPr>
          <w:rFonts w:eastAsia="Times New Roman" w:cs="Times New Roman"/>
          <w:lang w:eastAsia="et-EE"/>
        </w:rPr>
      </w:pPr>
    </w:p>
    <w:p w14:paraId="119E2013" w14:textId="6A555484" w:rsidR="009147A7" w:rsidRDefault="009147A7" w:rsidP="009147A7">
      <w:pPr>
        <w:rPr>
          <w:rFonts w:eastAsia="Times New Roman" w:cs="Times New Roman"/>
          <w:b/>
          <w:lang w:eastAsia="et-EE"/>
        </w:rPr>
      </w:pPr>
      <w:r w:rsidRPr="00FF0813">
        <w:rPr>
          <w:rFonts w:eastAsia="Times New Roman" w:cs="Times New Roman"/>
          <w:b/>
          <w:lang w:eastAsia="et-EE"/>
        </w:rPr>
        <w:t>3.</w:t>
      </w:r>
      <w:r>
        <w:rPr>
          <w:rFonts w:eastAsia="Times New Roman" w:cs="Times New Roman"/>
          <w:b/>
          <w:lang w:eastAsia="et-EE"/>
        </w:rPr>
        <w:t>2</w:t>
      </w:r>
      <w:r w:rsidRPr="00FF0813">
        <w:rPr>
          <w:rFonts w:eastAsia="Times New Roman" w:cs="Times New Roman"/>
          <w:b/>
          <w:lang w:eastAsia="et-EE"/>
        </w:rPr>
        <w:t>.</w:t>
      </w:r>
      <w:r>
        <w:rPr>
          <w:rFonts w:eastAsia="Times New Roman" w:cs="Times New Roman"/>
          <w:b/>
          <w:lang w:eastAsia="et-EE"/>
        </w:rPr>
        <w:t xml:space="preserve"> Maagaasiseaduse muutmine</w:t>
      </w:r>
    </w:p>
    <w:p w14:paraId="7A4133A5" w14:textId="77777777" w:rsidR="009147A7" w:rsidRDefault="009147A7" w:rsidP="009147A7">
      <w:pPr>
        <w:rPr>
          <w:rFonts w:eastAsia="Times New Roman" w:cs="Times New Roman"/>
          <w:b/>
          <w:lang w:eastAsia="et-EE"/>
        </w:rPr>
      </w:pPr>
    </w:p>
    <w:p w14:paraId="32672A5E" w14:textId="77777777" w:rsidR="009147A7" w:rsidRDefault="009147A7" w:rsidP="009147A7">
      <w:pPr>
        <w:rPr>
          <w:b/>
          <w:bCs/>
          <w:szCs w:val="24"/>
        </w:rPr>
      </w:pPr>
      <w:r>
        <w:rPr>
          <w:b/>
          <w:bCs/>
          <w:szCs w:val="24"/>
        </w:rPr>
        <w:t>MGS § 37</w:t>
      </w:r>
      <w:r w:rsidRPr="0040525D">
        <w:rPr>
          <w:b/>
          <w:bCs/>
          <w:szCs w:val="24"/>
          <w:vertAlign w:val="superscript"/>
        </w:rPr>
        <w:t>2</w:t>
      </w:r>
      <w:r>
        <w:rPr>
          <w:b/>
          <w:bCs/>
          <w:szCs w:val="24"/>
        </w:rPr>
        <w:t xml:space="preserve"> lg 2</w:t>
      </w:r>
      <w:r w:rsidRPr="0040525D">
        <w:rPr>
          <w:b/>
          <w:bCs/>
          <w:szCs w:val="24"/>
          <w:vertAlign w:val="superscript"/>
        </w:rPr>
        <w:t>1</w:t>
      </w:r>
    </w:p>
    <w:p w14:paraId="3AD12181" w14:textId="77777777" w:rsidR="009147A7" w:rsidRDefault="009147A7" w:rsidP="009147A7">
      <w:pPr>
        <w:rPr>
          <w:szCs w:val="24"/>
        </w:rPr>
      </w:pPr>
      <w:r w:rsidRPr="0040525D">
        <w:rPr>
          <w:szCs w:val="24"/>
        </w:rPr>
        <w:t>Seadust</w:t>
      </w:r>
      <w:r w:rsidRPr="000A0525">
        <w:rPr>
          <w:szCs w:val="24"/>
        </w:rPr>
        <w:t xml:space="preserve"> </w:t>
      </w:r>
      <w:r>
        <w:rPr>
          <w:szCs w:val="24"/>
        </w:rPr>
        <w:t>täiendatakse MGS §-i 37</w:t>
      </w:r>
      <w:r>
        <w:rPr>
          <w:szCs w:val="24"/>
          <w:vertAlign w:val="superscript"/>
        </w:rPr>
        <w:t>2</w:t>
      </w:r>
      <w:r>
        <w:rPr>
          <w:szCs w:val="24"/>
        </w:rPr>
        <w:t xml:space="preserve"> lõikega 2</w:t>
      </w:r>
      <w:r>
        <w:rPr>
          <w:szCs w:val="24"/>
          <w:vertAlign w:val="superscript"/>
        </w:rPr>
        <w:t>1</w:t>
      </w:r>
      <w:r>
        <w:rPr>
          <w:szCs w:val="24"/>
        </w:rPr>
        <w:t>. Muudatusega</w:t>
      </w:r>
      <w:r w:rsidRPr="002D7710">
        <w:rPr>
          <w:szCs w:val="24"/>
        </w:rPr>
        <w:t xml:space="preserve"> antakse Konkurentsiametile selgesõnaline õigus kasutada kõiki REMIT</w:t>
      </w:r>
      <w:r>
        <w:rPr>
          <w:szCs w:val="24"/>
        </w:rPr>
        <w:t xml:space="preserve"> </w:t>
      </w:r>
      <w:r w:rsidRPr="002D7710">
        <w:rPr>
          <w:szCs w:val="24"/>
        </w:rPr>
        <w:t>määruses sätestatud järelevalvevolitusi.</w:t>
      </w:r>
      <w:r>
        <w:rPr>
          <w:szCs w:val="24"/>
        </w:rPr>
        <w:t xml:space="preserve"> Lisaks sätestatakse REMIT määruse artikkel 18 punktist 6 lähtuvalt, et </w:t>
      </w:r>
      <w:r w:rsidRPr="002D7710">
        <w:rPr>
          <w:szCs w:val="24"/>
        </w:rPr>
        <w:t>Konkurentsiamet</w:t>
      </w:r>
      <w:r>
        <w:rPr>
          <w:szCs w:val="24"/>
        </w:rPr>
        <w:t xml:space="preserve">il on õigus </w:t>
      </w:r>
      <w:r w:rsidRPr="002D7710">
        <w:rPr>
          <w:szCs w:val="24"/>
        </w:rPr>
        <w:t xml:space="preserve">avalikustada oma veebilehel rikkumiste </w:t>
      </w:r>
      <w:r>
        <w:rPr>
          <w:szCs w:val="24"/>
        </w:rPr>
        <w:t>kohta määratud karistused. M</w:t>
      </w:r>
      <w:r w:rsidRPr="002D7710">
        <w:rPr>
          <w:szCs w:val="24"/>
        </w:rPr>
        <w:t>uudatus</w:t>
      </w:r>
      <w:r>
        <w:rPr>
          <w:szCs w:val="24"/>
        </w:rPr>
        <w:t>ettepaneku tingis asjaolu, et avalikku tähelepanu väärib info, et rikkumistele järgneb karistus. Eesmärk on</w:t>
      </w:r>
      <w:r w:rsidRPr="002D7710">
        <w:rPr>
          <w:szCs w:val="24"/>
        </w:rPr>
        <w:t xml:space="preserve"> </w:t>
      </w:r>
      <w:r>
        <w:rPr>
          <w:szCs w:val="24"/>
        </w:rPr>
        <w:t>parandada</w:t>
      </w:r>
      <w:r w:rsidRPr="002D7710">
        <w:rPr>
          <w:szCs w:val="24"/>
        </w:rPr>
        <w:t xml:space="preserve"> turuosaliste teadlikkust ja </w:t>
      </w:r>
      <w:r>
        <w:rPr>
          <w:szCs w:val="24"/>
        </w:rPr>
        <w:t xml:space="preserve">seeläbi aidata hoida ära nii esmakordseid kui ka korduvaid rikkumisi. </w:t>
      </w:r>
    </w:p>
    <w:p w14:paraId="527D0524" w14:textId="77777777" w:rsidR="00192AFB" w:rsidRDefault="00192AFB" w:rsidP="009147A7">
      <w:pPr>
        <w:rPr>
          <w:szCs w:val="24"/>
        </w:rPr>
      </w:pPr>
    </w:p>
    <w:p w14:paraId="03FF250A" w14:textId="77777777" w:rsidR="009147A7" w:rsidRDefault="009147A7" w:rsidP="009147A7">
      <w:pPr>
        <w:rPr>
          <w:szCs w:val="24"/>
        </w:rPr>
      </w:pPr>
      <w:r w:rsidRPr="004D3E53">
        <w:rPr>
          <w:szCs w:val="24"/>
        </w:rPr>
        <w:t>Konkurentsiameti õigust teabe avaldamiseks tuleb tasakaalustada mitme õigusliku kaalutlusega. Avalikustamine pea</w:t>
      </w:r>
      <w:r>
        <w:rPr>
          <w:szCs w:val="24"/>
        </w:rPr>
        <w:t>b</w:t>
      </w:r>
      <w:r w:rsidRPr="004D3E53">
        <w:rPr>
          <w:szCs w:val="24"/>
        </w:rPr>
        <w:t xml:space="preserve"> põhinema eelkõige avalikul huvil, mille eesmärk on ennetada turuosaliste poolt toimepandavaid sarnaseid rikkumisi ning tõsta turu läbipaistvust. Avalikustamine on eriti põhjendatud juhtudel, kus rikkumine puudutab süsteemset või korduvat käitumist, millel võib olla oluline mõju elektri või gaasi </w:t>
      </w:r>
      <w:proofErr w:type="spellStart"/>
      <w:r w:rsidRPr="004D3E53">
        <w:rPr>
          <w:szCs w:val="24"/>
        </w:rPr>
        <w:t>hulgiturule</w:t>
      </w:r>
      <w:proofErr w:type="spellEnd"/>
      <w:r w:rsidRPr="004D3E53">
        <w:rPr>
          <w:szCs w:val="24"/>
        </w:rPr>
        <w:t xml:space="preserve"> või lõpptarbijatele.</w:t>
      </w:r>
    </w:p>
    <w:p w14:paraId="72ECAFE2" w14:textId="77777777" w:rsidR="00192AFB" w:rsidRDefault="00192AFB" w:rsidP="009147A7">
      <w:pPr>
        <w:rPr>
          <w:szCs w:val="24"/>
        </w:rPr>
      </w:pPr>
    </w:p>
    <w:p w14:paraId="6E3C9592" w14:textId="77777777" w:rsidR="009147A7" w:rsidRPr="00542313" w:rsidRDefault="009147A7" w:rsidP="009147A7">
      <w:pPr>
        <w:rPr>
          <w:szCs w:val="24"/>
        </w:rPr>
      </w:pPr>
      <w:r>
        <w:rPr>
          <w:szCs w:val="24"/>
        </w:rPr>
        <w:t xml:space="preserve">Turuosalisteks on antud juhul gaasi süsteemihaldur Elering ning gaasi </w:t>
      </w:r>
      <w:proofErr w:type="spellStart"/>
      <w:r>
        <w:rPr>
          <w:szCs w:val="24"/>
        </w:rPr>
        <w:t>hulgituru</w:t>
      </w:r>
      <w:proofErr w:type="spellEnd"/>
      <w:r>
        <w:rPr>
          <w:szCs w:val="24"/>
        </w:rPr>
        <w:t xml:space="preserve"> osalised, sh bilansihaldurid ja avatud tarnijad.</w:t>
      </w:r>
    </w:p>
    <w:p w14:paraId="2542F0EF" w14:textId="77777777" w:rsidR="009147A7" w:rsidRDefault="009147A7" w:rsidP="009147A7">
      <w:pPr>
        <w:rPr>
          <w:szCs w:val="24"/>
        </w:rPr>
      </w:pPr>
    </w:p>
    <w:p w14:paraId="1421D413" w14:textId="77777777" w:rsidR="009147A7" w:rsidRDefault="009147A7" w:rsidP="009147A7">
      <w:pPr>
        <w:rPr>
          <w:szCs w:val="24"/>
        </w:rPr>
      </w:pPr>
      <w:r>
        <w:rPr>
          <w:b/>
          <w:bCs/>
          <w:szCs w:val="24"/>
        </w:rPr>
        <w:t>MGS § 38</w:t>
      </w:r>
      <w:r w:rsidRPr="0040525D">
        <w:rPr>
          <w:b/>
          <w:bCs/>
          <w:szCs w:val="24"/>
          <w:vertAlign w:val="superscript"/>
        </w:rPr>
        <w:t>2</w:t>
      </w:r>
      <w:r>
        <w:rPr>
          <w:szCs w:val="24"/>
        </w:rPr>
        <w:t xml:space="preserve"> </w:t>
      </w:r>
    </w:p>
    <w:p w14:paraId="70D188CF" w14:textId="77777777" w:rsidR="009147A7" w:rsidRDefault="009147A7" w:rsidP="009147A7">
      <w:pPr>
        <w:rPr>
          <w:rFonts w:eastAsia="Times New Roman" w:cs="Times New Roman"/>
          <w:color w:val="000000"/>
          <w:lang w:eastAsia="et-EE"/>
        </w:rPr>
      </w:pPr>
      <w:r>
        <w:rPr>
          <w:szCs w:val="24"/>
        </w:rPr>
        <w:t xml:space="preserve">Seaduse </w:t>
      </w:r>
      <w:r w:rsidRPr="00D328B4">
        <w:rPr>
          <w:rFonts w:eastAsia="Times New Roman" w:cs="Times New Roman"/>
          <w:color w:val="000000"/>
          <w:lang w:eastAsia="et-EE"/>
        </w:rPr>
        <w:t>§-i</w:t>
      </w:r>
      <w:r w:rsidRPr="00092FCF">
        <w:rPr>
          <w:rFonts w:eastAsia="Times New Roman" w:cs="Times New Roman"/>
          <w:color w:val="000000"/>
          <w:lang w:eastAsia="et-EE"/>
        </w:rPr>
        <w:t xml:space="preserve"> 38</w:t>
      </w:r>
      <w:r w:rsidRPr="00092FCF">
        <w:rPr>
          <w:rFonts w:eastAsia="Times New Roman" w:cs="Times New Roman"/>
          <w:color w:val="000000"/>
          <w:vertAlign w:val="superscript"/>
          <w:lang w:eastAsia="et-EE"/>
        </w:rPr>
        <w:t>2</w:t>
      </w:r>
      <w:r>
        <w:rPr>
          <w:rFonts w:eastAsia="Times New Roman" w:cs="Times New Roman"/>
          <w:color w:val="000000"/>
          <w:lang w:eastAsia="et-EE"/>
        </w:rPr>
        <w:t xml:space="preserve"> tekst loetakse lõikeks 1 ning lõike 1 teine lause tunnistatakse kehtetuks.</w:t>
      </w:r>
    </w:p>
    <w:p w14:paraId="317A57F9" w14:textId="77777777" w:rsidR="009147A7" w:rsidRDefault="009147A7" w:rsidP="009147A7">
      <w:pPr>
        <w:rPr>
          <w:szCs w:val="24"/>
        </w:rPr>
      </w:pPr>
    </w:p>
    <w:p w14:paraId="3D8DBF27" w14:textId="77777777" w:rsidR="009147A7" w:rsidRDefault="009147A7" w:rsidP="009147A7">
      <w:pPr>
        <w:rPr>
          <w:szCs w:val="24"/>
        </w:rPr>
      </w:pPr>
      <w:r w:rsidRPr="0040525D">
        <w:rPr>
          <w:szCs w:val="24"/>
        </w:rPr>
        <w:t>Seaduse</w:t>
      </w:r>
      <w:r>
        <w:rPr>
          <w:szCs w:val="24"/>
        </w:rPr>
        <w:t xml:space="preserve"> §-i 38</w:t>
      </w:r>
      <w:r>
        <w:rPr>
          <w:szCs w:val="24"/>
          <w:vertAlign w:val="superscript"/>
        </w:rPr>
        <w:t>2</w:t>
      </w:r>
      <w:r>
        <w:rPr>
          <w:szCs w:val="24"/>
        </w:rPr>
        <w:t xml:space="preserve"> lisatakse lõiked 2 ja 3, mis reguleerivad Konkurentsiameti ettekirjutuse</w:t>
      </w:r>
      <w:r w:rsidRPr="00294571">
        <w:rPr>
          <w:szCs w:val="24"/>
        </w:rPr>
        <w:t xml:space="preserve"> täitmata jätmise või eb</w:t>
      </w:r>
      <w:r>
        <w:rPr>
          <w:szCs w:val="24"/>
        </w:rPr>
        <w:t>akohase täitmise korral rakendatav</w:t>
      </w:r>
      <w:r w:rsidRPr="00294571">
        <w:rPr>
          <w:szCs w:val="24"/>
        </w:rPr>
        <w:t>a</w:t>
      </w:r>
      <w:r>
        <w:rPr>
          <w:szCs w:val="24"/>
        </w:rPr>
        <w:t>t</w:t>
      </w:r>
      <w:r w:rsidRPr="00294571">
        <w:rPr>
          <w:szCs w:val="24"/>
        </w:rPr>
        <w:t xml:space="preserve"> </w:t>
      </w:r>
      <w:r>
        <w:rPr>
          <w:szCs w:val="24"/>
        </w:rPr>
        <w:t>sunniraha.</w:t>
      </w:r>
    </w:p>
    <w:p w14:paraId="797A9652" w14:textId="77777777" w:rsidR="00192AFB" w:rsidRDefault="00192AFB" w:rsidP="009147A7">
      <w:pPr>
        <w:rPr>
          <w:szCs w:val="24"/>
        </w:rPr>
      </w:pPr>
    </w:p>
    <w:p w14:paraId="01EB10E4" w14:textId="77777777" w:rsidR="009147A7" w:rsidRDefault="009147A7" w:rsidP="009147A7">
      <w:pPr>
        <w:rPr>
          <w:szCs w:val="24"/>
        </w:rPr>
      </w:pPr>
      <w:r>
        <w:rPr>
          <w:szCs w:val="24"/>
        </w:rPr>
        <w:t>Lõigetes 2 ning 3 nähakse ette füüsilisele ja juriidilise isikule määratava sunniraha maksimummäär. Sunniraha määra on rakendatud sarnaselt finantsvaldkonna õigusaktides</w:t>
      </w:r>
      <w:r>
        <w:rPr>
          <w:rStyle w:val="Allmrkuseviide"/>
        </w:rPr>
        <w:footnoteReference w:id="17"/>
      </w:r>
      <w:r>
        <w:rPr>
          <w:szCs w:val="24"/>
        </w:rPr>
        <w:t xml:space="preserve"> sätestatuga, nii et füüsilisele isikule saab sunniraha määrata esimesel korral </w:t>
      </w:r>
      <w:r w:rsidRPr="00294571">
        <w:rPr>
          <w:szCs w:val="24"/>
        </w:rPr>
        <w:t xml:space="preserve">kuni 5000 eurot </w:t>
      </w:r>
      <w:r>
        <w:rPr>
          <w:szCs w:val="24"/>
        </w:rPr>
        <w:t>ning juriidilisele isikule kuni 100 000 eurot (kehtivas seaduses 1300 eurot olenemata sellest, kas tegemist on korduva rikkumisega). Kehtivas seaduses ei eristata ka füüsilisele ning juriidilisele isikule määratud sunniraha ja sunniraha suurus 1300 eurot on tänaseks ajale jalgu jäänud, ega oma heidutavat mõju.</w:t>
      </w:r>
    </w:p>
    <w:p w14:paraId="014A209C" w14:textId="77777777" w:rsidR="00192AFB" w:rsidRDefault="00192AFB" w:rsidP="009147A7">
      <w:pPr>
        <w:rPr>
          <w:szCs w:val="24"/>
        </w:rPr>
      </w:pPr>
    </w:p>
    <w:p w14:paraId="31F3A683" w14:textId="77777777" w:rsidR="009147A7" w:rsidRPr="00542313" w:rsidRDefault="009147A7" w:rsidP="009147A7">
      <w:pPr>
        <w:rPr>
          <w:szCs w:val="24"/>
        </w:rPr>
      </w:pPr>
      <w:r>
        <w:rPr>
          <w:szCs w:val="24"/>
        </w:rPr>
        <w:t xml:space="preserve">Sunniraha võib määrata maksimaalselt kuni nimetatud määras, see tähendab üksnes juhul kui haldusorgani kaalutlusõigus seda konkreetsel juhul õigustab. Siinkohal tuleb haldusorganil arvestada mitme kumuleeruva teguriga. </w:t>
      </w:r>
      <w:r w:rsidRPr="00992750">
        <w:rPr>
          <w:szCs w:val="24"/>
        </w:rPr>
        <w:t>Üks peamisi tegureid on rikkumise raskus ja selle mõju turu terviklikkusele või tarbijatele – näiteks juhul, kui turuosaline hoi</w:t>
      </w:r>
      <w:r>
        <w:rPr>
          <w:szCs w:val="24"/>
        </w:rPr>
        <w:t>du</w:t>
      </w:r>
      <w:r w:rsidRPr="00992750">
        <w:rPr>
          <w:szCs w:val="24"/>
        </w:rPr>
        <w:t xml:space="preserve">b sihilikult </w:t>
      </w:r>
      <w:r>
        <w:rPr>
          <w:szCs w:val="24"/>
        </w:rPr>
        <w:t>avaldamast</w:t>
      </w:r>
      <w:r w:rsidRPr="00992750">
        <w:rPr>
          <w:szCs w:val="24"/>
        </w:rPr>
        <w:t xml:space="preserve"> </w:t>
      </w:r>
      <w:proofErr w:type="spellStart"/>
      <w:r w:rsidRPr="00992750">
        <w:rPr>
          <w:szCs w:val="24"/>
        </w:rPr>
        <w:t>siseteavet</w:t>
      </w:r>
      <w:proofErr w:type="spellEnd"/>
      <w:r w:rsidRPr="00992750">
        <w:rPr>
          <w:szCs w:val="24"/>
        </w:rPr>
        <w:t>, mis mõjutab energia hinda, või takistab teabe kogumist, mis on oluline süsteemse riskihindamise jaoks.</w:t>
      </w:r>
      <w:r w:rsidRPr="510A726D">
        <w:rPr>
          <w:szCs w:val="24"/>
        </w:rPr>
        <w:t xml:space="preserve"> </w:t>
      </w:r>
      <w:r w:rsidRPr="00992750">
        <w:rPr>
          <w:szCs w:val="24"/>
        </w:rPr>
        <w:t>Teiseks tuleks arvesse võtta rikkumise kestust</w:t>
      </w:r>
      <w:r>
        <w:rPr>
          <w:szCs w:val="24"/>
        </w:rPr>
        <w:t>. P</w:t>
      </w:r>
      <w:r w:rsidRPr="00992750">
        <w:rPr>
          <w:szCs w:val="24"/>
        </w:rPr>
        <w:t>ikemaajalised või korduvalt toime pandud rikkumised võivad õigustada sunniraha määramist üle</w:t>
      </w:r>
      <w:r>
        <w:rPr>
          <w:szCs w:val="24"/>
        </w:rPr>
        <w:t>m</w:t>
      </w:r>
      <w:r w:rsidRPr="00992750">
        <w:rPr>
          <w:szCs w:val="24"/>
        </w:rPr>
        <w:t xml:space="preserve">määras. Samuti on </w:t>
      </w:r>
      <w:r>
        <w:rPr>
          <w:szCs w:val="24"/>
        </w:rPr>
        <w:t xml:space="preserve">olulise </w:t>
      </w:r>
      <w:r w:rsidRPr="00992750">
        <w:rPr>
          <w:szCs w:val="24"/>
        </w:rPr>
        <w:t xml:space="preserve">tähtsusega isiku varasem koostöövalmidus ja järelevalveasutuse ettekirjutustele reageerimine. Kui on alust arvata, et isik on tegutsenud sihilikult või süsteemselt, tuleks kaaluda sunniraha määramist maksimaalses ulatuses, et tagada </w:t>
      </w:r>
      <w:r>
        <w:rPr>
          <w:szCs w:val="24"/>
        </w:rPr>
        <w:t>meetme</w:t>
      </w:r>
      <w:r w:rsidRPr="00992750">
        <w:rPr>
          <w:szCs w:val="24"/>
        </w:rPr>
        <w:t xml:space="preserve"> heidutav mõju</w:t>
      </w:r>
      <w:r>
        <w:rPr>
          <w:szCs w:val="24"/>
        </w:rPr>
        <w:t xml:space="preserve">.  </w:t>
      </w:r>
      <w:r w:rsidRPr="00AF77BC">
        <w:rPr>
          <w:bCs/>
          <w:szCs w:val="24"/>
          <w:lang w:eastAsia="et-EE"/>
        </w:rPr>
        <w:t xml:space="preserve">Rakendatavad sunniraha määrad </w:t>
      </w:r>
      <w:r>
        <w:rPr>
          <w:bCs/>
          <w:szCs w:val="24"/>
          <w:lang w:eastAsia="et-EE"/>
        </w:rPr>
        <w:t>peavad</w:t>
      </w:r>
      <w:r w:rsidRPr="00AF77BC">
        <w:rPr>
          <w:bCs/>
          <w:szCs w:val="24"/>
          <w:lang w:eastAsia="et-EE"/>
        </w:rPr>
        <w:t xml:space="preserve"> heidutama rikkujaid ja võtma ära võimaluse teenida rikkumiste arvelt kasu.</w:t>
      </w:r>
      <w:r>
        <w:rPr>
          <w:bCs/>
          <w:szCs w:val="24"/>
          <w:lang w:eastAsia="et-EE"/>
        </w:rPr>
        <w:t xml:space="preserve"> </w:t>
      </w:r>
      <w:r>
        <w:rPr>
          <w:szCs w:val="24"/>
          <w:lang w:eastAsia="et-EE"/>
        </w:rPr>
        <w:t xml:space="preserve">Näiteks MGS § 23 </w:t>
      </w:r>
      <w:proofErr w:type="spellStart"/>
      <w:r>
        <w:rPr>
          <w:szCs w:val="24"/>
          <w:lang w:eastAsia="et-EE"/>
        </w:rPr>
        <w:t>lg-s</w:t>
      </w:r>
      <w:proofErr w:type="spellEnd"/>
      <w:r>
        <w:rPr>
          <w:szCs w:val="24"/>
          <w:lang w:eastAsia="et-EE"/>
        </w:rPr>
        <w:t xml:space="preserve"> 4 on sätestatud võrguettevõtjale kohtustus kooskõlastada Konkurentsiametiga võrguteenuste ning § 23 </w:t>
      </w:r>
      <w:proofErr w:type="spellStart"/>
      <w:r>
        <w:rPr>
          <w:szCs w:val="24"/>
          <w:lang w:eastAsia="et-EE"/>
        </w:rPr>
        <w:t>lg-s</w:t>
      </w:r>
      <w:proofErr w:type="spellEnd"/>
      <w:r>
        <w:rPr>
          <w:szCs w:val="24"/>
          <w:lang w:eastAsia="et-EE"/>
        </w:rPr>
        <w:t xml:space="preserve"> 6 on sätestatud võrguettevõtjale kohustus võrguteenuste hinnad avaldada</w:t>
      </w:r>
      <w:r w:rsidRPr="510A726D">
        <w:rPr>
          <w:szCs w:val="24"/>
          <w:lang w:eastAsia="et-EE"/>
        </w:rPr>
        <w:t>.</w:t>
      </w:r>
      <w:r>
        <w:rPr>
          <w:szCs w:val="24"/>
          <w:lang w:eastAsia="et-EE"/>
        </w:rPr>
        <w:t xml:space="preserve"> Vastavat kooskõlastamis- ja avaldamiskohustust rikkudes on võrguettevõtjal võimalik nt katta võrgutasudega võrguteenuse osutamisega mitteseotud kulusid, jätta tagamata investeeringud </w:t>
      </w:r>
      <w:r w:rsidRPr="00625721">
        <w:rPr>
          <w:szCs w:val="24"/>
          <w:lang w:eastAsia="et-EE"/>
        </w:rPr>
        <w:t xml:space="preserve">elutähtsa teenuse toimepidevuse </w:t>
      </w:r>
      <w:r>
        <w:rPr>
          <w:szCs w:val="24"/>
          <w:lang w:eastAsia="et-EE"/>
        </w:rPr>
        <w:t>tagamiseks ning ka teenida põhjendamatut tulu.</w:t>
      </w:r>
      <w:r>
        <w:rPr>
          <w:szCs w:val="24"/>
        </w:rPr>
        <w:t xml:space="preserve"> Näiteks AS-il Gaasivõrk jaotusvõrguga on ühendatud ligi 45 000 tarbimispunkti</w:t>
      </w:r>
      <w:r>
        <w:rPr>
          <w:rStyle w:val="Allmrkuseviide"/>
        </w:rPr>
        <w:footnoteReference w:id="18"/>
      </w:r>
      <w:r>
        <w:rPr>
          <w:szCs w:val="24"/>
        </w:rPr>
        <w:t xml:space="preserve">, millega seotud tarbijatelt </w:t>
      </w:r>
      <w:r>
        <w:rPr>
          <w:szCs w:val="24"/>
          <w:lang w:eastAsia="et-EE"/>
        </w:rPr>
        <w:t xml:space="preserve">ettevõtja võtab võrgutasu. Sellise kliendibaasiga ettevõtja suhtes rakendatav sunniraha määr peab omama heidutavat mõju. </w:t>
      </w:r>
      <w:r>
        <w:rPr>
          <w:bCs/>
          <w:szCs w:val="24"/>
          <w:lang w:eastAsia="et-EE"/>
        </w:rPr>
        <w:t>Juriidilise isiku puhul on lisaalternatiivina võimalik rakendada sunniraha määras, mis vastab kuni 15 protsendile</w:t>
      </w:r>
      <w:r w:rsidRPr="003770C5">
        <w:rPr>
          <w:bCs/>
          <w:szCs w:val="24"/>
          <w:lang w:eastAsia="et-EE"/>
        </w:rPr>
        <w:t xml:space="preserve"> aastasest kogukäibest vastavalt viimasele kättesaadavale juhtimisorgani poolt kinnitanud raamatupidamise aastaaruandele. Juhul kui juriidiline isik on emaettevõtja või sellise emaettevõtja tütarettevõtja, kes peab koostama konsolidee</w:t>
      </w:r>
      <w:r>
        <w:rPr>
          <w:bCs/>
          <w:szCs w:val="24"/>
          <w:lang w:eastAsia="et-EE"/>
        </w:rPr>
        <w:t xml:space="preserve">ritud raamatupidamise aruandeid, on eelpool </w:t>
      </w:r>
      <w:r w:rsidRPr="003770C5">
        <w:rPr>
          <w:bCs/>
          <w:szCs w:val="24"/>
          <w:lang w:eastAsia="et-EE"/>
        </w:rPr>
        <w:t>nimetatud kogukäi</w:t>
      </w:r>
      <w:r>
        <w:rPr>
          <w:bCs/>
          <w:szCs w:val="24"/>
          <w:lang w:eastAsia="et-EE"/>
        </w:rPr>
        <w:t>ve</w:t>
      </w:r>
      <w:r w:rsidRPr="003770C5">
        <w:rPr>
          <w:bCs/>
          <w:szCs w:val="24"/>
          <w:lang w:eastAsia="et-EE"/>
        </w:rPr>
        <w:t xml:space="preserve"> aastane kogukäive või asjaomase tululiigi kogukäive viimase kättesaadava konsolideeritud raamatupidamise aastaaruande järgi, mille on heaks kiitnud kõrgeima taseme emaettevõtja juhtimisorgan.</w:t>
      </w:r>
    </w:p>
    <w:p w14:paraId="6B47C575" w14:textId="77777777" w:rsidR="009147A7" w:rsidRDefault="009147A7" w:rsidP="009147A7">
      <w:pPr>
        <w:rPr>
          <w:szCs w:val="24"/>
        </w:rPr>
      </w:pPr>
    </w:p>
    <w:p w14:paraId="3B6F107E" w14:textId="77777777" w:rsidR="009147A7" w:rsidRDefault="009147A7" w:rsidP="009147A7">
      <w:pPr>
        <w:rPr>
          <w:szCs w:val="24"/>
        </w:rPr>
      </w:pPr>
      <w:r>
        <w:rPr>
          <w:b/>
          <w:bCs/>
          <w:szCs w:val="24"/>
        </w:rPr>
        <w:t>MGS § 44</w:t>
      </w:r>
      <w:r w:rsidRPr="0040525D">
        <w:rPr>
          <w:b/>
          <w:bCs/>
          <w:szCs w:val="24"/>
          <w:vertAlign w:val="superscript"/>
        </w:rPr>
        <w:t>2</w:t>
      </w:r>
      <w:r>
        <w:rPr>
          <w:szCs w:val="24"/>
        </w:rPr>
        <w:t xml:space="preserve"> </w:t>
      </w:r>
    </w:p>
    <w:p w14:paraId="2ED87656" w14:textId="77777777" w:rsidR="009147A7" w:rsidRDefault="009147A7" w:rsidP="009147A7">
      <w:pPr>
        <w:rPr>
          <w:rFonts w:cs="Times New Roman"/>
          <w:szCs w:val="24"/>
        </w:rPr>
      </w:pPr>
      <w:r>
        <w:rPr>
          <w:szCs w:val="24"/>
        </w:rPr>
        <w:t xml:space="preserve">Tunnistatakse kehtetuks </w:t>
      </w:r>
      <w:r>
        <w:rPr>
          <w:rFonts w:cs="Times New Roman"/>
          <w:szCs w:val="24"/>
        </w:rPr>
        <w:t>§ 44</w:t>
      </w:r>
      <w:r>
        <w:rPr>
          <w:rFonts w:cs="Times New Roman"/>
          <w:szCs w:val="24"/>
          <w:vertAlign w:val="superscript"/>
        </w:rPr>
        <w:t>2</w:t>
      </w:r>
      <w:r>
        <w:rPr>
          <w:rFonts w:cs="Times New Roman"/>
          <w:szCs w:val="24"/>
        </w:rPr>
        <w:t>, kuna selle asemel kehtestatakse uued REMIT määrusega kooskõlas olevad §-d 44</w:t>
      </w:r>
      <w:r>
        <w:rPr>
          <w:rFonts w:cs="Times New Roman"/>
          <w:szCs w:val="24"/>
          <w:vertAlign w:val="superscript"/>
        </w:rPr>
        <w:t>8</w:t>
      </w:r>
      <w:r w:rsidRPr="000B3243">
        <w:rPr>
          <w:rFonts w:cs="Times New Roman"/>
          <w:szCs w:val="24"/>
        </w:rPr>
        <w:t>–</w:t>
      </w:r>
      <w:r>
        <w:rPr>
          <w:rFonts w:cs="Times New Roman"/>
          <w:szCs w:val="24"/>
        </w:rPr>
        <w:t>44</w:t>
      </w:r>
      <w:r>
        <w:rPr>
          <w:rFonts w:cs="Times New Roman"/>
          <w:szCs w:val="24"/>
          <w:vertAlign w:val="superscript"/>
        </w:rPr>
        <w:t>13</w:t>
      </w:r>
      <w:r w:rsidRPr="00542313">
        <w:rPr>
          <w:rFonts w:cs="Times New Roman"/>
          <w:szCs w:val="24"/>
        </w:rPr>
        <w:t>.</w:t>
      </w:r>
    </w:p>
    <w:p w14:paraId="6E29F0C9" w14:textId="77777777" w:rsidR="00192AFB" w:rsidRDefault="00192AFB" w:rsidP="009147A7">
      <w:pPr>
        <w:rPr>
          <w:b/>
          <w:bCs/>
          <w:szCs w:val="24"/>
        </w:rPr>
      </w:pPr>
    </w:p>
    <w:p w14:paraId="41407C70" w14:textId="77777777" w:rsidR="009147A7" w:rsidRDefault="009147A7" w:rsidP="009147A7">
      <w:pPr>
        <w:rPr>
          <w:b/>
          <w:bCs/>
          <w:szCs w:val="24"/>
        </w:rPr>
      </w:pPr>
      <w:r>
        <w:rPr>
          <w:rFonts w:cs="Times New Roman"/>
          <w:szCs w:val="24"/>
        </w:rPr>
        <w:t>Konkurentsiamet on seni MGS § 44</w:t>
      </w:r>
      <w:r>
        <w:rPr>
          <w:rFonts w:cs="Times New Roman"/>
          <w:szCs w:val="24"/>
          <w:vertAlign w:val="superscript"/>
        </w:rPr>
        <w:t>2</w:t>
      </w:r>
      <w:r>
        <w:rPr>
          <w:rFonts w:cs="Times New Roman"/>
          <w:szCs w:val="24"/>
        </w:rPr>
        <w:t xml:space="preserve"> rikkumise kohta viinud läbi menetluse ja määranud rahatrahvi ühel korral </w:t>
      </w:r>
      <w:r>
        <w:rPr>
          <w:szCs w:val="24"/>
        </w:rPr>
        <w:t>2021. aastal. Amet</w:t>
      </w:r>
      <w:r w:rsidRPr="00B30FE7">
        <w:rPr>
          <w:szCs w:val="24"/>
        </w:rPr>
        <w:t xml:space="preserve"> määras 29.10.2021 Elering AS-ile </w:t>
      </w:r>
      <w:r>
        <w:rPr>
          <w:szCs w:val="24"/>
        </w:rPr>
        <w:t>REMIT määruse</w:t>
      </w:r>
      <w:r w:rsidRPr="00B30FE7">
        <w:rPr>
          <w:szCs w:val="24"/>
        </w:rPr>
        <w:t xml:space="preserve"> rikkumise eest </w:t>
      </w:r>
      <w:r>
        <w:rPr>
          <w:szCs w:val="24"/>
        </w:rPr>
        <w:t>MGS-i</w:t>
      </w:r>
      <w:r w:rsidRPr="00B30FE7">
        <w:rPr>
          <w:szCs w:val="24"/>
        </w:rPr>
        <w:t xml:space="preserve"> alusel rahatrahvi 10 000 eurot.</w:t>
      </w:r>
      <w:r>
        <w:rPr>
          <w:szCs w:val="24"/>
        </w:rPr>
        <w:t xml:space="preserve"> </w:t>
      </w:r>
      <w:r w:rsidRPr="009E49F4">
        <w:rPr>
          <w:szCs w:val="24"/>
        </w:rPr>
        <w:t xml:space="preserve">Elering AS ei avalikustanud gaasirajatise </w:t>
      </w:r>
      <w:proofErr w:type="spellStart"/>
      <w:r w:rsidRPr="009E49F4">
        <w:rPr>
          <w:szCs w:val="24"/>
        </w:rPr>
        <w:t>Balticconnectori</w:t>
      </w:r>
      <w:proofErr w:type="spellEnd"/>
      <w:r w:rsidRPr="009E49F4">
        <w:rPr>
          <w:szCs w:val="24"/>
        </w:rPr>
        <w:t xml:space="preserve"> võimsusi oluliselt mõjutavate Paldiski ja Puiatu kompressorjaamade osas tulemuslikult ja õigeaegselt </w:t>
      </w:r>
      <w:proofErr w:type="spellStart"/>
      <w:r w:rsidRPr="009E49F4">
        <w:rPr>
          <w:szCs w:val="24"/>
        </w:rPr>
        <w:t>siseteavet</w:t>
      </w:r>
      <w:proofErr w:type="spellEnd"/>
      <w:r w:rsidRPr="009E49F4">
        <w:rPr>
          <w:szCs w:val="24"/>
        </w:rPr>
        <w:t>, rikkudes sellega REMIT</w:t>
      </w:r>
      <w:r>
        <w:rPr>
          <w:szCs w:val="24"/>
        </w:rPr>
        <w:t xml:space="preserve"> määruses</w:t>
      </w:r>
      <w:r w:rsidRPr="009E49F4">
        <w:rPr>
          <w:szCs w:val="24"/>
        </w:rPr>
        <w:t xml:space="preserve"> sätestatud </w:t>
      </w:r>
      <w:proofErr w:type="spellStart"/>
      <w:r w:rsidRPr="009E49F4">
        <w:rPr>
          <w:szCs w:val="24"/>
        </w:rPr>
        <w:t>siseteabe</w:t>
      </w:r>
      <w:proofErr w:type="spellEnd"/>
      <w:r w:rsidRPr="009E49F4">
        <w:rPr>
          <w:szCs w:val="24"/>
        </w:rPr>
        <w:t xml:space="preserve"> avalikustamise kohustust.</w:t>
      </w:r>
      <w:r>
        <w:rPr>
          <w:rStyle w:val="Allmrkuseviide"/>
        </w:rPr>
        <w:footnoteReference w:id="19"/>
      </w:r>
    </w:p>
    <w:p w14:paraId="61F29B31" w14:textId="77777777" w:rsidR="009147A7" w:rsidRDefault="009147A7" w:rsidP="009147A7">
      <w:pPr>
        <w:rPr>
          <w:b/>
          <w:bCs/>
          <w:szCs w:val="24"/>
        </w:rPr>
      </w:pPr>
    </w:p>
    <w:p w14:paraId="3338A415" w14:textId="77777777" w:rsidR="009147A7" w:rsidRDefault="009147A7" w:rsidP="009147A7">
      <w:pPr>
        <w:rPr>
          <w:szCs w:val="24"/>
        </w:rPr>
      </w:pPr>
      <w:r>
        <w:rPr>
          <w:b/>
          <w:bCs/>
          <w:szCs w:val="24"/>
        </w:rPr>
        <w:t>MGS § 44</w:t>
      </w:r>
      <w:r w:rsidRPr="0040525D">
        <w:rPr>
          <w:b/>
          <w:bCs/>
          <w:szCs w:val="24"/>
          <w:vertAlign w:val="superscript"/>
        </w:rPr>
        <w:t>8</w:t>
      </w:r>
      <w:r>
        <w:rPr>
          <w:szCs w:val="24"/>
        </w:rPr>
        <w:t xml:space="preserve"> </w:t>
      </w:r>
    </w:p>
    <w:p w14:paraId="1EFB8815"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8</w:t>
      </w:r>
      <w:r>
        <w:rPr>
          <w:rFonts w:cs="Times New Roman"/>
          <w:szCs w:val="24"/>
        </w:rPr>
        <w:t>. Nimetatud sätte lisamine seadusesse on vajalik REMIT määruse artiklis 18 sätestatud trahvimäärade rakendamiseks.</w:t>
      </w:r>
    </w:p>
    <w:p w14:paraId="65981E01" w14:textId="77777777" w:rsidR="00192AFB" w:rsidRDefault="00192AFB" w:rsidP="009147A7">
      <w:pPr>
        <w:rPr>
          <w:rFonts w:cs="Times New Roman"/>
          <w:szCs w:val="24"/>
        </w:rPr>
      </w:pPr>
    </w:p>
    <w:p w14:paraId="32A047ED" w14:textId="77777777" w:rsidR="009147A7" w:rsidRDefault="009147A7" w:rsidP="009147A7">
      <w:pPr>
        <w:rPr>
          <w:szCs w:val="24"/>
        </w:rPr>
      </w:pPr>
      <w:r>
        <w:rPr>
          <w:rFonts w:cs="Times New Roman"/>
          <w:szCs w:val="24"/>
        </w:rPr>
        <w:t xml:space="preserve">Seaduse </w:t>
      </w:r>
      <w:r w:rsidRPr="0040525D">
        <w:rPr>
          <w:szCs w:val="24"/>
        </w:rPr>
        <w:t>§ 44</w:t>
      </w:r>
      <w:r w:rsidRPr="0040525D">
        <w:rPr>
          <w:szCs w:val="24"/>
          <w:vertAlign w:val="superscript"/>
        </w:rPr>
        <w:t>8</w:t>
      </w:r>
      <w:r>
        <w:rPr>
          <w:szCs w:val="24"/>
        </w:rPr>
        <w:t xml:space="preserve"> alusel kehtestatakse trahvid</w:t>
      </w:r>
      <w:r w:rsidRPr="00500E39">
        <w:rPr>
          <w:szCs w:val="24"/>
        </w:rPr>
        <w:t xml:space="preserve"> </w:t>
      </w:r>
      <w:proofErr w:type="spellStart"/>
      <w:r>
        <w:rPr>
          <w:szCs w:val="24"/>
        </w:rPr>
        <w:t>s</w:t>
      </w:r>
      <w:r w:rsidRPr="00500E39">
        <w:rPr>
          <w:szCs w:val="24"/>
        </w:rPr>
        <w:t>isteabel</w:t>
      </w:r>
      <w:proofErr w:type="spellEnd"/>
      <w:r w:rsidRPr="00500E39">
        <w:rPr>
          <w:szCs w:val="24"/>
        </w:rPr>
        <w:t xml:space="preserve"> põhineva kauplemise keelu rikkumi</w:t>
      </w:r>
      <w:r>
        <w:rPr>
          <w:szCs w:val="24"/>
        </w:rPr>
        <w:t>se eest.</w:t>
      </w:r>
    </w:p>
    <w:p w14:paraId="518888E1" w14:textId="77777777" w:rsidR="00192AFB" w:rsidRDefault="00192AFB" w:rsidP="009147A7">
      <w:pPr>
        <w:rPr>
          <w:szCs w:val="24"/>
        </w:rPr>
      </w:pPr>
    </w:p>
    <w:p w14:paraId="49F40EB6" w14:textId="77777777" w:rsidR="009147A7" w:rsidRDefault="009147A7" w:rsidP="009147A7">
      <w:pPr>
        <w:rPr>
          <w:szCs w:val="24"/>
        </w:rPr>
      </w:pPr>
      <w:r>
        <w:rPr>
          <w:szCs w:val="24"/>
        </w:rPr>
        <w:t>Siseteave on täpset laadi avalikustamata teave, mis on otse või kaudselt seotud ühe või mitme energia hulgimüügitootega ning millel võib avaldamise korral olla tõenäoliselt märkimisväärne mõju kõnealuste energia hulgimüügitoodete hinnale.</w:t>
      </w:r>
      <w:r>
        <w:rPr>
          <w:rStyle w:val="Allmrkuseviide"/>
        </w:rPr>
        <w:footnoteReference w:id="20"/>
      </w:r>
      <w:r>
        <w:rPr>
          <w:szCs w:val="24"/>
        </w:rPr>
        <w:t xml:space="preserve"> Siseteabega on tegemist, kui kõik neli eeltoodud kumulatiivset tingimust on täidetud.</w:t>
      </w:r>
    </w:p>
    <w:p w14:paraId="30956D41" w14:textId="77777777" w:rsidR="00192AFB" w:rsidRDefault="00192AFB" w:rsidP="009147A7">
      <w:pPr>
        <w:rPr>
          <w:szCs w:val="24"/>
        </w:rPr>
      </w:pPr>
    </w:p>
    <w:p w14:paraId="32E53E20" w14:textId="7DF81047" w:rsidR="009147A7" w:rsidRDefault="009147A7" w:rsidP="009147A7">
      <w:pPr>
        <w:rPr>
          <w:szCs w:val="24"/>
        </w:rPr>
      </w:pPr>
      <w:r>
        <w:rPr>
          <w:szCs w:val="24"/>
        </w:rPr>
        <w:t>S</w:t>
      </w:r>
      <w:r w:rsidRPr="00530FB5">
        <w:rPr>
          <w:szCs w:val="24"/>
        </w:rPr>
        <w:t>iseteavet valdavatel isikutel on keelatud:</w:t>
      </w:r>
    </w:p>
    <w:p w14:paraId="1F8D1B95" w14:textId="77777777" w:rsidR="009147A7" w:rsidRPr="00530FB5" w:rsidRDefault="009147A7" w:rsidP="009147A7">
      <w:pPr>
        <w:rPr>
          <w:szCs w:val="24"/>
        </w:rPr>
      </w:pPr>
      <w:r w:rsidRPr="00530FB5">
        <w:rPr>
          <w:szCs w:val="24"/>
        </w:rPr>
        <w:t>a) kasutada kõnealust teavet selleks, et enda või kolmanda isiku arvel otse või kaudselt</w:t>
      </w:r>
      <w:r>
        <w:rPr>
          <w:rStyle w:val="Allmrkuseviide"/>
        </w:rPr>
        <w:footnoteReference w:id="21"/>
      </w:r>
      <w:r w:rsidRPr="00530FB5">
        <w:rPr>
          <w:szCs w:val="24"/>
        </w:rPr>
        <w:t xml:space="preserve"> omandada või loovutada või püüda omandada või</w:t>
      </w:r>
      <w:r>
        <w:rPr>
          <w:szCs w:val="24"/>
        </w:rPr>
        <w:t xml:space="preserve"> </w:t>
      </w:r>
      <w:r w:rsidRPr="00530FB5">
        <w:rPr>
          <w:szCs w:val="24"/>
        </w:rPr>
        <w:t>loovutada sellise teabega seotud energia hulgimüügitooteid;</w:t>
      </w:r>
    </w:p>
    <w:p w14:paraId="0367E153" w14:textId="77777777" w:rsidR="009147A7" w:rsidRPr="00530FB5" w:rsidRDefault="009147A7" w:rsidP="009147A7">
      <w:pPr>
        <w:rPr>
          <w:szCs w:val="24"/>
        </w:rPr>
      </w:pPr>
      <w:r w:rsidRPr="00530FB5">
        <w:rPr>
          <w:szCs w:val="24"/>
        </w:rPr>
        <w:t xml:space="preserve">b) avalikustada </w:t>
      </w:r>
      <w:proofErr w:type="spellStart"/>
      <w:r w:rsidRPr="00530FB5">
        <w:rPr>
          <w:szCs w:val="24"/>
        </w:rPr>
        <w:t>siseteavet</w:t>
      </w:r>
      <w:proofErr w:type="spellEnd"/>
      <w:r w:rsidRPr="00530FB5">
        <w:rPr>
          <w:szCs w:val="24"/>
        </w:rPr>
        <w:t xml:space="preserve"> teistele isikutele, välja arvatud juhul, kui seda tehakse asjaomase isiku töö, ametikoha või ülesannetega seotud tavapärase tegevuse käigus;</w:t>
      </w:r>
    </w:p>
    <w:p w14:paraId="433BD77D" w14:textId="77777777" w:rsidR="009147A7" w:rsidRDefault="009147A7" w:rsidP="009147A7">
      <w:pPr>
        <w:rPr>
          <w:szCs w:val="24"/>
        </w:rPr>
      </w:pPr>
      <w:r w:rsidRPr="00530FB5">
        <w:rPr>
          <w:szCs w:val="24"/>
        </w:rPr>
        <w:t xml:space="preserve">c) anda </w:t>
      </w:r>
      <w:proofErr w:type="spellStart"/>
      <w:r w:rsidRPr="00530FB5">
        <w:rPr>
          <w:szCs w:val="24"/>
        </w:rPr>
        <w:t>siseteabe</w:t>
      </w:r>
      <w:proofErr w:type="spellEnd"/>
      <w:r w:rsidRPr="00530FB5">
        <w:rPr>
          <w:szCs w:val="24"/>
        </w:rPr>
        <w:t xml:space="preserve"> põhjal teistele isikutele soovitusi või mõjutada neid, et</w:t>
      </w:r>
      <w:r>
        <w:rPr>
          <w:szCs w:val="24"/>
        </w:rPr>
        <w:t xml:space="preserve"> </w:t>
      </w:r>
      <w:r w:rsidRPr="00530FB5">
        <w:rPr>
          <w:szCs w:val="24"/>
        </w:rPr>
        <w:t xml:space="preserve">nad ostaksid või omandaksid selliseid energia hulgimüügitooteid, </w:t>
      </w:r>
      <w:r>
        <w:rPr>
          <w:szCs w:val="24"/>
        </w:rPr>
        <w:t xml:space="preserve"> </w:t>
      </w:r>
      <w:r w:rsidRPr="00530FB5">
        <w:rPr>
          <w:szCs w:val="24"/>
        </w:rPr>
        <w:t>millega kõnealune teave on seotud.</w:t>
      </w:r>
    </w:p>
    <w:p w14:paraId="69C6A1F0" w14:textId="77777777" w:rsidR="009147A7" w:rsidRDefault="009147A7" w:rsidP="009147A7">
      <w:pPr>
        <w:rPr>
          <w:szCs w:val="24"/>
        </w:rPr>
      </w:pPr>
      <w:r w:rsidRPr="00530FB5">
        <w:rPr>
          <w:szCs w:val="24"/>
        </w:rPr>
        <w:t xml:space="preserve">Siseteabel põhinevaks kauplemiseks peetakse ka </w:t>
      </w:r>
      <w:proofErr w:type="spellStart"/>
      <w:r w:rsidRPr="00530FB5">
        <w:rPr>
          <w:szCs w:val="24"/>
        </w:rPr>
        <w:t>siseteabe</w:t>
      </w:r>
      <w:proofErr w:type="spellEnd"/>
      <w:r w:rsidRPr="00530FB5">
        <w:rPr>
          <w:szCs w:val="24"/>
        </w:rPr>
        <w:t xml:space="preserve"> kasutamist</w:t>
      </w:r>
      <w:r>
        <w:rPr>
          <w:szCs w:val="24"/>
        </w:rPr>
        <w:t xml:space="preserve"> </w:t>
      </w:r>
      <w:r w:rsidRPr="00530FB5">
        <w:rPr>
          <w:szCs w:val="24"/>
        </w:rPr>
        <w:t xml:space="preserve">selle teabega seotud energia hulgimüügitoote kohta antud korralduse tühistamiseks või muutmiseks, või muuks kauplemisega seotud toiminguks, kui korraldus anti enne, kui asjaomane isik sai </w:t>
      </w:r>
      <w:proofErr w:type="spellStart"/>
      <w:r w:rsidRPr="00530FB5">
        <w:rPr>
          <w:szCs w:val="24"/>
        </w:rPr>
        <w:t>siseteabe</w:t>
      </w:r>
      <w:proofErr w:type="spellEnd"/>
      <w:r w:rsidRPr="00530FB5">
        <w:rPr>
          <w:szCs w:val="24"/>
        </w:rPr>
        <w:t xml:space="preserve"> oma valdusse</w:t>
      </w:r>
      <w:r>
        <w:rPr>
          <w:szCs w:val="24"/>
        </w:rPr>
        <w:t>.</w:t>
      </w:r>
    </w:p>
    <w:p w14:paraId="043F51A1" w14:textId="77777777" w:rsidR="009147A7" w:rsidRDefault="009147A7" w:rsidP="009147A7">
      <w:pPr>
        <w:rPr>
          <w:szCs w:val="24"/>
        </w:rPr>
      </w:pPr>
      <w:r>
        <w:rPr>
          <w:szCs w:val="24"/>
        </w:rPr>
        <w:t xml:space="preserve">Võimalikud märgid </w:t>
      </w:r>
      <w:proofErr w:type="spellStart"/>
      <w:r>
        <w:rPr>
          <w:szCs w:val="24"/>
        </w:rPr>
        <w:t>siseteabel</w:t>
      </w:r>
      <w:proofErr w:type="spellEnd"/>
      <w:r>
        <w:rPr>
          <w:szCs w:val="24"/>
        </w:rPr>
        <w:t xml:space="preserve"> põhineva kauplemise kohta on järgmised:</w:t>
      </w:r>
    </w:p>
    <w:p w14:paraId="0C2B2E03" w14:textId="77777777" w:rsidR="009147A7" w:rsidRDefault="009147A7" w:rsidP="009147A7">
      <w:pPr>
        <w:rPr>
          <w:szCs w:val="24"/>
        </w:rPr>
      </w:pPr>
      <w:r>
        <w:rPr>
          <w:szCs w:val="24"/>
        </w:rPr>
        <w:t>a) h</w:t>
      </w:r>
      <w:r w:rsidRPr="00DD4D24">
        <w:rPr>
          <w:szCs w:val="24"/>
        </w:rPr>
        <w:t xml:space="preserve">ulgimüügitoote(te) kauplemismahtude olulised ja/või ootamatud muutused enne </w:t>
      </w:r>
      <w:proofErr w:type="spellStart"/>
      <w:r w:rsidRPr="00DD4D24">
        <w:rPr>
          <w:szCs w:val="24"/>
        </w:rPr>
        <w:t>siseteabeks</w:t>
      </w:r>
      <w:proofErr w:type="spellEnd"/>
      <w:r w:rsidRPr="00DD4D24">
        <w:rPr>
          <w:szCs w:val="24"/>
        </w:rPr>
        <w:t xml:space="preserve"> kvalifitseeruva asjaolu avaldamist või ilmnemist</w:t>
      </w:r>
      <w:r>
        <w:rPr>
          <w:szCs w:val="24"/>
        </w:rPr>
        <w:t>;</w:t>
      </w:r>
    </w:p>
    <w:p w14:paraId="6F90D61F" w14:textId="77777777" w:rsidR="009147A7" w:rsidRDefault="009147A7" w:rsidP="009147A7">
      <w:pPr>
        <w:rPr>
          <w:szCs w:val="24"/>
        </w:rPr>
      </w:pPr>
      <w:r>
        <w:rPr>
          <w:szCs w:val="24"/>
        </w:rPr>
        <w:t xml:space="preserve">b) hulgimüügitoote(te) hindade olulised ja/või ootamatud muutused enne </w:t>
      </w:r>
      <w:proofErr w:type="spellStart"/>
      <w:r>
        <w:rPr>
          <w:szCs w:val="24"/>
        </w:rPr>
        <w:t>siseteabeks</w:t>
      </w:r>
      <w:proofErr w:type="spellEnd"/>
      <w:r>
        <w:rPr>
          <w:szCs w:val="24"/>
        </w:rPr>
        <w:t xml:space="preserve"> kvalifitseeruva asjaolu avaldamist või ilmnemist;</w:t>
      </w:r>
    </w:p>
    <w:p w14:paraId="22734379" w14:textId="77777777" w:rsidR="009147A7" w:rsidRDefault="009147A7" w:rsidP="009147A7">
      <w:pPr>
        <w:rPr>
          <w:szCs w:val="24"/>
        </w:rPr>
      </w:pPr>
      <w:r>
        <w:rPr>
          <w:szCs w:val="24"/>
        </w:rPr>
        <w:t xml:space="preserve">c) hulgimüügitoote(te) turuosalise kauplemiskäitumise muutused enne </w:t>
      </w:r>
      <w:proofErr w:type="spellStart"/>
      <w:r>
        <w:rPr>
          <w:szCs w:val="24"/>
        </w:rPr>
        <w:t>siseteabeks</w:t>
      </w:r>
      <w:proofErr w:type="spellEnd"/>
      <w:r>
        <w:rPr>
          <w:szCs w:val="24"/>
        </w:rPr>
        <w:t xml:space="preserve"> kvalifitseeruva asjaolu avaldamist või ilmnemist;</w:t>
      </w:r>
    </w:p>
    <w:p w14:paraId="3AF03520" w14:textId="77777777" w:rsidR="009147A7" w:rsidRDefault="009147A7" w:rsidP="009147A7">
      <w:pPr>
        <w:rPr>
          <w:szCs w:val="24"/>
        </w:rPr>
      </w:pPr>
      <w:r>
        <w:rPr>
          <w:szCs w:val="24"/>
        </w:rPr>
        <w:t>d) t</w:t>
      </w:r>
      <w:r w:rsidRPr="003D1605">
        <w:rPr>
          <w:szCs w:val="24"/>
        </w:rPr>
        <w:t xml:space="preserve">uruosalise (potentsiaalne) kasumi suurenemine või muutus, mis tuleneb tema positsiooni muutumisest konkreetsete hulgimüügi energiatoodete ja/või finantsinstrumendi suhtes enne </w:t>
      </w:r>
      <w:proofErr w:type="spellStart"/>
      <w:r w:rsidRPr="003D1605">
        <w:rPr>
          <w:szCs w:val="24"/>
        </w:rPr>
        <w:t>siseteabeks</w:t>
      </w:r>
      <w:proofErr w:type="spellEnd"/>
      <w:r w:rsidRPr="003D1605">
        <w:rPr>
          <w:szCs w:val="24"/>
        </w:rPr>
        <w:t xml:space="preserve"> kvalifitseeruva asjaolu avaldamist või ilmnemist</w:t>
      </w:r>
      <w:r>
        <w:rPr>
          <w:szCs w:val="24"/>
        </w:rPr>
        <w:t>;</w:t>
      </w:r>
    </w:p>
    <w:p w14:paraId="2C32E0FF" w14:textId="77777777" w:rsidR="009147A7" w:rsidRDefault="009147A7" w:rsidP="009147A7">
      <w:pPr>
        <w:rPr>
          <w:szCs w:val="24"/>
        </w:rPr>
      </w:pPr>
      <w:r>
        <w:rPr>
          <w:szCs w:val="24"/>
        </w:rPr>
        <w:t xml:space="preserve">e) </w:t>
      </w:r>
      <w:proofErr w:type="spellStart"/>
      <w:r>
        <w:rPr>
          <w:szCs w:val="24"/>
        </w:rPr>
        <w:t>s</w:t>
      </w:r>
      <w:r w:rsidRPr="00E300B1">
        <w:rPr>
          <w:szCs w:val="24"/>
        </w:rPr>
        <w:t>iseteabega</w:t>
      </w:r>
      <w:proofErr w:type="spellEnd"/>
      <w:r w:rsidRPr="00E300B1">
        <w:rPr>
          <w:szCs w:val="24"/>
        </w:rPr>
        <w:t xml:space="preserve"> seotud muude REMIT</w:t>
      </w:r>
      <w:r>
        <w:rPr>
          <w:szCs w:val="24"/>
        </w:rPr>
        <w:t xml:space="preserve"> määruse </w:t>
      </w:r>
      <w:r w:rsidRPr="00E300B1">
        <w:rPr>
          <w:szCs w:val="24"/>
        </w:rPr>
        <w:t xml:space="preserve">kohustuste mittetäitmine viitab samuti </w:t>
      </w:r>
      <w:proofErr w:type="spellStart"/>
      <w:r w:rsidRPr="00E300B1">
        <w:rPr>
          <w:szCs w:val="24"/>
        </w:rPr>
        <w:t>siseringitehingute</w:t>
      </w:r>
      <w:proofErr w:type="spellEnd"/>
      <w:r w:rsidRPr="00E300B1">
        <w:rPr>
          <w:szCs w:val="24"/>
        </w:rPr>
        <w:t xml:space="preserve"> võimalikkusele.</w:t>
      </w:r>
    </w:p>
    <w:p w14:paraId="36EE5E58" w14:textId="77777777" w:rsidR="009147A7" w:rsidRDefault="009147A7" w:rsidP="009147A7">
      <w:pPr>
        <w:rPr>
          <w:szCs w:val="24"/>
        </w:rPr>
      </w:pPr>
      <w:r>
        <w:rPr>
          <w:szCs w:val="24"/>
        </w:rPr>
        <w:t xml:space="preserve">Konkurentsiameti ülesanne on elektri </w:t>
      </w:r>
      <w:proofErr w:type="spellStart"/>
      <w:r>
        <w:rPr>
          <w:szCs w:val="24"/>
        </w:rPr>
        <w:t>hulgiturul</w:t>
      </w:r>
      <w:proofErr w:type="spellEnd"/>
      <w:r>
        <w:rPr>
          <w:szCs w:val="24"/>
        </w:rPr>
        <w:t xml:space="preserve"> avastada ja tõkestada </w:t>
      </w:r>
      <w:proofErr w:type="spellStart"/>
      <w:r>
        <w:rPr>
          <w:szCs w:val="24"/>
        </w:rPr>
        <w:t>siseteabel</w:t>
      </w:r>
      <w:proofErr w:type="spellEnd"/>
      <w:r>
        <w:rPr>
          <w:szCs w:val="24"/>
        </w:rPr>
        <w:t xml:space="preserve"> põhinevat kauplemist.</w:t>
      </w:r>
    </w:p>
    <w:p w14:paraId="71A62949" w14:textId="77777777" w:rsidR="009147A7" w:rsidRDefault="009147A7" w:rsidP="009147A7">
      <w:pPr>
        <w:rPr>
          <w:szCs w:val="24"/>
        </w:rPr>
      </w:pPr>
    </w:p>
    <w:p w14:paraId="0E8AD520" w14:textId="77777777" w:rsidR="009147A7" w:rsidRDefault="009147A7" w:rsidP="009147A7">
      <w:pPr>
        <w:rPr>
          <w:szCs w:val="24"/>
        </w:rPr>
      </w:pPr>
      <w:r>
        <w:rPr>
          <w:b/>
          <w:bCs/>
          <w:szCs w:val="24"/>
        </w:rPr>
        <w:t>MGS § 44</w:t>
      </w:r>
      <w:r>
        <w:rPr>
          <w:b/>
          <w:bCs/>
          <w:szCs w:val="24"/>
          <w:vertAlign w:val="superscript"/>
        </w:rPr>
        <w:t>9</w:t>
      </w:r>
      <w:r>
        <w:rPr>
          <w:szCs w:val="24"/>
        </w:rPr>
        <w:t xml:space="preserve"> </w:t>
      </w:r>
    </w:p>
    <w:p w14:paraId="7F1EECFC"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9</w:t>
      </w:r>
      <w:r>
        <w:rPr>
          <w:rFonts w:cs="Times New Roman"/>
          <w:szCs w:val="24"/>
        </w:rPr>
        <w:t>. Nimetatud sätte lisamine seadusesse on vajalik REMIT määruse artiklis 18 sätestatud trahvimäärade rakendamiseks.</w:t>
      </w:r>
    </w:p>
    <w:p w14:paraId="135288CD" w14:textId="77777777" w:rsidR="00192AFB" w:rsidRDefault="00192AFB" w:rsidP="009147A7">
      <w:pPr>
        <w:rPr>
          <w:rFonts w:cs="Times New Roman"/>
          <w:szCs w:val="24"/>
        </w:rPr>
      </w:pPr>
    </w:p>
    <w:p w14:paraId="607680DF"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9</w:t>
      </w:r>
      <w:r>
        <w:rPr>
          <w:szCs w:val="24"/>
        </w:rPr>
        <w:t xml:space="preserve"> alusel kehtestatakse trahvid </w:t>
      </w:r>
      <w:proofErr w:type="spellStart"/>
      <w:r w:rsidRPr="00380D83">
        <w:rPr>
          <w:szCs w:val="24"/>
        </w:rPr>
        <w:t>siseteabe</w:t>
      </w:r>
      <w:proofErr w:type="spellEnd"/>
      <w:r w:rsidRPr="00380D83">
        <w:rPr>
          <w:szCs w:val="24"/>
        </w:rPr>
        <w:t xml:space="preserve"> avaldamise kohustuse rikkumise eest</w:t>
      </w:r>
      <w:r>
        <w:rPr>
          <w:szCs w:val="24"/>
        </w:rPr>
        <w:t>.</w:t>
      </w:r>
    </w:p>
    <w:p w14:paraId="022433E1" w14:textId="77777777" w:rsidR="00192AFB" w:rsidRDefault="00192AFB" w:rsidP="009147A7">
      <w:pPr>
        <w:rPr>
          <w:szCs w:val="24"/>
        </w:rPr>
      </w:pPr>
    </w:p>
    <w:p w14:paraId="15958EBA" w14:textId="08683B37" w:rsidR="009147A7" w:rsidRDefault="009147A7" w:rsidP="009147A7">
      <w:pPr>
        <w:rPr>
          <w:szCs w:val="24"/>
        </w:rPr>
      </w:pPr>
      <w:r w:rsidRPr="00B91EB1">
        <w:rPr>
          <w:szCs w:val="24"/>
        </w:rPr>
        <w:t>Turuosalised avalikustavad tulemuslikult ja õigeaegselt nende</w:t>
      </w:r>
      <w:r>
        <w:rPr>
          <w:szCs w:val="24"/>
        </w:rPr>
        <w:t xml:space="preserve"> </w:t>
      </w:r>
      <w:r w:rsidRPr="00B91EB1">
        <w:rPr>
          <w:szCs w:val="24"/>
        </w:rPr>
        <w:t xml:space="preserve">valduses oleva </w:t>
      </w:r>
      <w:proofErr w:type="spellStart"/>
      <w:r w:rsidRPr="00B91EB1">
        <w:rPr>
          <w:szCs w:val="24"/>
        </w:rPr>
        <w:t>siseteabe</w:t>
      </w:r>
      <w:proofErr w:type="spellEnd"/>
      <w:r w:rsidRPr="00B91EB1">
        <w:rPr>
          <w:szCs w:val="24"/>
        </w:rPr>
        <w:t>, mis käsitleb äritegevust või rajatisi, mida asjaomane turuosaline, tema ema- või sidusettevõtja kas osaliselt või täielikult omab või kontrollib või mille operatiivtegevuse eest kõnealune turuosaline või ettevõtja kas osaliselt või täielikult vastutab.</w:t>
      </w:r>
    </w:p>
    <w:p w14:paraId="1FC59B9A" w14:textId="77777777" w:rsidR="00192AFB" w:rsidRDefault="00192AFB" w:rsidP="009147A7">
      <w:pPr>
        <w:rPr>
          <w:szCs w:val="24"/>
        </w:rPr>
      </w:pPr>
    </w:p>
    <w:p w14:paraId="2591412D" w14:textId="77777777" w:rsidR="009147A7" w:rsidRDefault="009147A7" w:rsidP="009147A7">
      <w:pPr>
        <w:rPr>
          <w:szCs w:val="24"/>
        </w:rPr>
      </w:pPr>
      <w:r>
        <w:rPr>
          <w:szCs w:val="24"/>
        </w:rPr>
        <w:t xml:space="preserve">Konkurentsiameti ülesanne on elektri </w:t>
      </w:r>
      <w:proofErr w:type="spellStart"/>
      <w:r>
        <w:rPr>
          <w:szCs w:val="24"/>
        </w:rPr>
        <w:t>hulgiturul</w:t>
      </w:r>
      <w:proofErr w:type="spellEnd"/>
      <w:r>
        <w:rPr>
          <w:szCs w:val="24"/>
        </w:rPr>
        <w:t xml:space="preserve"> avastada ja tõkestada </w:t>
      </w:r>
      <w:proofErr w:type="spellStart"/>
      <w:r>
        <w:rPr>
          <w:szCs w:val="24"/>
        </w:rPr>
        <w:t>siseteabe</w:t>
      </w:r>
      <w:proofErr w:type="spellEnd"/>
      <w:r>
        <w:rPr>
          <w:szCs w:val="24"/>
        </w:rPr>
        <w:t xml:space="preserve"> avaldamise kohustuse rikkumist.</w:t>
      </w:r>
    </w:p>
    <w:p w14:paraId="507E1963" w14:textId="77777777" w:rsidR="009147A7" w:rsidRDefault="009147A7" w:rsidP="009147A7">
      <w:pPr>
        <w:rPr>
          <w:szCs w:val="24"/>
        </w:rPr>
      </w:pPr>
    </w:p>
    <w:p w14:paraId="10A0D418" w14:textId="77777777" w:rsidR="009147A7" w:rsidRDefault="009147A7" w:rsidP="009147A7">
      <w:pPr>
        <w:rPr>
          <w:szCs w:val="24"/>
        </w:rPr>
      </w:pPr>
      <w:r>
        <w:rPr>
          <w:b/>
          <w:bCs/>
          <w:szCs w:val="24"/>
        </w:rPr>
        <w:t>MGS § 44</w:t>
      </w:r>
      <w:r>
        <w:rPr>
          <w:b/>
          <w:bCs/>
          <w:szCs w:val="24"/>
          <w:vertAlign w:val="superscript"/>
        </w:rPr>
        <w:t>10</w:t>
      </w:r>
      <w:r>
        <w:rPr>
          <w:szCs w:val="24"/>
        </w:rPr>
        <w:t xml:space="preserve"> </w:t>
      </w:r>
    </w:p>
    <w:p w14:paraId="04F54A21"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10</w:t>
      </w:r>
      <w:r>
        <w:rPr>
          <w:rFonts w:cs="Times New Roman"/>
          <w:szCs w:val="24"/>
        </w:rPr>
        <w:t>. Nimetatud sätte lisamine seadusesse on vajalik REMIT määruse artiklis 18 sätestatud trahvimäärade rakendamiseks.</w:t>
      </w:r>
    </w:p>
    <w:p w14:paraId="423613A8" w14:textId="77777777" w:rsidR="00192AFB" w:rsidRDefault="00192AFB" w:rsidP="009147A7">
      <w:pPr>
        <w:rPr>
          <w:rFonts w:cs="Times New Roman"/>
          <w:szCs w:val="24"/>
        </w:rPr>
      </w:pPr>
    </w:p>
    <w:p w14:paraId="51298A50"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10</w:t>
      </w:r>
      <w:r>
        <w:rPr>
          <w:szCs w:val="24"/>
        </w:rPr>
        <w:t xml:space="preserve"> alusel kehtestatakse trahvid gaasi</w:t>
      </w:r>
      <w:r w:rsidRPr="00F632CB">
        <w:rPr>
          <w:szCs w:val="24"/>
        </w:rPr>
        <w:t xml:space="preserve"> hulgimüügiturul manipuleerimise eest</w:t>
      </w:r>
      <w:r>
        <w:rPr>
          <w:szCs w:val="24"/>
        </w:rPr>
        <w:t>.</w:t>
      </w:r>
    </w:p>
    <w:p w14:paraId="30532D39" w14:textId="77777777" w:rsidR="00192AFB" w:rsidRDefault="00192AFB" w:rsidP="009147A7">
      <w:pPr>
        <w:rPr>
          <w:szCs w:val="24"/>
        </w:rPr>
      </w:pPr>
    </w:p>
    <w:p w14:paraId="41ABECFD" w14:textId="77777777" w:rsidR="009147A7" w:rsidRDefault="009147A7" w:rsidP="009147A7">
      <w:pPr>
        <w:rPr>
          <w:rFonts w:cs="Times New Roman"/>
          <w:szCs w:val="24"/>
        </w:rPr>
      </w:pPr>
      <w:r>
        <w:rPr>
          <w:szCs w:val="24"/>
        </w:rPr>
        <w:t xml:space="preserve">Elektri </w:t>
      </w:r>
      <w:proofErr w:type="spellStart"/>
      <w:r>
        <w:rPr>
          <w:szCs w:val="24"/>
        </w:rPr>
        <w:t>hulgiturul</w:t>
      </w:r>
      <w:proofErr w:type="spellEnd"/>
      <w:r w:rsidRPr="00F42A71">
        <w:rPr>
          <w:szCs w:val="24"/>
        </w:rPr>
        <w:t xml:space="preserve"> keelatakse turuga manipuleerimine või turuga manipuleerimise katsed.</w:t>
      </w:r>
      <w:r>
        <w:rPr>
          <w:szCs w:val="24"/>
        </w:rPr>
        <w:t xml:space="preserve"> Konkurentsiameti ülesanne on elektri </w:t>
      </w:r>
      <w:proofErr w:type="spellStart"/>
      <w:r>
        <w:rPr>
          <w:szCs w:val="24"/>
        </w:rPr>
        <w:t>hulgiturul</w:t>
      </w:r>
      <w:proofErr w:type="spellEnd"/>
      <w:r>
        <w:rPr>
          <w:szCs w:val="24"/>
        </w:rPr>
        <w:t xml:space="preserve"> avastada ja tõkestada turuga manipuleerimine </w:t>
      </w:r>
      <w:r w:rsidRPr="000533D3">
        <w:rPr>
          <w:rFonts w:cs="Times New Roman"/>
          <w:szCs w:val="24"/>
        </w:rPr>
        <w:t xml:space="preserve">või turuga manipuleerimise katsed. </w:t>
      </w:r>
    </w:p>
    <w:p w14:paraId="08A0140E" w14:textId="77777777" w:rsidR="00192AFB" w:rsidRPr="000533D3" w:rsidRDefault="00192AFB" w:rsidP="009147A7">
      <w:pPr>
        <w:rPr>
          <w:rFonts w:cs="Times New Roman"/>
          <w:szCs w:val="24"/>
        </w:rPr>
      </w:pPr>
    </w:p>
    <w:p w14:paraId="7BAF7C26" w14:textId="77777777" w:rsidR="009147A7" w:rsidRDefault="009147A7" w:rsidP="009147A7">
      <w:pPr>
        <w:rPr>
          <w:rFonts w:cs="Times New Roman"/>
          <w:szCs w:val="24"/>
        </w:rPr>
      </w:pPr>
      <w:r>
        <w:rPr>
          <w:rFonts w:cs="Times New Roman"/>
          <w:szCs w:val="24"/>
        </w:rPr>
        <w:t>T</w:t>
      </w:r>
      <w:r w:rsidRPr="00C131CB">
        <w:rPr>
          <w:rFonts w:cs="Times New Roman"/>
          <w:szCs w:val="24"/>
        </w:rPr>
        <w:t>uruga manipuleerimine</w:t>
      </w:r>
      <w:r>
        <w:rPr>
          <w:rFonts w:cs="Times New Roman"/>
          <w:szCs w:val="24"/>
        </w:rPr>
        <w:t xml:space="preserve"> alla kuuluvad järgmised tegevused:</w:t>
      </w:r>
    </w:p>
    <w:p w14:paraId="163AC0A2" w14:textId="77777777" w:rsidR="009147A7" w:rsidRDefault="009147A7" w:rsidP="009147A7">
      <w:pPr>
        <w:rPr>
          <w:rFonts w:cs="Times New Roman"/>
          <w:szCs w:val="24"/>
        </w:rPr>
      </w:pPr>
      <w:r w:rsidRPr="00C131CB">
        <w:rPr>
          <w:rFonts w:cs="Times New Roman"/>
          <w:szCs w:val="24"/>
        </w:rPr>
        <w:t>a) tehingu sõlmimine või kauplemiskorralduse andmine, muutmine või tühistamine või mis tahes muu energia hulgimüügitoodetega seotud tegevus,</w:t>
      </w:r>
    </w:p>
    <w:p w14:paraId="66FCC005" w14:textId="77777777" w:rsidR="009147A7" w:rsidRDefault="009147A7" w:rsidP="009147A7">
      <w:pPr>
        <w:ind w:left="708"/>
        <w:rPr>
          <w:rFonts w:cs="Times New Roman"/>
          <w:szCs w:val="24"/>
        </w:rPr>
      </w:pPr>
      <w:r w:rsidRPr="00C131CB">
        <w:rPr>
          <w:rFonts w:cs="Times New Roman"/>
          <w:szCs w:val="24"/>
        </w:rPr>
        <w:t>i) mis annab või tõenäoliselt annab valesid või eksitavaid teateid energia hulgimüügitoodete pakkumise, nõudluse või hinna kohta;</w:t>
      </w:r>
    </w:p>
    <w:p w14:paraId="095F705D" w14:textId="77777777" w:rsidR="009147A7" w:rsidRDefault="009147A7" w:rsidP="009147A7">
      <w:pPr>
        <w:ind w:left="708"/>
        <w:rPr>
          <w:rFonts w:cs="Times New Roman"/>
          <w:szCs w:val="24"/>
        </w:rPr>
      </w:pPr>
      <w:r w:rsidRPr="00C131CB">
        <w:rPr>
          <w:rFonts w:cs="Times New Roman"/>
          <w:szCs w:val="24"/>
        </w:rPr>
        <w:t>ii) millega üks isik või mitu koostööd tegevat isikut kindlustavad või tõenäoliselt kindlustavad ühe või mitme energia hulgimüügitoote hinna kunstlikul tasemel hoidmise, välja arvatud juhul, kui tehingu sõlminud või kauplemiskorralduse andnud isik tõendab, et tema tegevusel on õiguspärased põhjused ning selline tehing või kauplemiskorraldus on kooskõlas asjaomasel energia hulgimüügiturul tunnustatud tavadega, või</w:t>
      </w:r>
    </w:p>
    <w:p w14:paraId="2D664C85" w14:textId="77777777" w:rsidR="009147A7" w:rsidRDefault="009147A7" w:rsidP="009147A7">
      <w:pPr>
        <w:ind w:left="708"/>
        <w:rPr>
          <w:rFonts w:cs="Times New Roman"/>
          <w:szCs w:val="24"/>
        </w:rPr>
      </w:pPr>
      <w:r w:rsidRPr="00C131CB">
        <w:rPr>
          <w:rFonts w:cs="Times New Roman"/>
          <w:szCs w:val="24"/>
        </w:rPr>
        <w:t>iii) mille puhul kasutatakse fiktiivseid vahendeid või muud liiki pettust või võtteid, millega antakse või tõenäoliselt antakse valesid või eksitavaid teateid energia hulgimüügitoodete pakkumise, nõudluse või hinna kohta;</w:t>
      </w:r>
    </w:p>
    <w:p w14:paraId="48924EA7" w14:textId="77777777" w:rsidR="009147A7" w:rsidRDefault="009147A7" w:rsidP="009147A7">
      <w:pPr>
        <w:rPr>
          <w:rFonts w:cs="Times New Roman"/>
          <w:szCs w:val="24"/>
        </w:rPr>
      </w:pPr>
      <w:r w:rsidRPr="00C131CB">
        <w:rPr>
          <w:rFonts w:cs="Times New Roman"/>
          <w:szCs w:val="24"/>
        </w:rPr>
        <w:t>b) teabe levitamine meedia, sealhulgas interneti kaudu või muul viisil, mis annab või tõenäoliselt annab energia hulgimüügitoodete pakkumise, nõudluse või hinna kohta valesid või eksitavaid teateid, kaasa arvatud kuulduste või valede või eksitavate uudiste levitamine, kui teavet levitanud isik teadis või oleks pidanud teadma, et teave on vale või eksitav. Kui teavet levitatakse ajakirjanduslikul või kunstilise väljenduse eesmärgil, võetakse sellise teabe levitamise hindamisel arvesse teistes meediakanalites ajakirjandusvabadust ja sõnavabadust reguleerivaid norme, välja arvatud juhul, kui</w:t>
      </w:r>
    </w:p>
    <w:p w14:paraId="2FE02952" w14:textId="77777777" w:rsidR="009147A7" w:rsidRDefault="009147A7" w:rsidP="009147A7">
      <w:pPr>
        <w:ind w:left="708"/>
        <w:rPr>
          <w:rFonts w:cs="Times New Roman"/>
          <w:szCs w:val="24"/>
        </w:rPr>
      </w:pPr>
      <w:r w:rsidRPr="00C131CB">
        <w:rPr>
          <w:rFonts w:cs="Times New Roman"/>
          <w:szCs w:val="24"/>
        </w:rPr>
        <w:t>i) teavet levitavad isikud saavad kõnealuse teabe levitamisest otse või kaudselt eeliseid või kasu, või</w:t>
      </w:r>
    </w:p>
    <w:p w14:paraId="459E01A9" w14:textId="77777777" w:rsidR="009147A7" w:rsidRPr="00C131CB" w:rsidRDefault="009147A7" w:rsidP="009147A7">
      <w:pPr>
        <w:ind w:left="708"/>
        <w:rPr>
          <w:rFonts w:cs="Times New Roman"/>
          <w:szCs w:val="24"/>
        </w:rPr>
      </w:pPr>
      <w:r w:rsidRPr="00C131CB">
        <w:rPr>
          <w:rFonts w:cs="Times New Roman"/>
          <w:szCs w:val="24"/>
        </w:rPr>
        <w:t>ii) teave avaldatakse või seda levitatakse kavatsusega eksitada turgu energia hulgimüügitoodete pakkumise, nõudluse ja hinna osas; või c) võrdlusalusega seotud vale või eksitava teabe edastamine või valede või eksitavate sisendandmete esitamine, kui teabe edastanud või sisendandmed esitanud isik teadis või oleks pidanud teadma, et teave on vale või eksitav või sisendandmed valed või eksitavad, või mis tahes muu tegevus, mis põhjustab võrdlusaluse arvutusega manipuleerimist.</w:t>
      </w:r>
    </w:p>
    <w:p w14:paraId="59B28630" w14:textId="77777777" w:rsidR="009147A7" w:rsidRDefault="009147A7" w:rsidP="009147A7">
      <w:pPr>
        <w:rPr>
          <w:rFonts w:cs="Times New Roman"/>
          <w:szCs w:val="24"/>
        </w:rPr>
      </w:pPr>
      <w:r>
        <w:rPr>
          <w:rFonts w:cs="Times New Roman"/>
          <w:szCs w:val="24"/>
        </w:rPr>
        <w:t>T</w:t>
      </w:r>
      <w:r w:rsidRPr="00C131CB">
        <w:rPr>
          <w:rFonts w:cs="Times New Roman"/>
          <w:szCs w:val="24"/>
        </w:rPr>
        <w:t>uruga manipuleerimise katse</w:t>
      </w:r>
      <w:r>
        <w:rPr>
          <w:rFonts w:cs="Times New Roman"/>
          <w:szCs w:val="24"/>
        </w:rPr>
        <w:t xml:space="preserve"> alla liigituvad järgmised tegevused:</w:t>
      </w:r>
    </w:p>
    <w:p w14:paraId="30D2B874" w14:textId="77777777" w:rsidR="009147A7" w:rsidRDefault="009147A7" w:rsidP="009147A7">
      <w:pPr>
        <w:rPr>
          <w:rFonts w:cs="Times New Roman"/>
          <w:szCs w:val="24"/>
        </w:rPr>
      </w:pPr>
      <w:r w:rsidRPr="00C131CB">
        <w:rPr>
          <w:rFonts w:cs="Times New Roman"/>
          <w:szCs w:val="24"/>
        </w:rPr>
        <w:t>a) tehingu sõlmimine, kauplemiskorralduse andmine või mõne muu meetme võtmine seoses energia hulgimüügitootega selleks, et:</w:t>
      </w:r>
    </w:p>
    <w:p w14:paraId="1EFB0BE4" w14:textId="77777777" w:rsidR="009147A7" w:rsidRDefault="009147A7" w:rsidP="009147A7">
      <w:pPr>
        <w:ind w:left="708"/>
        <w:rPr>
          <w:rFonts w:cs="Times New Roman"/>
          <w:szCs w:val="24"/>
        </w:rPr>
      </w:pPr>
      <w:r w:rsidRPr="00C131CB">
        <w:rPr>
          <w:rFonts w:cs="Times New Roman"/>
          <w:szCs w:val="24"/>
        </w:rPr>
        <w:t>i) anda valesid või eksitavaid teateid energia hulgimüügitoodete pakkumise, nõudluse või hinna kohta,</w:t>
      </w:r>
    </w:p>
    <w:p w14:paraId="2003E3D3" w14:textId="77777777" w:rsidR="009147A7" w:rsidRDefault="009147A7" w:rsidP="009147A7">
      <w:pPr>
        <w:ind w:left="708"/>
        <w:rPr>
          <w:rFonts w:cs="Times New Roman"/>
          <w:szCs w:val="24"/>
        </w:rPr>
      </w:pPr>
      <w:r w:rsidRPr="00C131CB">
        <w:rPr>
          <w:rFonts w:cs="Times New Roman"/>
          <w:szCs w:val="24"/>
        </w:rPr>
        <w:t>ii) kindlustada ühe või mitme energia hulgimüügitoote hinna kunstlikul tasemel hoidmine, välja arvatud juhul, kui tehingu sõlminud või kauplemiskorralduse andnud isik tõendab, et tema tegevusel on õiguspärased põhjused ning kõnealune tehing või kauplemiskorraldus on kooskõlas asjaomasel energia hulgimüügiturul tunnustatud tavadega, või</w:t>
      </w:r>
    </w:p>
    <w:p w14:paraId="5047DFC1" w14:textId="77777777" w:rsidR="009147A7" w:rsidRDefault="009147A7" w:rsidP="009147A7">
      <w:pPr>
        <w:ind w:left="708"/>
        <w:rPr>
          <w:rFonts w:cs="Times New Roman"/>
          <w:szCs w:val="24"/>
        </w:rPr>
      </w:pPr>
      <w:r w:rsidRPr="00C131CB">
        <w:rPr>
          <w:rFonts w:cs="Times New Roman"/>
          <w:szCs w:val="24"/>
        </w:rPr>
        <w:t>iii) kasutada fiktiivseid vahendeid või muud liiki pettust või võtteid, millega antakse või tõenäoliselt antakse valesid või eksitavaid märguandeid energia hulgimüügitoodete pakkumise, nõudluse või hinna kohta, või</w:t>
      </w:r>
    </w:p>
    <w:p w14:paraId="705FE19A" w14:textId="77777777" w:rsidR="009147A7" w:rsidRDefault="009147A7" w:rsidP="009147A7">
      <w:pPr>
        <w:rPr>
          <w:rFonts w:cs="Times New Roman"/>
          <w:szCs w:val="24"/>
        </w:rPr>
      </w:pPr>
      <w:r w:rsidRPr="00C131CB">
        <w:rPr>
          <w:rFonts w:cs="Times New Roman"/>
          <w:szCs w:val="24"/>
        </w:rPr>
        <w:t>b) teabe levitamine meediakanalites, sealhulgas Internetis, või muul viisil, kavatsusega anda energia hulgimüügitoodete pakkumise, nõudluse või hinna kohta valesid või eksitavaid teateid</w:t>
      </w:r>
      <w:r>
        <w:rPr>
          <w:rFonts w:cs="Times New Roman"/>
          <w:szCs w:val="24"/>
        </w:rPr>
        <w:t>.</w:t>
      </w:r>
    </w:p>
    <w:p w14:paraId="295EBFC4" w14:textId="77777777" w:rsidR="009147A7" w:rsidRDefault="009147A7" w:rsidP="009147A7">
      <w:pPr>
        <w:rPr>
          <w:rFonts w:cs="Times New Roman"/>
          <w:szCs w:val="24"/>
        </w:rPr>
      </w:pPr>
      <w:r>
        <w:rPr>
          <w:rFonts w:cs="Times New Roman"/>
          <w:szCs w:val="24"/>
        </w:rPr>
        <w:t xml:space="preserve">Turuga manipuleerimise üle teostab Konkurentsiamet järelevalvet vastavasisulise taotluse saamisel või omal algatusel. Järelevalvet teostamiseks peavad esinema alus ja ajend.  Järelevalvet teostades analüüsib Konkurentsiamet asjakohastest infokanalitest avalikult kättesaadavat infot. Vajadusel pöördub amet asjassepuutuvate turuosaliste poole täiendava teabe (nt teave </w:t>
      </w:r>
      <w:r w:rsidRPr="00721434">
        <w:rPr>
          <w:rFonts w:cs="Times New Roman"/>
          <w:szCs w:val="24"/>
        </w:rPr>
        <w:t>energia hulgimüügitoodete pakkumise, nõudluse või hinna kohta</w:t>
      </w:r>
      <w:r>
        <w:rPr>
          <w:rFonts w:cs="Times New Roman"/>
          <w:szCs w:val="24"/>
        </w:rPr>
        <w:t>, kauplemiskorralduste ja tehingute kohta) ja selgituste saamiseks.</w:t>
      </w:r>
    </w:p>
    <w:p w14:paraId="32EF8E8E" w14:textId="77777777" w:rsidR="009147A7" w:rsidRDefault="009147A7" w:rsidP="009147A7">
      <w:pPr>
        <w:rPr>
          <w:rFonts w:cs="Times New Roman"/>
          <w:szCs w:val="24"/>
        </w:rPr>
      </w:pPr>
    </w:p>
    <w:p w14:paraId="2B3CBAF3" w14:textId="77777777" w:rsidR="009147A7" w:rsidRDefault="009147A7" w:rsidP="009147A7">
      <w:pPr>
        <w:rPr>
          <w:szCs w:val="24"/>
        </w:rPr>
      </w:pPr>
      <w:r>
        <w:rPr>
          <w:b/>
          <w:bCs/>
          <w:szCs w:val="24"/>
        </w:rPr>
        <w:t>MGS § 44</w:t>
      </w:r>
      <w:r>
        <w:rPr>
          <w:b/>
          <w:bCs/>
          <w:szCs w:val="24"/>
          <w:vertAlign w:val="superscript"/>
        </w:rPr>
        <w:t>11</w:t>
      </w:r>
      <w:r>
        <w:rPr>
          <w:szCs w:val="24"/>
        </w:rPr>
        <w:t xml:space="preserve"> </w:t>
      </w:r>
    </w:p>
    <w:p w14:paraId="53DCBC31"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11</w:t>
      </w:r>
      <w:r>
        <w:rPr>
          <w:rFonts w:cs="Times New Roman"/>
          <w:szCs w:val="24"/>
        </w:rPr>
        <w:t>. Nimetatud sätte lisamine seadusesse on vajalik REMIT määruse artiklis 18 sätestatud trahvimäärade rakendamiseks.</w:t>
      </w:r>
    </w:p>
    <w:p w14:paraId="0432767B" w14:textId="77777777" w:rsidR="00192AFB" w:rsidRDefault="00192AFB" w:rsidP="009147A7">
      <w:pPr>
        <w:rPr>
          <w:rFonts w:cs="Times New Roman"/>
          <w:szCs w:val="24"/>
        </w:rPr>
      </w:pPr>
    </w:p>
    <w:p w14:paraId="562C7B51" w14:textId="77777777" w:rsidR="009147A7" w:rsidRDefault="009147A7" w:rsidP="009147A7">
      <w:pPr>
        <w:rPr>
          <w:szCs w:val="24"/>
        </w:rPr>
      </w:pPr>
      <w:r w:rsidRPr="00F83609">
        <w:rPr>
          <w:rFonts w:cs="Times New Roman"/>
          <w:szCs w:val="24"/>
        </w:rPr>
        <w:t xml:space="preserve">Seaduse </w:t>
      </w:r>
      <w:r w:rsidRPr="0040525D">
        <w:rPr>
          <w:szCs w:val="24"/>
        </w:rPr>
        <w:t>§ 44</w:t>
      </w:r>
      <w:r w:rsidRPr="0040525D">
        <w:rPr>
          <w:szCs w:val="24"/>
          <w:vertAlign w:val="superscript"/>
        </w:rPr>
        <w:t>11</w:t>
      </w:r>
      <w:r>
        <w:rPr>
          <w:szCs w:val="24"/>
        </w:rPr>
        <w:t xml:space="preserve"> alusel kehtestatakse trahvid</w:t>
      </w:r>
      <w:r w:rsidRPr="00F632CB">
        <w:t xml:space="preserve"> </w:t>
      </w:r>
      <w:r w:rsidRPr="00F632CB">
        <w:rPr>
          <w:szCs w:val="24"/>
        </w:rPr>
        <w:t>registreerimise kohustuse rikkumi</w:t>
      </w:r>
      <w:r>
        <w:rPr>
          <w:szCs w:val="24"/>
        </w:rPr>
        <w:t>se eest.</w:t>
      </w:r>
    </w:p>
    <w:p w14:paraId="293ACF44" w14:textId="77777777" w:rsidR="00192AFB" w:rsidRDefault="00192AFB" w:rsidP="009147A7">
      <w:pPr>
        <w:rPr>
          <w:szCs w:val="24"/>
        </w:rPr>
      </w:pPr>
    </w:p>
    <w:p w14:paraId="0383B243" w14:textId="77777777" w:rsidR="009147A7" w:rsidRDefault="009147A7" w:rsidP="009147A7">
      <w:pPr>
        <w:rPr>
          <w:szCs w:val="24"/>
        </w:rPr>
      </w:pPr>
      <w:r w:rsidRPr="007F689E">
        <w:rPr>
          <w:szCs w:val="24"/>
        </w:rPr>
        <w:t xml:space="preserve">Turuosalised, kes sõlmivad tehinguid, millest tuleb </w:t>
      </w:r>
      <w:r>
        <w:rPr>
          <w:szCs w:val="24"/>
        </w:rPr>
        <w:t>ACER-</w:t>
      </w:r>
      <w:proofErr w:type="spellStart"/>
      <w:r>
        <w:rPr>
          <w:szCs w:val="24"/>
        </w:rPr>
        <w:t>ile</w:t>
      </w:r>
      <w:proofErr w:type="spellEnd"/>
      <w:r w:rsidRPr="007F689E">
        <w:rPr>
          <w:szCs w:val="24"/>
        </w:rPr>
        <w:t xml:space="preserve"> teatada, registreerivad end selle liikmesriigi </w:t>
      </w:r>
      <w:r>
        <w:rPr>
          <w:szCs w:val="24"/>
        </w:rPr>
        <w:t>elektri- ja gaasituru regulaatori</w:t>
      </w:r>
      <w:r w:rsidRPr="007F689E">
        <w:rPr>
          <w:szCs w:val="24"/>
        </w:rPr>
        <w:t xml:space="preserve"> juures, kus on nende asu- või elukoht.</w:t>
      </w:r>
    </w:p>
    <w:p w14:paraId="15BD148C" w14:textId="77777777" w:rsidR="00192AFB" w:rsidRDefault="00192AFB" w:rsidP="009147A7">
      <w:pPr>
        <w:rPr>
          <w:szCs w:val="24"/>
        </w:rPr>
      </w:pPr>
    </w:p>
    <w:p w14:paraId="6E5A7407" w14:textId="77777777" w:rsidR="009147A7" w:rsidRDefault="009147A7" w:rsidP="009147A7">
      <w:pPr>
        <w:rPr>
          <w:szCs w:val="24"/>
        </w:rPr>
      </w:pPr>
      <w:r>
        <w:rPr>
          <w:szCs w:val="24"/>
        </w:rPr>
        <w:t>T</w:t>
      </w:r>
      <w:r w:rsidRPr="00087D53">
        <w:rPr>
          <w:szCs w:val="24"/>
        </w:rPr>
        <w:t>uruosaline</w:t>
      </w:r>
      <w:r>
        <w:rPr>
          <w:szCs w:val="24"/>
        </w:rPr>
        <w:t xml:space="preserve"> on antud juhul</w:t>
      </w:r>
      <w:r w:rsidRPr="00087D53">
        <w:rPr>
          <w:szCs w:val="24"/>
        </w:rPr>
        <w:t xml:space="preserve"> iga isik, kaasa arvatud põhivõrguettevõtja, jaotusvõrguettevõtja, hoidlate haldur ja LNG rajatiste haldur, kes sõlmib tehinguid ning annab muu hulgas kauplemiskorraldusi ühel või mitmel energia hulgimüügiturul</w:t>
      </w:r>
      <w:r>
        <w:rPr>
          <w:szCs w:val="24"/>
        </w:rPr>
        <w:t>.</w:t>
      </w:r>
      <w:r>
        <w:rPr>
          <w:rStyle w:val="Allmrkuseviide"/>
        </w:rPr>
        <w:footnoteReference w:id="22"/>
      </w:r>
    </w:p>
    <w:p w14:paraId="0B937CB8" w14:textId="77777777" w:rsidR="00192AFB" w:rsidRDefault="00192AFB" w:rsidP="009147A7">
      <w:pPr>
        <w:rPr>
          <w:szCs w:val="24"/>
        </w:rPr>
      </w:pPr>
    </w:p>
    <w:p w14:paraId="1F221985" w14:textId="77777777" w:rsidR="009147A7" w:rsidRDefault="009147A7" w:rsidP="009147A7">
      <w:pPr>
        <w:rPr>
          <w:szCs w:val="24"/>
        </w:rPr>
      </w:pPr>
      <w:r>
        <w:rPr>
          <w:szCs w:val="24"/>
        </w:rPr>
        <w:t>Konkurentsiameti ülesanne on kontrollida ega turuosalised, kes peavad tehingutest teatama ACER-</w:t>
      </w:r>
      <w:proofErr w:type="spellStart"/>
      <w:r>
        <w:rPr>
          <w:szCs w:val="24"/>
        </w:rPr>
        <w:t>ile</w:t>
      </w:r>
      <w:proofErr w:type="spellEnd"/>
      <w:r>
        <w:rPr>
          <w:szCs w:val="24"/>
        </w:rPr>
        <w:t>, ei ole registreerimise kohustusi rikkunud ja kui on siis määrata vajadusel trahv.</w:t>
      </w:r>
    </w:p>
    <w:p w14:paraId="7A39C939" w14:textId="77777777" w:rsidR="009147A7" w:rsidRDefault="009147A7" w:rsidP="009147A7">
      <w:pPr>
        <w:rPr>
          <w:szCs w:val="24"/>
        </w:rPr>
      </w:pPr>
    </w:p>
    <w:p w14:paraId="15E97B9B" w14:textId="77777777" w:rsidR="009147A7" w:rsidRDefault="009147A7" w:rsidP="009147A7">
      <w:pPr>
        <w:rPr>
          <w:szCs w:val="24"/>
        </w:rPr>
      </w:pPr>
      <w:r>
        <w:rPr>
          <w:b/>
          <w:bCs/>
          <w:szCs w:val="24"/>
        </w:rPr>
        <w:t>MGS § 44</w:t>
      </w:r>
      <w:r>
        <w:rPr>
          <w:b/>
          <w:bCs/>
          <w:szCs w:val="24"/>
          <w:vertAlign w:val="superscript"/>
        </w:rPr>
        <w:t>12</w:t>
      </w:r>
      <w:r>
        <w:rPr>
          <w:szCs w:val="24"/>
        </w:rPr>
        <w:t xml:space="preserve"> </w:t>
      </w:r>
    </w:p>
    <w:p w14:paraId="3937B25D" w14:textId="71657AB9"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12</w:t>
      </w:r>
      <w:r>
        <w:rPr>
          <w:rFonts w:cs="Times New Roman"/>
          <w:szCs w:val="24"/>
        </w:rPr>
        <w:t>. Nimetatud sätte lisamine seadusesse on vajalik REMIT määruse artiklis 18 sätestatud trahvimäärade rakendamiseks.</w:t>
      </w:r>
    </w:p>
    <w:p w14:paraId="7E86E807" w14:textId="77777777" w:rsidR="00192AFB" w:rsidRDefault="00192AFB" w:rsidP="009147A7">
      <w:pPr>
        <w:rPr>
          <w:rFonts w:cs="Times New Roman"/>
          <w:szCs w:val="24"/>
        </w:rPr>
      </w:pPr>
    </w:p>
    <w:p w14:paraId="28C27772" w14:textId="77777777" w:rsidR="009147A7" w:rsidRDefault="009147A7" w:rsidP="009147A7">
      <w:pPr>
        <w:rPr>
          <w:szCs w:val="24"/>
        </w:rPr>
      </w:pPr>
      <w:r>
        <w:rPr>
          <w:szCs w:val="24"/>
        </w:rPr>
        <w:t xml:space="preserve">Seaduse </w:t>
      </w:r>
      <w:r w:rsidRPr="0040525D">
        <w:rPr>
          <w:szCs w:val="24"/>
        </w:rPr>
        <w:t>§ 44</w:t>
      </w:r>
      <w:r w:rsidRPr="0040525D">
        <w:rPr>
          <w:szCs w:val="24"/>
          <w:vertAlign w:val="superscript"/>
        </w:rPr>
        <w:t>12</w:t>
      </w:r>
      <w:r>
        <w:rPr>
          <w:szCs w:val="24"/>
        </w:rPr>
        <w:t xml:space="preserve"> alusel kehtestatakse trahvid</w:t>
      </w:r>
      <w:r w:rsidRPr="00F632CB">
        <w:t xml:space="preserve"> </w:t>
      </w:r>
      <w:r w:rsidRPr="00F632CB">
        <w:rPr>
          <w:szCs w:val="24"/>
        </w:rPr>
        <w:t>ametialaselt tehinguid vahendavate või täitvate isikute kohustuste rikkumise eest</w:t>
      </w:r>
      <w:r>
        <w:rPr>
          <w:szCs w:val="24"/>
        </w:rPr>
        <w:t>.</w:t>
      </w:r>
    </w:p>
    <w:p w14:paraId="0E54144E" w14:textId="77777777" w:rsidR="00192AFB" w:rsidRDefault="00192AFB" w:rsidP="009147A7">
      <w:pPr>
        <w:rPr>
          <w:szCs w:val="24"/>
        </w:rPr>
      </w:pPr>
    </w:p>
    <w:p w14:paraId="476D2C33" w14:textId="77777777" w:rsidR="009147A7" w:rsidRDefault="009147A7" w:rsidP="009147A7">
      <w:pPr>
        <w:rPr>
          <w:szCs w:val="24"/>
        </w:rPr>
      </w:pPr>
      <w:r w:rsidRPr="009F682C">
        <w:rPr>
          <w:szCs w:val="24"/>
        </w:rPr>
        <w:t>Iga energia hulgimüügitoodetega seoses ametialaselt tehinguid vahendav isik</w:t>
      </w:r>
      <w:r>
        <w:rPr>
          <w:szCs w:val="24"/>
        </w:rPr>
        <w:t xml:space="preserve"> (nt elektribörs „Nord Pool“)</w:t>
      </w:r>
      <w:r w:rsidRPr="009F682C">
        <w:rPr>
          <w:szCs w:val="24"/>
        </w:rPr>
        <w:t xml:space="preserve">, kellel on põhjust kahtlustada, et kauplemiskorraldus või tehing, sealhulgas selle tühistamine või muutmine, olenemata sellest, kas see on esitatud organiseeritud turul või väljaspool seda, võib rikkuda artikli 3, 4 või 5 nõudeid, teatab sellest </w:t>
      </w:r>
      <w:r>
        <w:rPr>
          <w:szCs w:val="24"/>
        </w:rPr>
        <w:t>ACER-</w:t>
      </w:r>
      <w:proofErr w:type="spellStart"/>
      <w:r>
        <w:rPr>
          <w:szCs w:val="24"/>
        </w:rPr>
        <w:t>ile</w:t>
      </w:r>
      <w:proofErr w:type="spellEnd"/>
      <w:r w:rsidRPr="009F682C">
        <w:rPr>
          <w:szCs w:val="24"/>
        </w:rPr>
        <w:t xml:space="preserve"> ja </w:t>
      </w:r>
      <w:r>
        <w:rPr>
          <w:szCs w:val="24"/>
        </w:rPr>
        <w:t>elektri- ja gaasituru regulaatorile</w:t>
      </w:r>
      <w:r w:rsidRPr="009F682C">
        <w:rPr>
          <w:szCs w:val="24"/>
        </w:rPr>
        <w:t xml:space="preserve"> viivitamata</w:t>
      </w:r>
      <w:r>
        <w:rPr>
          <w:szCs w:val="24"/>
        </w:rPr>
        <w:t xml:space="preserve">. </w:t>
      </w:r>
    </w:p>
    <w:p w14:paraId="53F42088" w14:textId="77777777" w:rsidR="00192AFB" w:rsidRDefault="00192AFB" w:rsidP="009147A7">
      <w:pPr>
        <w:rPr>
          <w:szCs w:val="24"/>
        </w:rPr>
      </w:pPr>
    </w:p>
    <w:p w14:paraId="42458DEC" w14:textId="77777777" w:rsidR="009147A7" w:rsidRDefault="009147A7" w:rsidP="009147A7">
      <w:pPr>
        <w:rPr>
          <w:szCs w:val="24"/>
        </w:rPr>
      </w:pPr>
      <w:r>
        <w:rPr>
          <w:szCs w:val="24"/>
        </w:rPr>
        <w:t xml:space="preserve">Konkurentsiameti kohustus on vajadusel määrata trahv, kui </w:t>
      </w:r>
      <w:r w:rsidRPr="009F682C">
        <w:rPr>
          <w:szCs w:val="24"/>
        </w:rPr>
        <w:t>ametialaselt tehinguid vahendavate või täitvate isikute kohustus</w:t>
      </w:r>
      <w:r>
        <w:rPr>
          <w:szCs w:val="24"/>
        </w:rPr>
        <w:t>i</w:t>
      </w:r>
      <w:r w:rsidRPr="009F682C">
        <w:rPr>
          <w:szCs w:val="24"/>
        </w:rPr>
        <w:t xml:space="preserve"> </w:t>
      </w:r>
      <w:r>
        <w:rPr>
          <w:szCs w:val="24"/>
        </w:rPr>
        <w:t>rikutakse.</w:t>
      </w:r>
    </w:p>
    <w:p w14:paraId="01627812" w14:textId="77777777" w:rsidR="009147A7" w:rsidRDefault="009147A7" w:rsidP="009147A7">
      <w:pPr>
        <w:rPr>
          <w:szCs w:val="24"/>
        </w:rPr>
      </w:pPr>
    </w:p>
    <w:p w14:paraId="39A4FC24" w14:textId="77777777" w:rsidR="009147A7" w:rsidRDefault="009147A7" w:rsidP="009147A7">
      <w:pPr>
        <w:rPr>
          <w:szCs w:val="24"/>
        </w:rPr>
      </w:pPr>
      <w:r>
        <w:rPr>
          <w:b/>
          <w:bCs/>
          <w:szCs w:val="24"/>
        </w:rPr>
        <w:t>MGS § 44</w:t>
      </w:r>
      <w:r>
        <w:rPr>
          <w:b/>
          <w:bCs/>
          <w:szCs w:val="24"/>
          <w:vertAlign w:val="superscript"/>
        </w:rPr>
        <w:t>13</w:t>
      </w:r>
      <w:r>
        <w:rPr>
          <w:szCs w:val="24"/>
        </w:rPr>
        <w:t xml:space="preserve"> </w:t>
      </w:r>
    </w:p>
    <w:p w14:paraId="0969D45D" w14:textId="77777777" w:rsidR="009147A7" w:rsidRDefault="009147A7" w:rsidP="009147A7">
      <w:pPr>
        <w:rPr>
          <w:rFonts w:cs="Times New Roman"/>
          <w:szCs w:val="24"/>
        </w:rPr>
      </w:pPr>
      <w:r>
        <w:rPr>
          <w:szCs w:val="24"/>
        </w:rPr>
        <w:t xml:space="preserve">Seadust täiendatakse </w:t>
      </w:r>
      <w:r>
        <w:rPr>
          <w:rFonts w:cs="Times New Roman"/>
          <w:szCs w:val="24"/>
        </w:rPr>
        <w:t>§-ga 44</w:t>
      </w:r>
      <w:r>
        <w:rPr>
          <w:rFonts w:cs="Times New Roman"/>
          <w:szCs w:val="24"/>
          <w:vertAlign w:val="superscript"/>
        </w:rPr>
        <w:t>13</w:t>
      </w:r>
      <w:r>
        <w:rPr>
          <w:rFonts w:cs="Times New Roman"/>
          <w:szCs w:val="24"/>
        </w:rPr>
        <w:t>. Nimetatud sätte lisamine seadusesse on vajalik REMIT määruse artiklis 18 sätestatud trahvimäärade rakendamiseks.</w:t>
      </w:r>
    </w:p>
    <w:p w14:paraId="6B4630E9" w14:textId="77777777" w:rsidR="00192AFB" w:rsidRDefault="00192AFB" w:rsidP="009147A7">
      <w:pPr>
        <w:rPr>
          <w:rFonts w:cs="Times New Roman"/>
          <w:szCs w:val="24"/>
        </w:rPr>
      </w:pPr>
    </w:p>
    <w:p w14:paraId="3C04A636" w14:textId="77777777" w:rsidR="009147A7" w:rsidRDefault="009147A7" w:rsidP="009147A7">
      <w:pPr>
        <w:rPr>
          <w:szCs w:val="24"/>
        </w:rPr>
      </w:pPr>
      <w:r>
        <w:rPr>
          <w:szCs w:val="24"/>
        </w:rPr>
        <w:t>Paragrahvi 44</w:t>
      </w:r>
      <w:r>
        <w:rPr>
          <w:szCs w:val="24"/>
          <w:vertAlign w:val="superscript"/>
        </w:rPr>
        <w:t>13</w:t>
      </w:r>
      <w:r>
        <w:rPr>
          <w:szCs w:val="24"/>
        </w:rPr>
        <w:t xml:space="preserve"> alusel kehtestatakse trahvid andmete kogumise nõude rikkumise eest. Andmete kogumise nõuded on sätestatud REMIT artiklis 8.</w:t>
      </w:r>
    </w:p>
    <w:p w14:paraId="196948D3" w14:textId="77777777" w:rsidR="009147A7" w:rsidRPr="00D4311F" w:rsidRDefault="009147A7" w:rsidP="009147A7">
      <w:pPr>
        <w:rPr>
          <w:szCs w:val="24"/>
        </w:rPr>
      </w:pPr>
    </w:p>
    <w:p w14:paraId="771B8D02" w14:textId="77777777" w:rsidR="009147A7" w:rsidRDefault="009147A7" w:rsidP="009147A7">
      <w:pPr>
        <w:rPr>
          <w:b/>
          <w:bCs/>
          <w:szCs w:val="24"/>
        </w:rPr>
      </w:pPr>
      <w:r>
        <w:rPr>
          <w:b/>
          <w:bCs/>
          <w:szCs w:val="24"/>
        </w:rPr>
        <w:t>MGS § 45</w:t>
      </w:r>
    </w:p>
    <w:p w14:paraId="76FD7511" w14:textId="77777777" w:rsidR="009147A7" w:rsidRDefault="009147A7" w:rsidP="009147A7">
      <w:pPr>
        <w:rPr>
          <w:szCs w:val="24"/>
        </w:rPr>
      </w:pPr>
      <w:r>
        <w:rPr>
          <w:szCs w:val="24"/>
        </w:rPr>
        <w:t xml:space="preserve">Seaduse § 45 täiendamisega kehtestatakse väärtegude aegumistähtajaks 5 aastat. </w:t>
      </w:r>
      <w:r w:rsidRPr="001173D7">
        <w:rPr>
          <w:szCs w:val="24"/>
        </w:rPr>
        <w:t xml:space="preserve">Kehtiv </w:t>
      </w:r>
      <w:proofErr w:type="spellStart"/>
      <w:r w:rsidRPr="001173D7">
        <w:rPr>
          <w:szCs w:val="24"/>
        </w:rPr>
        <w:t>KarS</w:t>
      </w:r>
      <w:r>
        <w:rPr>
          <w:szCs w:val="24"/>
        </w:rPr>
        <w:noBreakHyphen/>
      </w:r>
      <w:r w:rsidRPr="001173D7">
        <w:rPr>
          <w:szCs w:val="24"/>
        </w:rPr>
        <w:t>i</w:t>
      </w:r>
      <w:proofErr w:type="spellEnd"/>
      <w:r w:rsidRPr="001173D7">
        <w:rPr>
          <w:szCs w:val="24"/>
        </w:rPr>
        <w:t xml:space="preserve"> § 81 lõige 3 näeb ette, et üldreeglina on väärteo aegumistähtaeg kaks aastat ning seaduses sätestatud juhtudel võib ette näha </w:t>
      </w:r>
      <w:r>
        <w:rPr>
          <w:szCs w:val="24"/>
        </w:rPr>
        <w:t>viie</w:t>
      </w:r>
      <w:r w:rsidRPr="001173D7">
        <w:rPr>
          <w:szCs w:val="24"/>
        </w:rPr>
        <w:t>aastase aegumistähtaja.</w:t>
      </w:r>
      <w:r>
        <w:rPr>
          <w:szCs w:val="24"/>
        </w:rPr>
        <w:t xml:space="preserve"> Võttes arvesse gaasi </w:t>
      </w:r>
      <w:proofErr w:type="spellStart"/>
      <w:r>
        <w:rPr>
          <w:szCs w:val="24"/>
        </w:rPr>
        <w:t>hulgituru</w:t>
      </w:r>
      <w:proofErr w:type="spellEnd"/>
      <w:r>
        <w:rPr>
          <w:szCs w:val="24"/>
        </w:rPr>
        <w:t xml:space="preserve"> rikkumiste keerukust, on viieaastane aegumistähtaeg põhjendatud.</w:t>
      </w:r>
    </w:p>
    <w:p w14:paraId="74810A61" w14:textId="77777777" w:rsidR="009147A7" w:rsidRDefault="009147A7" w:rsidP="009147A7">
      <w:pPr>
        <w:rPr>
          <w:szCs w:val="24"/>
        </w:rPr>
      </w:pPr>
    </w:p>
    <w:p w14:paraId="15781929" w14:textId="77777777" w:rsidR="009147A7" w:rsidRDefault="009147A7" w:rsidP="009147A7">
      <w:pPr>
        <w:rPr>
          <w:b/>
          <w:bCs/>
          <w:szCs w:val="24"/>
        </w:rPr>
      </w:pPr>
      <w:r>
        <w:rPr>
          <w:b/>
          <w:bCs/>
          <w:szCs w:val="24"/>
        </w:rPr>
        <w:t>MGS § 48</w:t>
      </w:r>
      <w:r w:rsidRPr="0040525D">
        <w:rPr>
          <w:b/>
          <w:bCs/>
          <w:szCs w:val="24"/>
          <w:vertAlign w:val="superscript"/>
        </w:rPr>
        <w:t>7</w:t>
      </w:r>
    </w:p>
    <w:p w14:paraId="3B69FF5B" w14:textId="77777777" w:rsidR="009147A7" w:rsidRDefault="009147A7" w:rsidP="009147A7">
      <w:pPr>
        <w:rPr>
          <w:rFonts w:cs="Times New Roman"/>
          <w:szCs w:val="24"/>
        </w:rPr>
      </w:pPr>
      <w:r>
        <w:rPr>
          <w:szCs w:val="24"/>
        </w:rPr>
        <w:t>Seadust täiendatakse § 48</w:t>
      </w:r>
      <w:r w:rsidRPr="0040525D">
        <w:rPr>
          <w:szCs w:val="24"/>
          <w:vertAlign w:val="superscript"/>
        </w:rPr>
        <w:t>7</w:t>
      </w:r>
      <w:r>
        <w:rPr>
          <w:szCs w:val="24"/>
        </w:rPr>
        <w:t>, millega</w:t>
      </w:r>
      <w:r w:rsidRPr="510A726D">
        <w:rPr>
          <w:szCs w:val="24"/>
        </w:rPr>
        <w:t xml:space="preserve"> </w:t>
      </w:r>
      <w:r w:rsidRPr="510A726D">
        <w:rPr>
          <w:rFonts w:cs="Times New Roman"/>
          <w:szCs w:val="24"/>
        </w:rPr>
        <w:t xml:space="preserve">sätestatakse, et enne käesoleva seaduse muudatuse jõustumist alustatud väärtegude kohtuvälised menetlused menetletakse lõpuni menetluse alustamise ajal kehtinud õigusaktide kohaselt. See tähendab seda, et karistusi, mis põhinevad suuremal trahvimääral, saab hakata määrama või mõistma nendele isikutele, kes panevad teo toime 1. </w:t>
      </w:r>
      <w:r>
        <w:rPr>
          <w:rFonts w:cs="Times New Roman"/>
          <w:szCs w:val="24"/>
        </w:rPr>
        <w:t>mail</w:t>
      </w:r>
      <w:r w:rsidRPr="510A726D">
        <w:rPr>
          <w:rFonts w:cs="Times New Roman"/>
          <w:szCs w:val="24"/>
        </w:rPr>
        <w:t xml:space="preserve"> 2026 või pärast seda. Kui isik on teo toime pannud 3</w:t>
      </w:r>
      <w:r>
        <w:rPr>
          <w:rFonts w:cs="Times New Roman"/>
          <w:szCs w:val="24"/>
        </w:rPr>
        <w:t>0</w:t>
      </w:r>
      <w:r w:rsidRPr="510A726D">
        <w:rPr>
          <w:rFonts w:cs="Times New Roman"/>
          <w:szCs w:val="24"/>
        </w:rPr>
        <w:t xml:space="preserve">. </w:t>
      </w:r>
      <w:r>
        <w:rPr>
          <w:rFonts w:cs="Times New Roman"/>
          <w:szCs w:val="24"/>
        </w:rPr>
        <w:t>aprillil</w:t>
      </w:r>
      <w:r w:rsidRPr="510A726D">
        <w:rPr>
          <w:rFonts w:cs="Times New Roman"/>
          <w:szCs w:val="24"/>
        </w:rPr>
        <w:t xml:space="preserve"> 202</w:t>
      </w:r>
      <w:r>
        <w:rPr>
          <w:rFonts w:cs="Times New Roman"/>
          <w:szCs w:val="24"/>
        </w:rPr>
        <w:t>6</w:t>
      </w:r>
      <w:r w:rsidRPr="510A726D">
        <w:rPr>
          <w:rFonts w:cs="Times New Roman"/>
          <w:szCs w:val="24"/>
        </w:rPr>
        <w:t xml:space="preserve">, st enne seadusemuudatuse jõustumist, kohaldatakse tema karistamisel enne 1. </w:t>
      </w:r>
      <w:r>
        <w:rPr>
          <w:rFonts w:cs="Times New Roman"/>
          <w:szCs w:val="24"/>
        </w:rPr>
        <w:t>maid</w:t>
      </w:r>
      <w:r w:rsidRPr="510A726D">
        <w:rPr>
          <w:rFonts w:cs="Times New Roman"/>
          <w:szCs w:val="24"/>
        </w:rPr>
        <w:t xml:space="preserve"> 2026 kehtinud trahvimäärasid.</w:t>
      </w:r>
    </w:p>
    <w:p w14:paraId="6C760825" w14:textId="77777777" w:rsidR="009147A7" w:rsidRDefault="009147A7" w:rsidP="009147A7">
      <w:pPr>
        <w:rPr>
          <w:rFonts w:eastAsia="Times New Roman" w:cs="Times New Roman"/>
          <w:b/>
          <w:lang w:eastAsia="et-EE"/>
        </w:rPr>
      </w:pPr>
    </w:p>
    <w:p w14:paraId="0723553A" w14:textId="05827169" w:rsidR="009147A7" w:rsidRDefault="009147A7" w:rsidP="009147A7">
      <w:pPr>
        <w:rPr>
          <w:rFonts w:eastAsia="Times New Roman" w:cs="Times New Roman"/>
          <w:b/>
          <w:lang w:eastAsia="et-EE"/>
        </w:rPr>
      </w:pPr>
      <w:r>
        <w:rPr>
          <w:rFonts w:eastAsia="Times New Roman" w:cs="Times New Roman"/>
          <w:b/>
          <w:lang w:eastAsia="et-EE"/>
        </w:rPr>
        <w:t>3.</w:t>
      </w:r>
      <w:r w:rsidR="008406D7">
        <w:rPr>
          <w:rFonts w:eastAsia="Times New Roman" w:cs="Times New Roman"/>
          <w:b/>
          <w:lang w:eastAsia="et-EE"/>
        </w:rPr>
        <w:t>3</w:t>
      </w:r>
      <w:r>
        <w:rPr>
          <w:rFonts w:eastAsia="Times New Roman" w:cs="Times New Roman"/>
          <w:b/>
          <w:lang w:eastAsia="et-EE"/>
        </w:rPr>
        <w:t xml:space="preserve">. Riigihangete </w:t>
      </w:r>
      <w:r w:rsidRPr="00FF0813">
        <w:rPr>
          <w:rFonts w:eastAsia="Times New Roman" w:cs="Times New Roman"/>
          <w:b/>
          <w:lang w:eastAsia="et-EE"/>
        </w:rPr>
        <w:t>seaduse muutmine</w:t>
      </w:r>
    </w:p>
    <w:p w14:paraId="71894731" w14:textId="77777777" w:rsidR="009147A7" w:rsidRPr="00FF0813" w:rsidRDefault="009147A7" w:rsidP="009147A7">
      <w:pPr>
        <w:rPr>
          <w:rFonts w:eastAsia="Times New Roman" w:cs="Times New Roman"/>
          <w:b/>
          <w:lang w:eastAsia="et-EE"/>
        </w:rPr>
      </w:pPr>
    </w:p>
    <w:p w14:paraId="3A7D1AB0" w14:textId="77777777" w:rsidR="009147A7" w:rsidRDefault="009147A7" w:rsidP="009147A7">
      <w:pPr>
        <w:rPr>
          <w:rFonts w:eastAsia="Times New Roman" w:cs="Times New Roman"/>
          <w:lang w:eastAsia="et-EE"/>
        </w:rPr>
      </w:pPr>
      <w:r w:rsidRPr="0080235D">
        <w:rPr>
          <w:rFonts w:eastAsia="Times New Roman" w:cs="Times New Roman"/>
          <w:lang w:eastAsia="et-EE"/>
        </w:rPr>
        <w:t>Muudetakse seaduse</w:t>
      </w:r>
      <w:r>
        <w:rPr>
          <w:rFonts w:eastAsia="Times New Roman" w:cs="Times New Roman"/>
          <w:lang w:eastAsia="et-EE"/>
        </w:rPr>
        <w:t xml:space="preserve"> § 154 lõike 2 sõnastust. </w:t>
      </w:r>
      <w:r w:rsidRPr="00FF0813">
        <w:rPr>
          <w:rFonts w:eastAsia="Times New Roman" w:cs="Times New Roman"/>
          <w:lang w:eastAsia="et-EE"/>
        </w:rPr>
        <w:t>Euroopa Parlamendi ja Euroopa Liidu Nõukogu direktiiv 2014/25/EL (edaspidi direktiiv) võimaldab liikmesriigis teatavaid tegevusi gaasi, soojuse, elektri, vee, transpordi ja postiteenuse sektoris vabastada riigihangete reeglitest, kui need tegevused on liikmesriigis konkurentsile avatud tegevused. Seda, kas vastav tegevus vabastatakse konkreetses liikmesriigis riigihangete reeglitest, otsustab Euroopa Komisjon (RHS § 154 lg 1). Teadaolevalt on Euroopa Komisjon heaks kiitnud elektri sektoris riigihangete tegemisest vabastamise vähemalt järgmistes liikmesriikides: Itaalia, Leedu, Tšehhi, Saksamaa, Austria, Rootsi, Holland ja Soome</w:t>
      </w:r>
      <w:r w:rsidRPr="00FF0813">
        <w:rPr>
          <w:rFonts w:eastAsia="Times New Roman" w:cs="Times New Roman"/>
          <w:vertAlign w:val="superscript"/>
          <w:lang w:eastAsia="et-EE"/>
        </w:rPr>
        <w:footnoteReference w:id="23"/>
      </w:r>
      <w:r w:rsidRPr="00FF0813">
        <w:rPr>
          <w:rFonts w:eastAsia="Times New Roman" w:cs="Times New Roman"/>
          <w:lang w:eastAsia="et-EE"/>
        </w:rPr>
        <w:t xml:space="preserve">. </w:t>
      </w:r>
    </w:p>
    <w:p w14:paraId="21CDF5FC" w14:textId="77777777" w:rsidR="00192AFB" w:rsidRPr="00FF0813" w:rsidRDefault="00192AFB" w:rsidP="009147A7">
      <w:pPr>
        <w:rPr>
          <w:rFonts w:eastAsia="Times New Roman" w:cs="Times New Roman"/>
          <w:lang w:eastAsia="et-EE"/>
        </w:rPr>
      </w:pPr>
    </w:p>
    <w:p w14:paraId="6C759D63" w14:textId="77777777" w:rsidR="009147A7" w:rsidRDefault="009147A7" w:rsidP="009147A7">
      <w:pPr>
        <w:rPr>
          <w:rFonts w:eastAsia="Times New Roman" w:cs="Times New Roman"/>
          <w:lang w:eastAsia="et-EE"/>
        </w:rPr>
      </w:pPr>
      <w:r w:rsidRPr="00FF0813">
        <w:rPr>
          <w:rFonts w:eastAsia="Times New Roman" w:cs="Times New Roman"/>
          <w:lang w:eastAsia="et-EE"/>
        </w:rPr>
        <w:t xml:space="preserve">Eelnõu koostaja hinnangul vastavad eelnimetatud tegevused erandi taotlemise tingimustele ka Eestis, ehk täpsemalt, tegu on Eestis konkurentsile avatud valdkondadega. </w:t>
      </w:r>
    </w:p>
    <w:p w14:paraId="619FC1F0" w14:textId="77777777" w:rsidR="00192AFB" w:rsidRPr="00FF0813" w:rsidRDefault="00192AFB" w:rsidP="009147A7">
      <w:pPr>
        <w:rPr>
          <w:rFonts w:eastAsia="Times New Roman" w:cs="Times New Roman"/>
          <w:lang w:eastAsia="et-EE"/>
        </w:rPr>
      </w:pPr>
    </w:p>
    <w:p w14:paraId="7723DBCB" w14:textId="37A7F76F" w:rsidR="009147A7" w:rsidRDefault="009147A7" w:rsidP="009147A7">
      <w:pPr>
        <w:rPr>
          <w:rFonts w:eastAsia="Times New Roman" w:cs="Times New Roman"/>
          <w:lang w:eastAsia="et-EE"/>
        </w:rPr>
      </w:pPr>
      <w:r w:rsidRPr="00FF0813">
        <w:rPr>
          <w:rFonts w:eastAsia="Times New Roman" w:cs="Times New Roman"/>
          <w:lang w:eastAsia="et-EE"/>
        </w:rPr>
        <w:t xml:space="preserve">Erandi saamine tooks märgatavat kasu </w:t>
      </w:r>
      <w:r w:rsidR="00192AFB">
        <w:rPr>
          <w:rFonts w:eastAsia="Times New Roman" w:cs="Times New Roman"/>
          <w:lang w:eastAsia="et-EE"/>
        </w:rPr>
        <w:t>energia tootmise</w:t>
      </w:r>
      <w:r w:rsidRPr="00FF0813">
        <w:rPr>
          <w:rFonts w:eastAsia="Times New Roman" w:cs="Times New Roman"/>
          <w:lang w:eastAsia="et-EE"/>
        </w:rPr>
        <w:t xml:space="preserve"> turule tervikuna. Erandi saamine vähendaks hetkel eksisteerivaid turutõrkeid, sest siin tegutsevad turuosalised tegutseksid ühetaoliste reeglite kohaselt. Väiksem administratiivne koormus loob eeldused täiendavateks investeeringuteks ning suuremaks konkurentsiks. Samuti aitab taastuvate energiaallikate suurendamine ja mitmekesistamine riigil endal omakorda täita Euroopa Liidu poolt seatud eesmärke. Sektoris tegutsevate ettevõtete sisemised kontrollmehhanismid on piisavad, et tagada hangete läbipaistvus ja tarnijate võrdne kohtlemine. </w:t>
      </w:r>
    </w:p>
    <w:p w14:paraId="56A65B92" w14:textId="77777777" w:rsidR="00192AFB" w:rsidRPr="00FF0813" w:rsidRDefault="00192AFB" w:rsidP="009147A7">
      <w:pPr>
        <w:rPr>
          <w:rFonts w:eastAsia="Times New Roman" w:cs="Times New Roman"/>
          <w:lang w:eastAsia="et-EE"/>
        </w:rPr>
      </w:pPr>
    </w:p>
    <w:p w14:paraId="35B3EC43" w14:textId="13827523" w:rsidR="009147A7" w:rsidRDefault="009147A7" w:rsidP="009147A7">
      <w:pPr>
        <w:rPr>
          <w:rFonts w:eastAsia="Times New Roman" w:cs="Times New Roman"/>
          <w:lang w:eastAsia="et-EE"/>
        </w:rPr>
      </w:pPr>
      <w:r w:rsidRPr="00FF0813">
        <w:rPr>
          <w:rFonts w:eastAsia="Times New Roman" w:cs="Times New Roman"/>
          <w:lang w:eastAsia="et-EE"/>
        </w:rPr>
        <w:t xml:space="preserve">Seaduse muudatuse eesmärk on vabastada ka Eestis </w:t>
      </w:r>
      <w:r w:rsidR="00192AFB">
        <w:rPr>
          <w:rFonts w:eastAsia="Times New Roman" w:cs="Times New Roman"/>
          <w:lang w:eastAsia="et-EE"/>
        </w:rPr>
        <w:t xml:space="preserve">energia </w:t>
      </w:r>
      <w:r w:rsidRPr="00FF0813">
        <w:rPr>
          <w:rFonts w:eastAsia="Times New Roman" w:cs="Times New Roman"/>
          <w:lang w:eastAsia="et-EE"/>
        </w:rPr>
        <w:t xml:space="preserve">tootmise ja selle võrku müümisega seonduvad tegevused riigihangete reeglitest. Selleks tuleb luua sarnaselt teiste riikide õigusruumile vastav võimalus ka sektori tegutsevale turuosalisele. </w:t>
      </w:r>
    </w:p>
    <w:p w14:paraId="525BD8B4" w14:textId="77777777" w:rsidR="00192AFB" w:rsidRPr="00FF0813" w:rsidRDefault="00192AFB" w:rsidP="009147A7">
      <w:pPr>
        <w:rPr>
          <w:rFonts w:eastAsia="Times New Roman" w:cs="Times New Roman"/>
          <w:lang w:eastAsia="et-EE"/>
        </w:rPr>
      </w:pPr>
    </w:p>
    <w:p w14:paraId="527BA75F" w14:textId="77777777" w:rsidR="009147A7" w:rsidRPr="00FF0813" w:rsidRDefault="009147A7" w:rsidP="009147A7">
      <w:pPr>
        <w:rPr>
          <w:rFonts w:eastAsia="Times New Roman" w:cs="Times New Roman"/>
          <w:lang w:eastAsia="et-EE"/>
        </w:rPr>
      </w:pPr>
      <w:r w:rsidRPr="00FF0813">
        <w:rPr>
          <w:rFonts w:eastAsia="Times New Roman" w:cs="Times New Roman"/>
          <w:lang w:eastAsia="et-EE"/>
        </w:rPr>
        <w:t xml:space="preserve">Seaduse muutmise vajadus on tingitud asjaolust, et riigihangete seadus ei anna hetkel õigust hankijatel endil esitada erandi saamiseks taotlus Euroopa Komisjonile. Vastavalt direktiivi artikli 35 lõikele 1 võib Euroopa Komisjonile taotluse erandi tegemiseks esitada liikmesriik või hankijad, kuid seda üksnes juhul, kui liikmesriigi õigusaktid selle õiguse hankijatele annavad. Riigihangete seadus viitab hetkel üksnes erandile §-s 154, sätestades, et erandi andmise otsus tehakse direktiivi artikli 35 kohaselt. See aga tähendab, et kõnealuse erandi taotluse saab vastavalt direktiivi artikli 35(1) kohaselt esitada Euroopa Komisjonile üksnes liikmesriik ise. Eelnõu koostaja juhib tähelepanu sellele, et paljudes teistes liikmesriikides nagu näiteks Leedus, Saksamaal, Madalmaades, Horvaatias, Kreekas, Ungaris, Austrias, Rootsis, Portugalis, Sloveenias ja Itaalias on erandi taotlemise õigus liikmesriikide poolt antud just hankijatele endile. Hankijad, kes on ise vastava sektori turuosalised, oskavad kõige paremini hinnata, kas turg selles valdkonnas on piiratud või konkurentsile avatud ning sellest tulenevalt hinnata, kas turg kvalifitseerub riigihangete reeglite vabastamisele. Andes hankijatele õiguse esitada ka ise soovi korral taotlus Euroopa Komisjonile muutuks riigihangete regulatsioon paindlikumaks, ilma, et riik kaotaks erandi taotlemise protsessi osas kontrolli. Seda põhjusel, et Euroopa Komisjon kaasab igal juhul vastava liikmesriigi erandi andmise hindamise protsessi hinnangu saamiseks turu olukorra kohta. </w:t>
      </w:r>
    </w:p>
    <w:p w14:paraId="6CD0C9F7" w14:textId="77777777" w:rsidR="009147A7" w:rsidRPr="00CF2F17" w:rsidRDefault="009147A7" w:rsidP="009147A7">
      <w:pPr>
        <w:tabs>
          <w:tab w:val="left" w:pos="1956"/>
        </w:tabs>
        <w:spacing w:before="240"/>
      </w:pPr>
      <w:r w:rsidRPr="00CF2F17">
        <w:rPr>
          <w:b/>
        </w:rPr>
        <w:t>4. Eelnõu terminoloogia</w:t>
      </w:r>
    </w:p>
    <w:p w14:paraId="20E0FC7F" w14:textId="77777777" w:rsidR="009147A7" w:rsidRDefault="009147A7" w:rsidP="009147A7">
      <w:pPr>
        <w:spacing w:before="240"/>
        <w:rPr>
          <w:rFonts w:cs="Times New Roman"/>
          <w:szCs w:val="24"/>
        </w:rPr>
      </w:pPr>
      <w:r w:rsidRPr="00B96E88">
        <w:rPr>
          <w:rFonts w:cs="Times New Roman"/>
          <w:szCs w:val="24"/>
        </w:rPr>
        <w:t>Eelnõuga ei lisata elektrituruseadusesse uusi termineid</w:t>
      </w:r>
      <w:r>
        <w:rPr>
          <w:rFonts w:cs="Times New Roman"/>
          <w:szCs w:val="24"/>
        </w:rPr>
        <w:t>, kuid võetakse kasutusele uus lühend „paindlik liitumine“</w:t>
      </w:r>
      <w:r w:rsidRPr="00B96E88">
        <w:rPr>
          <w:rFonts w:cs="Times New Roman"/>
          <w:szCs w:val="24"/>
        </w:rPr>
        <w:t>.</w:t>
      </w:r>
      <w:r>
        <w:rPr>
          <w:rFonts w:cs="Times New Roman"/>
          <w:szCs w:val="24"/>
        </w:rPr>
        <w:t xml:space="preserve"> </w:t>
      </w:r>
      <w:r>
        <w:t xml:space="preserve">Paindlik liitumine kujutab endast </w:t>
      </w:r>
      <w:r w:rsidRPr="00D2350C">
        <w:rPr>
          <w:rFonts w:cs="Times New Roman"/>
          <w:szCs w:val="24"/>
        </w:rPr>
        <w:t xml:space="preserve">paindlikku võrguga ühendamist, mille alusel piiratakse ja kontrollitakse elektrienergia võrku andmist ja sealt selle võtmist, piirkondades, kus võrgu võimsus uute ühenduste jaoks on piiratud. </w:t>
      </w:r>
      <w:r>
        <w:rPr>
          <w:rFonts w:cs="Times New Roman"/>
          <w:szCs w:val="24"/>
        </w:rPr>
        <w:t xml:space="preserve">Üldjuhul võimaldatakse paindlikku liitumist tähtajaliselt kuid </w:t>
      </w:r>
      <w:r w:rsidRPr="00D2350C">
        <w:rPr>
          <w:rFonts w:cs="Times New Roman"/>
          <w:szCs w:val="24"/>
        </w:rPr>
        <w:t xml:space="preserve">tähtajatult </w:t>
      </w:r>
      <w:r>
        <w:rPr>
          <w:rFonts w:cs="Times New Roman"/>
          <w:szCs w:val="24"/>
        </w:rPr>
        <w:t xml:space="preserve">saab liituda </w:t>
      </w:r>
      <w:r w:rsidRPr="00D2350C">
        <w:rPr>
          <w:rFonts w:cs="Times New Roman"/>
          <w:szCs w:val="24"/>
        </w:rPr>
        <w:t>piirkondades, kus võrgu arendamine ei ole võrguettevõtja hinnangul optimaalne või kui turuosaline on tähtajatus paindlikkus liitumises võrguettevõtjaga kokku leppinud.</w:t>
      </w:r>
    </w:p>
    <w:p w14:paraId="72436009" w14:textId="77777777" w:rsidR="009147A7" w:rsidRPr="00CF2F17" w:rsidRDefault="009147A7" w:rsidP="009147A7">
      <w:pPr>
        <w:spacing w:before="240"/>
        <w:rPr>
          <w:rFonts w:cs="Times New Roman"/>
          <w:bCs/>
          <w:szCs w:val="24"/>
        </w:rPr>
      </w:pPr>
      <w:r w:rsidRPr="00CF2F17">
        <w:rPr>
          <w:b/>
        </w:rPr>
        <w:t>5. Eelnõu vastavus Euroopa Liidu õigusele</w:t>
      </w:r>
    </w:p>
    <w:p w14:paraId="1DC8398D" w14:textId="77777777" w:rsidR="009147A7" w:rsidRPr="00CF2F17" w:rsidRDefault="009147A7" w:rsidP="009147A7">
      <w:pPr>
        <w:pStyle w:val="Kehatekst"/>
      </w:pPr>
      <w:r w:rsidRPr="00CF2F17">
        <w:t xml:space="preserve">Eelnõuga võetakse üle </w:t>
      </w:r>
      <w:r w:rsidRPr="00CF2F17">
        <w:rPr>
          <w:bCs/>
        </w:rPr>
        <w:t>Euroopa Parlamendi ja nõukogu direktiiv (EL) 2024/1711 elektrituru korralduse parandamiseks, millega muudetakse direktiive (EL) 2018/2001 ja (EL) 2019/944.</w:t>
      </w:r>
      <w:r w:rsidRPr="00CF2F17">
        <w:t xml:space="preserve"> Eelnõu ja Euroopa Liidu õigusaktide vastavustabel on lisatud (lisa</w:t>
      </w:r>
      <w:r>
        <w:t xml:space="preserve"> </w:t>
      </w:r>
      <w:r w:rsidRPr="00CF2F17">
        <w:t>1).</w:t>
      </w:r>
    </w:p>
    <w:p w14:paraId="25548880" w14:textId="77777777" w:rsidR="009147A7" w:rsidRDefault="009147A7" w:rsidP="009147A7">
      <w:pPr>
        <w:rPr>
          <w:b/>
        </w:rPr>
      </w:pPr>
      <w:commentRangeStart w:id="26"/>
      <w:r w:rsidRPr="00CF2F17">
        <w:rPr>
          <w:b/>
        </w:rPr>
        <w:t>6. Seaduse mõjud</w:t>
      </w:r>
      <w:commentRangeEnd w:id="26"/>
      <w:r w:rsidR="002F47D1">
        <w:rPr>
          <w:rStyle w:val="Kommentaariviide"/>
          <w:rFonts w:asciiTheme="minorHAnsi" w:hAnsiTheme="minorHAnsi"/>
        </w:rPr>
        <w:commentReference w:id="26"/>
      </w:r>
    </w:p>
    <w:p w14:paraId="37056BC5" w14:textId="77777777" w:rsidR="009147A7" w:rsidRPr="004335F1" w:rsidRDefault="009147A7" w:rsidP="009147A7">
      <w:pPr>
        <w:rPr>
          <w:b/>
        </w:rPr>
      </w:pPr>
    </w:p>
    <w:p w14:paraId="6604332A" w14:textId="77777777" w:rsidR="009147A7" w:rsidRPr="00CF2F17" w:rsidRDefault="009147A7" w:rsidP="009147A7">
      <w:r>
        <w:t>E</w:t>
      </w:r>
      <w:r w:rsidRPr="00CF2F17">
        <w:t>elnõu käsitleb järgmisi teemasid:</w:t>
      </w:r>
    </w:p>
    <w:p w14:paraId="4A2BC0DA" w14:textId="77777777" w:rsidR="009147A7" w:rsidRDefault="009147A7" w:rsidP="009147A7">
      <w:pPr>
        <w:pStyle w:val="Loendilik"/>
        <w:numPr>
          <w:ilvl w:val="0"/>
          <w:numId w:val="13"/>
        </w:numPr>
        <w:spacing w:before="240"/>
      </w:pPr>
      <w:r>
        <w:t>a</w:t>
      </w:r>
      <w:r w:rsidRPr="00CF2F17">
        <w:t>vatud tarnija riskimaandusstrateegia</w:t>
      </w:r>
      <w:r w:rsidRPr="00B85D4A">
        <w:t xml:space="preserve"> tähtajalise fikseeritud elektrihinnaga lepingu pakkumisel</w:t>
      </w:r>
      <w:r>
        <w:t>;</w:t>
      </w:r>
    </w:p>
    <w:p w14:paraId="0B9248EF" w14:textId="77777777" w:rsidR="009147A7" w:rsidRDefault="009147A7" w:rsidP="009147A7">
      <w:pPr>
        <w:pStyle w:val="Loendilik"/>
        <w:numPr>
          <w:ilvl w:val="0"/>
          <w:numId w:val="13"/>
        </w:numPr>
      </w:pPr>
      <w:r>
        <w:t>v</w:t>
      </w:r>
      <w:r w:rsidRPr="004335F1">
        <w:t>õrguettevõtjate paindliku liitumise võimaldamise kohustus</w:t>
      </w:r>
      <w:r>
        <w:t>;</w:t>
      </w:r>
    </w:p>
    <w:p w14:paraId="0604B538" w14:textId="77777777" w:rsidR="009147A7" w:rsidRDefault="009147A7" w:rsidP="009147A7">
      <w:pPr>
        <w:pStyle w:val="Loendilik"/>
        <w:numPr>
          <w:ilvl w:val="0"/>
          <w:numId w:val="13"/>
        </w:numPr>
      </w:pPr>
      <w:r>
        <w:t xml:space="preserve">tarbijate kaitsmine võrgust </w:t>
      </w:r>
      <w:proofErr w:type="spellStart"/>
      <w:r>
        <w:t>lahtiühendamise</w:t>
      </w:r>
      <w:proofErr w:type="spellEnd"/>
      <w:r>
        <w:t xml:space="preserve"> eest;</w:t>
      </w:r>
    </w:p>
    <w:p w14:paraId="7DA8E840" w14:textId="77777777" w:rsidR="009147A7" w:rsidRDefault="009147A7" w:rsidP="009147A7">
      <w:pPr>
        <w:pStyle w:val="Loendilik"/>
        <w:numPr>
          <w:ilvl w:val="0"/>
          <w:numId w:val="13"/>
        </w:numPr>
      </w:pPr>
      <w:r>
        <w:t>elektri jagamine hoone piires;</w:t>
      </w:r>
    </w:p>
    <w:p w14:paraId="53E2E752" w14:textId="77777777" w:rsidR="009147A7" w:rsidRDefault="009147A7" w:rsidP="009147A7">
      <w:pPr>
        <w:pStyle w:val="Loendilik"/>
        <w:numPr>
          <w:ilvl w:val="0"/>
          <w:numId w:val="13"/>
        </w:numPr>
      </w:pPr>
      <w:r w:rsidRPr="000963D9">
        <w:t>riigi julgeoleku</w:t>
      </w:r>
      <w:r>
        <w:t xml:space="preserve"> </w:t>
      </w:r>
      <w:r w:rsidRPr="000963D9">
        <w:t>põhimõtted</w:t>
      </w:r>
      <w:r>
        <w:t xml:space="preserve"> elektripaigaldistes</w:t>
      </w:r>
      <w:r w:rsidRPr="000963D9">
        <w:t xml:space="preserve"> kasutatava</w:t>
      </w:r>
      <w:r>
        <w:t>t</w:t>
      </w:r>
      <w:r w:rsidRPr="000963D9">
        <w:t xml:space="preserve"> riist- või tarkvara hanki</w:t>
      </w:r>
      <w:r>
        <w:t>des;</w:t>
      </w:r>
    </w:p>
    <w:p w14:paraId="42D1093C" w14:textId="15136068" w:rsidR="009147A7" w:rsidRDefault="009147A7" w:rsidP="009147A7">
      <w:pPr>
        <w:pStyle w:val="Loendilik"/>
        <w:numPr>
          <w:ilvl w:val="0"/>
          <w:numId w:val="13"/>
        </w:numPr>
      </w:pPr>
      <w:r w:rsidRPr="005B6CB5">
        <w:t>Eestis energia tootmise ja müümisega seonduva</w:t>
      </w:r>
      <w:r>
        <w:t>te</w:t>
      </w:r>
      <w:r w:rsidRPr="005B6CB5">
        <w:t xml:space="preserve"> tegevus</w:t>
      </w:r>
      <w:r>
        <w:t>te vabastamine</w:t>
      </w:r>
      <w:r w:rsidRPr="005B6CB5">
        <w:t xml:space="preserve"> riigihangete reeglitest</w:t>
      </w:r>
      <w:r>
        <w:t>;</w:t>
      </w:r>
    </w:p>
    <w:p w14:paraId="685C1178" w14:textId="77777777" w:rsidR="009147A7" w:rsidRDefault="009147A7" w:rsidP="009147A7">
      <w:pPr>
        <w:pStyle w:val="Loendilik"/>
        <w:numPr>
          <w:ilvl w:val="0"/>
          <w:numId w:val="13"/>
        </w:numPr>
      </w:pPr>
      <w:r>
        <w:t>elektrienergia liitumis- ja võrgulepingujärgse tootmissuunalise võimsuse mittekasutamise eest rakendatava tasu tingimuste muutmine;</w:t>
      </w:r>
    </w:p>
    <w:p w14:paraId="2F171E28" w14:textId="77777777" w:rsidR="009147A7" w:rsidRDefault="009147A7" w:rsidP="009147A7">
      <w:pPr>
        <w:pStyle w:val="Loendilik"/>
        <w:numPr>
          <w:ilvl w:val="0"/>
          <w:numId w:val="13"/>
        </w:numPr>
      </w:pPr>
      <w:r>
        <w:t>liitumistaotluses toodud elektrienergia tootmise tehnoloogia muutmise tingimuste täpsustamine;</w:t>
      </w:r>
    </w:p>
    <w:p w14:paraId="24ECBE26" w14:textId="77777777" w:rsidR="009147A7" w:rsidRDefault="009147A7" w:rsidP="009147A7">
      <w:pPr>
        <w:pStyle w:val="Loendilik"/>
        <w:numPr>
          <w:ilvl w:val="0"/>
          <w:numId w:val="13"/>
        </w:numPr>
      </w:pPr>
      <w:r>
        <w:t>elektrienergia tootmissuunalise võimsuse piiramise hüvitamise metoodika kohaldamise tingimused;</w:t>
      </w:r>
    </w:p>
    <w:p w14:paraId="29477493" w14:textId="77777777" w:rsidR="009147A7" w:rsidRDefault="009147A7" w:rsidP="009147A7">
      <w:pPr>
        <w:pStyle w:val="Loendilik"/>
        <w:numPr>
          <w:ilvl w:val="0"/>
          <w:numId w:val="13"/>
        </w:numPr>
      </w:pPr>
      <w:r w:rsidRPr="510A726D">
        <w:t xml:space="preserve">REMIT-määruse </w:t>
      </w:r>
      <w:r>
        <w:t>nõuete kohaldamine</w:t>
      </w:r>
      <w:r w:rsidRPr="510A726D">
        <w:t xml:space="preserve"> elektri- ja gaasiturul manipulatsioonide ja </w:t>
      </w:r>
      <w:proofErr w:type="spellStart"/>
      <w:r w:rsidRPr="510A726D">
        <w:t>siseteabe</w:t>
      </w:r>
      <w:proofErr w:type="spellEnd"/>
      <w:r w:rsidRPr="510A726D">
        <w:t xml:space="preserve"> ebaseadusliku kasutamise ennetamise</w:t>
      </w:r>
      <w:r>
        <w:t>ks.</w:t>
      </w:r>
    </w:p>
    <w:p w14:paraId="354FEACB" w14:textId="77777777" w:rsidR="009147A7" w:rsidRDefault="009147A7" w:rsidP="009147A7">
      <w:pPr>
        <w:pStyle w:val="Loendilik"/>
      </w:pPr>
    </w:p>
    <w:p w14:paraId="55EF3AD9" w14:textId="4C58EBAD" w:rsidR="009147A7" w:rsidRDefault="009147A7" w:rsidP="009147A7">
      <w:commentRangeStart w:id="27"/>
      <w:r>
        <w:t>Võrguettevõtjad – 2023. aasta seisuga oli Eestis üks põhivõrguettevõtja (Elering) ja 33 jaotusvõrguettevõtjat, kellest suurimad on Elektrilevi OÜ (2023. a turuosa 88%), Viru Elektrivõrgud OÜ (2023. a turuosa 3%), Imatra Elekter AS (2023. a turuosa 3%). 2021. aastal omandas Elektrilevi OÜ Imatra Elektri AS-i ning Elektrilevi turuosa suurene</w:t>
      </w:r>
      <w:commentRangeStart w:id="28"/>
      <w:r>
        <w:t>s</w:t>
      </w:r>
      <w:commentRangeEnd w:id="28"/>
      <w:r w:rsidR="005A5F07">
        <w:rPr>
          <w:rStyle w:val="Kommentaariviide"/>
          <w:rFonts w:asciiTheme="minorHAnsi" w:hAnsiTheme="minorHAnsi"/>
        </w:rPr>
        <w:commentReference w:id="28"/>
      </w:r>
      <w:r>
        <w:t xml:space="preserve"> sellega 91%-</w:t>
      </w:r>
      <w:proofErr w:type="spellStart"/>
      <w:r>
        <w:t>ni</w:t>
      </w:r>
      <w:proofErr w:type="spellEnd"/>
      <w:r>
        <w:t>.</w:t>
      </w:r>
    </w:p>
    <w:p w14:paraId="55B16D26" w14:textId="77777777" w:rsidR="009147A7" w:rsidRDefault="009147A7" w:rsidP="009147A7"/>
    <w:p w14:paraId="12B52E3D" w14:textId="77777777" w:rsidR="009147A7" w:rsidRDefault="009147A7" w:rsidP="009147A7">
      <w:r w:rsidRPr="00780B79">
        <w:t xml:space="preserve">Eestis tegutseb praegu 16 sõltumatut elektrimüüjat, kes pakuvad elektrienergiat lõpptarbijatele. Suurim neist on Eesti Energia AS, kelle turuosa ületab 50%, kuid turul on ka mitmeid teisi aktiivseid pakkujaid, nagu </w:t>
      </w:r>
      <w:proofErr w:type="spellStart"/>
      <w:r w:rsidRPr="00780B79">
        <w:t>Elektrum</w:t>
      </w:r>
      <w:proofErr w:type="spellEnd"/>
      <w:r w:rsidRPr="00780B79">
        <w:t xml:space="preserve"> Eesti OÜ, </w:t>
      </w:r>
      <w:proofErr w:type="spellStart"/>
      <w:r w:rsidRPr="00780B79">
        <w:t>Ignitis</w:t>
      </w:r>
      <w:proofErr w:type="spellEnd"/>
      <w:r w:rsidRPr="00780B79">
        <w:t xml:space="preserve"> Eesti OÜ, 220 Energia OÜ ja Alexela Energia Teenused AS.​</w:t>
      </w:r>
      <w:r>
        <w:t xml:space="preserve"> </w:t>
      </w:r>
    </w:p>
    <w:p w14:paraId="4BBB8F0F" w14:textId="77777777" w:rsidR="009147A7" w:rsidRDefault="009147A7" w:rsidP="009147A7"/>
    <w:p w14:paraId="756C156D" w14:textId="77777777" w:rsidR="009147A7" w:rsidRDefault="009147A7" w:rsidP="009147A7">
      <w:r w:rsidRPr="00780B79">
        <w:t xml:space="preserve">80% tarbijatest omavad elektrilepingut ja 20% tarbijatest kasutavad </w:t>
      </w:r>
      <w:proofErr w:type="spellStart"/>
      <w:r w:rsidRPr="00780B79">
        <w:t>üldteenust</w:t>
      </w:r>
      <w:proofErr w:type="spellEnd"/>
      <w:r w:rsidRPr="00780B79">
        <w:t xml:space="preserve">. </w:t>
      </w:r>
    </w:p>
    <w:p w14:paraId="4E7EF4C7" w14:textId="77777777" w:rsidR="009147A7" w:rsidRPr="00780B79" w:rsidRDefault="009147A7" w:rsidP="009147A7"/>
    <w:p w14:paraId="77814BA2" w14:textId="77777777" w:rsidR="009147A7" w:rsidRDefault="009147A7" w:rsidP="009147A7">
      <w:commentRangeStart w:id="29"/>
      <w:r>
        <w:t>Kodutarbijad – 2023. aasta lõpu seisuga 657 689 elektrilepingut; ettevõtjad – 2023. aasta lõpu seisuga 106 333 elektrilepingut.</w:t>
      </w:r>
      <w:commentRangeEnd w:id="29"/>
      <w:r w:rsidR="00A8025F">
        <w:rPr>
          <w:rStyle w:val="Kommentaariviide"/>
          <w:rFonts w:asciiTheme="minorHAnsi" w:hAnsiTheme="minorHAnsi"/>
        </w:rPr>
        <w:commentReference w:id="29"/>
      </w:r>
      <w:commentRangeEnd w:id="27"/>
      <w:r w:rsidR="00AB0813">
        <w:rPr>
          <w:rStyle w:val="Kommentaariviide"/>
          <w:rFonts w:asciiTheme="minorHAnsi" w:hAnsiTheme="minorHAnsi"/>
        </w:rPr>
        <w:commentReference w:id="27"/>
      </w:r>
    </w:p>
    <w:p w14:paraId="363F81C9" w14:textId="77777777" w:rsidR="009147A7" w:rsidRDefault="009147A7" w:rsidP="009147A7"/>
    <w:p w14:paraId="3D62C048" w14:textId="77777777" w:rsidR="009147A7" w:rsidRDefault="009147A7" w:rsidP="009147A7">
      <w:r w:rsidRPr="00211D05">
        <w:t>Elektrilevi võrgus on mikrotootja kuni 15 kW maksimaalse võimsusega tootmisseade</w:t>
      </w:r>
      <w:r>
        <w:t xml:space="preserve">, mikrotootjaid on Elektrilevi võrgus 2025. aasta juunikuu seisuga 13 700, tootmisvõimsusega 143 MW (võrgulepinguga kokku lepitud võrku antava võimsusega 141 MW). </w:t>
      </w:r>
      <w:r w:rsidRPr="00211D05">
        <w:t xml:space="preserve">Võrku antav võimsus (võrguühenduse läbilaskevõime elektrienergia võrku andmisel) võib olla ja paljudel juhtudel </w:t>
      </w:r>
      <w:r>
        <w:t>on</w:t>
      </w:r>
      <w:r w:rsidRPr="00211D05">
        <w:t xml:space="preserve"> erinev tootmisseadme võimsusest</w:t>
      </w:r>
      <w:r>
        <w:t>, sest võrguettevõtjal võib olla</w:t>
      </w:r>
      <w:r w:rsidRPr="00211D05">
        <w:t xml:space="preserve"> elektritootjatega</w:t>
      </w:r>
      <w:r>
        <w:t xml:space="preserve"> </w:t>
      </w:r>
      <w:r w:rsidRPr="00211D05">
        <w:t>võrku antav võimsus kokku lepitud väiksemana või on olukordi, kus tootmistingimusi kasutaval võrguühendusel võib olla kokkulep</w:t>
      </w:r>
      <w:r>
        <w:t>e</w:t>
      </w:r>
      <w:r w:rsidRPr="00211D05">
        <w:t>, et elektrienergia võrku andmine ei ole võimaldatud.</w:t>
      </w:r>
    </w:p>
    <w:p w14:paraId="10774FD8" w14:textId="77777777" w:rsidR="009147A7" w:rsidRPr="00CF2F17" w:rsidRDefault="009147A7" w:rsidP="009147A7"/>
    <w:p w14:paraId="4C3EC219" w14:textId="77777777" w:rsidR="009147A7" w:rsidRPr="00333FC1" w:rsidRDefault="009147A7" w:rsidP="009147A7">
      <w:pPr>
        <w:spacing w:before="240"/>
        <w:rPr>
          <w:b/>
        </w:rPr>
      </w:pPr>
      <w:commentRangeStart w:id="30"/>
      <w:r w:rsidRPr="00333FC1">
        <w:rPr>
          <w:b/>
          <w:u w:val="single"/>
        </w:rPr>
        <w:t>6.1. Avatud tarnija riskimaandusstrateegiad</w:t>
      </w:r>
      <w:commentRangeEnd w:id="30"/>
      <w:r w:rsidR="007243DB">
        <w:rPr>
          <w:rStyle w:val="Kommentaariviide"/>
          <w:rFonts w:asciiTheme="minorHAnsi" w:hAnsiTheme="minorHAnsi"/>
        </w:rPr>
        <w:commentReference w:id="30"/>
      </w:r>
    </w:p>
    <w:p w14:paraId="1EA90E81" w14:textId="77777777" w:rsidR="009147A7" w:rsidRDefault="009147A7" w:rsidP="009147A7">
      <w:pPr>
        <w:spacing w:before="240"/>
      </w:pPr>
      <w:r w:rsidRPr="00333FC1">
        <w:t xml:space="preserve">Energiakriisi taustal on praegune elektrituru korraldus esile toonud mitmesuguseid puudusi ja ootamatuid tagajärgi, mis on seotud lühiajalistel elektriturgudel esinevate kõrgete ja </w:t>
      </w:r>
      <w:proofErr w:type="spellStart"/>
      <w:r w:rsidRPr="00333FC1">
        <w:t>volatiilsete</w:t>
      </w:r>
      <w:proofErr w:type="spellEnd"/>
      <w:r w:rsidRPr="00333FC1">
        <w:t xml:space="preserve"> fossiilkütusehindade mõjuga ning sunnivad kodumajapidamisi ja ettevõtjaid seisma silmitsi hüppelise hinnakõikumisega ja </w:t>
      </w:r>
      <w:r>
        <w:t>selle</w:t>
      </w:r>
      <w:r w:rsidRPr="00333FC1">
        <w:t xml:space="preserve"> mõjuga elektriarvetel</w:t>
      </w:r>
      <w:r>
        <w:t>e</w:t>
      </w:r>
      <w:r w:rsidRPr="00333FC1">
        <w:t>.</w:t>
      </w:r>
      <w:r>
        <w:t xml:space="preserve"> </w:t>
      </w:r>
      <w:r w:rsidRPr="00576964">
        <w:t xml:space="preserve">Seepärast </w:t>
      </w:r>
      <w:r>
        <w:t>seatakse tarnijatele kohustuseks</w:t>
      </w:r>
      <w:r w:rsidRPr="00576964">
        <w:t xml:space="preserve"> kindlaksmääratud hinna ja kindlaksmääratud tähtajaga elektrivarustuslepingute pakkumisel riskid asjakohaselt maanda</w:t>
      </w:r>
      <w:r>
        <w:t>da</w:t>
      </w:r>
      <w:r w:rsidRPr="00576964">
        <w:t>.</w:t>
      </w:r>
      <w:r>
        <w:t xml:space="preserve"> </w:t>
      </w:r>
    </w:p>
    <w:p w14:paraId="569E2109" w14:textId="77777777" w:rsidR="009147A7" w:rsidRDefault="009147A7" w:rsidP="009147A7">
      <w:pPr>
        <w:spacing w:before="240"/>
      </w:pPr>
      <w:r w:rsidRPr="00282E57">
        <w:t xml:space="preserve">Riskimaandusstrateegia on meetmete kogum, mille eesmärk on vähendada võimalike kahjulike sündmuste mõju – antud juhul elektrimüüja jaoks. Elektriturg on hinnakõikumistele </w:t>
      </w:r>
      <w:r>
        <w:t xml:space="preserve">väga </w:t>
      </w:r>
      <w:r w:rsidRPr="00282E57">
        <w:t>tundlik ning seetõttu on oluline kaitsta ettevõtte tulusid ja tegevust ootamatute hinnatõusude või -languste, tarbimisvigade ja muude riskide eest.</w:t>
      </w:r>
    </w:p>
    <w:p w14:paraId="0B663CA0" w14:textId="77777777" w:rsidR="009147A7" w:rsidRDefault="009147A7" w:rsidP="009147A7">
      <w:pPr>
        <w:spacing w:before="240"/>
      </w:pPr>
      <w:r>
        <w:t xml:space="preserve">Eestis tegutsevad elektrimüüjad juba kasutavad erinevaid riskide maandamise strateegiaid, et kaitsta end elektrihinna volatiilsuse, tururiski ja portfellihalduse probleemide eest. </w:t>
      </w:r>
      <w:commentRangeStart w:id="31"/>
      <w:r>
        <w:t xml:space="preserve">Seega seadusemuudatus elektrimüüjatele olulist muutust kaasa ei too, </w:t>
      </w:r>
      <w:commentRangeEnd w:id="31"/>
      <w:r w:rsidR="008E6543">
        <w:rPr>
          <w:rStyle w:val="Kommentaariviide"/>
          <w:rFonts w:asciiTheme="minorHAnsi" w:hAnsiTheme="minorHAnsi"/>
        </w:rPr>
        <w:commentReference w:id="31"/>
      </w:r>
      <w:r>
        <w:t xml:space="preserve">kuid riskide maandamise positiivsed mõjud elektrimüüjatele ja laiemalt turule on märkimisväärsed. </w:t>
      </w:r>
    </w:p>
    <w:p w14:paraId="6C307E3E" w14:textId="77777777" w:rsidR="009147A7" w:rsidRDefault="009147A7" w:rsidP="009147A7">
      <w:pPr>
        <w:spacing w:before="240"/>
        <w:rPr>
          <w:bCs/>
        </w:rPr>
      </w:pPr>
      <w:r w:rsidRPr="0096752F">
        <w:rPr>
          <w:bCs/>
        </w:rPr>
        <w:t xml:space="preserve">Suurim </w:t>
      </w:r>
      <w:r>
        <w:rPr>
          <w:bCs/>
        </w:rPr>
        <w:t>elektrimüüja</w:t>
      </w:r>
      <w:r w:rsidRPr="0096752F">
        <w:rPr>
          <w:bCs/>
        </w:rPr>
        <w:t xml:space="preserve"> Eesti Energia AS, kelle turuosa ületab 50%</w:t>
      </w:r>
      <w:r>
        <w:rPr>
          <w:bCs/>
        </w:rPr>
        <w:t xml:space="preserve"> ning </w:t>
      </w:r>
      <w:r w:rsidRPr="0096752F">
        <w:rPr>
          <w:bCs/>
        </w:rPr>
        <w:t>kellel on oma tootmisportfell</w:t>
      </w:r>
      <w:r>
        <w:rPr>
          <w:bCs/>
        </w:rPr>
        <w:t>,</w:t>
      </w:r>
      <w:r w:rsidRPr="0096752F">
        <w:rPr>
          <w:bCs/>
        </w:rPr>
        <w:t xml:space="preserve"> maandab riske ka vertikaalse integratsiooni kaudu – neil on nii tootmine kui jaemüük, mis võimaldab siseselt hinnakõikumisi tasakaalustada</w:t>
      </w:r>
      <w:r>
        <w:rPr>
          <w:rStyle w:val="Allmrkuseviide"/>
          <w:bCs/>
        </w:rPr>
        <w:footnoteReference w:id="24"/>
      </w:r>
      <w:r w:rsidRPr="0096752F">
        <w:rPr>
          <w:bCs/>
        </w:rPr>
        <w:t>.</w:t>
      </w:r>
    </w:p>
    <w:p w14:paraId="1B68129A" w14:textId="77777777" w:rsidR="009147A7" w:rsidRPr="0034443A" w:rsidRDefault="009147A7" w:rsidP="009147A7">
      <w:pPr>
        <w:spacing w:before="240"/>
        <w:rPr>
          <w:bCs/>
        </w:rPr>
      </w:pPr>
      <w:r w:rsidRPr="0034443A">
        <w:rPr>
          <w:bCs/>
        </w:rPr>
        <w:t xml:space="preserve">Eesti Energia riskide maandamise strateegia, mis põhineb vertikaalsel integratsioonil, tähendab, et ettevõte omab ja kontrollib kogu väärtusahelat alates elektri tootmisest kuni selle jaemüügini. See võimaldab neil tasakaalustada hinnakõikumisi ja vähendada tururiski.​ </w:t>
      </w:r>
    </w:p>
    <w:p w14:paraId="029E5E03" w14:textId="77777777" w:rsidR="009147A7" w:rsidRPr="0034443A" w:rsidRDefault="009147A7" w:rsidP="009147A7">
      <w:pPr>
        <w:spacing w:before="240"/>
        <w:rPr>
          <w:bCs/>
        </w:rPr>
      </w:pPr>
      <w:r w:rsidRPr="0034443A">
        <w:rPr>
          <w:bCs/>
        </w:rPr>
        <w:t xml:space="preserve">Eesti Energia kontserni kuuluvad erinevad tootmisüksused, sealhulgas Enefit Power, mis toodab elektrit põlevkivist, ning Enefit Green, mis keskendub taastuvenergia tootmisele. Lisaks tegeleb kontsern elektri jaemüügiga. See struktuur võimaldab ettevõttel hallata riske, mis on </w:t>
      </w:r>
      <w:r>
        <w:rPr>
          <w:bCs/>
        </w:rPr>
        <w:t>s</w:t>
      </w:r>
      <w:r w:rsidRPr="0034443A">
        <w:rPr>
          <w:bCs/>
        </w:rPr>
        <w:t>eotud elektri hinna kõikumisega turul, kuna nad saavad oma tootmis- ja müügitegevusi koordineerida.​</w:t>
      </w:r>
      <w:r>
        <w:rPr>
          <w:rStyle w:val="Allmrkuseviide"/>
          <w:bCs/>
        </w:rPr>
        <w:footnoteReference w:id="25"/>
      </w:r>
      <w:r w:rsidRPr="0034443A">
        <w:rPr>
          <w:bCs/>
        </w:rPr>
        <w:t xml:space="preserve"> </w:t>
      </w:r>
    </w:p>
    <w:p w14:paraId="1089582F" w14:textId="7C625EE7" w:rsidR="009147A7" w:rsidRPr="0034443A" w:rsidRDefault="009147A7" w:rsidP="009147A7">
      <w:pPr>
        <w:spacing w:before="240"/>
        <w:rPr>
          <w:bCs/>
        </w:rPr>
      </w:pPr>
      <w:r w:rsidRPr="0034443A">
        <w:rPr>
          <w:bCs/>
        </w:rPr>
        <w:t xml:space="preserve">Eesti Energia kasutab ka finantsinstrumente, </w:t>
      </w:r>
      <w:r>
        <w:rPr>
          <w:bCs/>
        </w:rPr>
        <w:t>näiteks</w:t>
      </w:r>
      <w:r w:rsidRPr="0034443A">
        <w:rPr>
          <w:bCs/>
        </w:rPr>
        <w:t xml:space="preserve"> tuletistehingu</w:t>
      </w:r>
      <w:r>
        <w:rPr>
          <w:bCs/>
        </w:rPr>
        <w:t>i</w:t>
      </w:r>
      <w:r w:rsidRPr="0034443A">
        <w:rPr>
          <w:bCs/>
        </w:rPr>
        <w:t>d, et maandada elektri, CO₂ kvootide ja nafta</w:t>
      </w:r>
      <w:r>
        <w:rPr>
          <w:bCs/>
        </w:rPr>
        <w:t>ga seotud</w:t>
      </w:r>
      <w:r w:rsidRPr="0034443A">
        <w:rPr>
          <w:bCs/>
        </w:rPr>
        <w:t xml:space="preserve"> hinnariske. 2023. aastaks</w:t>
      </w:r>
      <w:r>
        <w:rPr>
          <w:bCs/>
        </w:rPr>
        <w:t xml:space="preserve"> oli</w:t>
      </w:r>
      <w:r w:rsidRPr="0034443A">
        <w:rPr>
          <w:bCs/>
        </w:rPr>
        <w:t xml:space="preserve"> kontserni elektrienergia jaemüügi </w:t>
      </w:r>
      <w:proofErr w:type="spellStart"/>
      <w:r w:rsidRPr="0034443A">
        <w:rPr>
          <w:bCs/>
        </w:rPr>
        <w:t>riskimaandamispositsioon</w:t>
      </w:r>
      <w:proofErr w:type="spellEnd"/>
      <w:r w:rsidRPr="0034443A">
        <w:rPr>
          <w:bCs/>
        </w:rPr>
        <w:t xml:space="preserve"> 4,0 </w:t>
      </w:r>
      <w:proofErr w:type="spellStart"/>
      <w:r w:rsidRPr="0034443A">
        <w:rPr>
          <w:bCs/>
        </w:rPr>
        <w:t>TWh</w:t>
      </w:r>
      <w:proofErr w:type="spellEnd"/>
      <w:r w:rsidRPr="0034443A">
        <w:rPr>
          <w:bCs/>
        </w:rPr>
        <w:t xml:space="preserve"> keskmise hinnaga 103,3 EUR/MWh ning 2024. aastaks 3,1</w:t>
      </w:r>
      <w:r w:rsidR="00596C2F">
        <w:rPr>
          <w:bCs/>
        </w:rPr>
        <w:t> </w:t>
      </w:r>
      <w:proofErr w:type="spellStart"/>
      <w:r w:rsidRPr="0034443A">
        <w:rPr>
          <w:bCs/>
        </w:rPr>
        <w:t>TWh</w:t>
      </w:r>
      <w:proofErr w:type="spellEnd"/>
      <w:r w:rsidRPr="0034443A">
        <w:rPr>
          <w:bCs/>
        </w:rPr>
        <w:t xml:space="preserve"> keskmise hinnaga 67,7 EUR/MWh.</w:t>
      </w:r>
      <w:r>
        <w:rPr>
          <w:rStyle w:val="Allmrkuseviide"/>
          <w:bCs/>
        </w:rPr>
        <w:footnoteReference w:id="26"/>
      </w:r>
      <w:r w:rsidRPr="0034443A">
        <w:rPr>
          <w:bCs/>
        </w:rPr>
        <w:t xml:space="preserve"> </w:t>
      </w:r>
    </w:p>
    <w:p w14:paraId="0008B44F" w14:textId="77777777" w:rsidR="009147A7" w:rsidRPr="0096752F" w:rsidRDefault="009147A7" w:rsidP="009147A7">
      <w:pPr>
        <w:spacing w:before="240"/>
        <w:rPr>
          <w:bCs/>
        </w:rPr>
      </w:pPr>
      <w:r w:rsidRPr="0034443A">
        <w:rPr>
          <w:bCs/>
        </w:rPr>
        <w:t>Kontserni juhtkond on rõhutanud, et mitmekesine varade struktuur ja vertikaalne integratsioon aitavad neil paremini toime tulla muutliku turuolukorraga.</w:t>
      </w:r>
    </w:p>
    <w:p w14:paraId="68F9EBC6" w14:textId="77777777" w:rsidR="009147A7" w:rsidRDefault="009147A7" w:rsidP="009147A7">
      <w:pPr>
        <w:spacing w:before="240"/>
        <w:rPr>
          <w:bCs/>
        </w:rPr>
      </w:pPr>
      <w:r w:rsidRPr="0096752F">
        <w:rPr>
          <w:bCs/>
        </w:rPr>
        <w:t>Väiksemad müüjad, kes ise ei tooda</w:t>
      </w:r>
      <w:r>
        <w:rPr>
          <w:bCs/>
        </w:rPr>
        <w:t>, st. kelle portfellis ei ole elektritootmist</w:t>
      </w:r>
      <w:r w:rsidRPr="0096752F">
        <w:rPr>
          <w:bCs/>
        </w:rPr>
        <w:t xml:space="preserve">, võivad kasutada börsipõhiste pakettide kõrval </w:t>
      </w:r>
      <w:r>
        <w:rPr>
          <w:bCs/>
        </w:rPr>
        <w:t>maandatud riskiga (</w:t>
      </w:r>
      <w:proofErr w:type="spellStart"/>
      <w:r>
        <w:rPr>
          <w:bCs/>
          <w:i/>
          <w:iCs/>
        </w:rPr>
        <w:t>hedge</w:t>
      </w:r>
      <w:proofErr w:type="spellEnd"/>
      <w:r>
        <w:rPr>
          <w:bCs/>
        </w:rPr>
        <w:t>)</w:t>
      </w:r>
      <w:r w:rsidRPr="0096752F">
        <w:rPr>
          <w:bCs/>
        </w:rPr>
        <w:t xml:space="preserve"> fiks</w:t>
      </w:r>
      <w:r>
        <w:rPr>
          <w:bCs/>
        </w:rPr>
        <w:t xml:space="preserve">eeritud </w:t>
      </w:r>
      <w:r w:rsidRPr="0096752F">
        <w:rPr>
          <w:bCs/>
        </w:rPr>
        <w:t xml:space="preserve">pakette, ostes varakult endale elektrienergiat turult ette või kasutades </w:t>
      </w:r>
      <w:r>
        <w:rPr>
          <w:bCs/>
        </w:rPr>
        <w:t xml:space="preserve">sobivaid </w:t>
      </w:r>
      <w:r w:rsidRPr="0096752F">
        <w:rPr>
          <w:bCs/>
        </w:rPr>
        <w:t>finantsinstrumente.</w:t>
      </w:r>
    </w:p>
    <w:p w14:paraId="56D70A29" w14:textId="77777777" w:rsidR="009147A7" w:rsidRPr="00B85D4A" w:rsidRDefault="009147A7" w:rsidP="009147A7">
      <w:pPr>
        <w:rPr>
          <w:bCs/>
          <w:color w:val="FF0000"/>
        </w:rPr>
      </w:pPr>
    </w:p>
    <w:p w14:paraId="12AD9858" w14:textId="77777777" w:rsidR="009147A7" w:rsidRDefault="009147A7" w:rsidP="009147A7">
      <w:r>
        <w:t xml:space="preserve">Fikseeritud hinnaga elektrilepingute mõju on oluline nii elektrimüüja kui tarbija (ja kogu elektrituru) seisukohast. </w:t>
      </w:r>
    </w:p>
    <w:p w14:paraId="28BA2C74" w14:textId="77777777" w:rsidR="009147A7" w:rsidRDefault="009147A7" w:rsidP="009147A7">
      <w:r>
        <w:t xml:space="preserve">Positiivse mõjuna elektrimüüjale saab välja tuua rahavoo </w:t>
      </w:r>
      <w:proofErr w:type="spellStart"/>
      <w:r>
        <w:t>prognoositavuse</w:t>
      </w:r>
      <w:proofErr w:type="spellEnd"/>
      <w:r>
        <w:t xml:space="preserve"> (müüja teab ette millise hinnaga müüb), kliendisuhete tugevnemise (f</w:t>
      </w:r>
      <w:r w:rsidRPr="00903103">
        <w:t>ikseeritud pakett annab kliendile turvatunde</w:t>
      </w:r>
      <w:r>
        <w:t xml:space="preserve"> ehk</w:t>
      </w:r>
      <w:r w:rsidRPr="00903103">
        <w:t xml:space="preserve"> pikemad lepingud</w:t>
      </w:r>
      <w:r>
        <w:t xml:space="preserve"> ning</w:t>
      </w:r>
      <w:r w:rsidRPr="00903103">
        <w:t xml:space="preserve"> väiksem</w:t>
      </w:r>
      <w:r>
        <w:t xml:space="preserve"> portfellist</w:t>
      </w:r>
      <w:r w:rsidRPr="00903103">
        <w:t xml:space="preserve"> lahkumise risk</w:t>
      </w:r>
      <w:r>
        <w:t>) ja konkurentsieelise (fikseeritud hinda pakkuv müüja mõjub kui stabiilne ja usaldusväärne partner).</w:t>
      </w:r>
    </w:p>
    <w:p w14:paraId="094838BC" w14:textId="77777777" w:rsidR="009147A7" w:rsidRDefault="009147A7" w:rsidP="009147A7"/>
    <w:p w14:paraId="32B52890" w14:textId="77777777" w:rsidR="009147A7" w:rsidRDefault="009147A7" w:rsidP="009147A7">
      <w:r>
        <w:t>Positiivsete mõjudena tarbijale saab välja tuua eelarve planeerimise lihtsuse (elektriarve on paremini ette teada) ning asjaolu, et klient on kaitstud turuhindade järsu tõusu eest (nt võimalikud talvised hinnahüpped).</w:t>
      </w:r>
    </w:p>
    <w:p w14:paraId="6AE1F2DA" w14:textId="77777777" w:rsidR="009147A7" w:rsidRDefault="009147A7" w:rsidP="009147A7">
      <w:r>
        <w:t>Negatiivsete mõjudena saab välja tuua, et tarbija ei saa kasu hinnalangusest, kui börsihind langeb, sest klient maksab siis endiselt fikseeritud kõrgemat hinda ning lepingulist jäikust, sest</w:t>
      </w:r>
      <w:r w:rsidRPr="00D846EA">
        <w:t xml:space="preserve"> </w:t>
      </w:r>
      <w:r>
        <w:t>t</w:t>
      </w:r>
      <w:r w:rsidRPr="00D846EA">
        <w:t>avaliselt on fikseeritud pakettidega seotud trahvid või piirangud lepingust</w:t>
      </w:r>
      <w:r>
        <w:t xml:space="preserve"> e</w:t>
      </w:r>
      <w:r w:rsidRPr="00D846EA">
        <w:t>nnetähtaegsel lahkumisel.</w:t>
      </w:r>
    </w:p>
    <w:p w14:paraId="792E8D87" w14:textId="77777777" w:rsidR="009147A7" w:rsidRDefault="009147A7" w:rsidP="009147A7"/>
    <w:p w14:paraId="09F86976" w14:textId="77777777" w:rsidR="009147A7" w:rsidRDefault="009147A7" w:rsidP="009147A7">
      <w:commentRangeStart w:id="32"/>
      <w:r>
        <w:t>Mõjudena elektriturule üldiselt võib välja tuua turustabiilsuse suurenemise – vähem ebakindlust ja hinnavolatiilsuse mõju lõpptarbijatele. Samas kaotavad hinnasignaalid oma mõjus juhul kui suur osa tarbijad on fikseeritud hinna valinud ning ei reageeri seega turuhindadele (nt ei vähenda tarbimist kõrge hinnaga tundidel).</w:t>
      </w:r>
      <w:commentRangeEnd w:id="32"/>
      <w:r w:rsidR="002332CF">
        <w:rPr>
          <w:rStyle w:val="Kommentaariviide"/>
          <w:rFonts w:asciiTheme="minorHAnsi" w:hAnsiTheme="minorHAnsi"/>
        </w:rPr>
        <w:commentReference w:id="32"/>
      </w:r>
    </w:p>
    <w:p w14:paraId="19F27942" w14:textId="77777777" w:rsidR="009147A7" w:rsidRDefault="009147A7" w:rsidP="009147A7"/>
    <w:p w14:paraId="0622A4F5" w14:textId="77777777" w:rsidR="009147A7" w:rsidRDefault="009147A7" w:rsidP="009147A7">
      <w:r w:rsidRPr="00754084">
        <w:t>Konkurentsiamet</w:t>
      </w:r>
      <w:r>
        <w:t xml:space="preserve">ile </w:t>
      </w:r>
      <w:r w:rsidRPr="00754084">
        <w:t xml:space="preserve">lisandub </w:t>
      </w:r>
      <w:r>
        <w:t>muudatusega</w:t>
      </w:r>
      <w:r w:rsidRPr="00754084">
        <w:t xml:space="preserve"> ülesanne kontrollida elektrimüüjate riskimaandusstrateegiate kasutuselevõttu</w:t>
      </w:r>
      <w:r>
        <w:t xml:space="preserve">, kuid kuna </w:t>
      </w:r>
      <w:r w:rsidRPr="00754084">
        <w:t xml:space="preserve">järelevalve toimub ilma </w:t>
      </w:r>
      <w:r>
        <w:t xml:space="preserve">üksikute </w:t>
      </w:r>
      <w:r w:rsidRPr="00754084">
        <w:t xml:space="preserve">strateegiate ja riskipositsioonide sisulise analüüsita, on </w:t>
      </w:r>
      <w:commentRangeStart w:id="33"/>
      <w:r w:rsidRPr="00754084">
        <w:t>halduskoormus</w:t>
      </w:r>
      <w:r>
        <w:t>e</w:t>
      </w:r>
      <w:commentRangeEnd w:id="33"/>
      <w:r w:rsidR="004820DD">
        <w:rPr>
          <w:rStyle w:val="Kommentaariviide"/>
          <w:rFonts w:asciiTheme="minorHAnsi" w:hAnsiTheme="minorHAnsi"/>
        </w:rPr>
        <w:commentReference w:id="33"/>
      </w:r>
      <w:r>
        <w:t xml:space="preserve"> mõistes muudatus</w:t>
      </w:r>
      <w:r w:rsidRPr="00754084">
        <w:t xml:space="preserve"> </w:t>
      </w:r>
      <w:r>
        <w:t>ebaoluline.</w:t>
      </w:r>
    </w:p>
    <w:p w14:paraId="7A1F0585" w14:textId="77777777" w:rsidR="009147A7" w:rsidRDefault="009147A7" w:rsidP="009147A7">
      <w:pPr>
        <w:spacing w:before="240"/>
        <w:rPr>
          <w:b/>
          <w:u w:val="single"/>
        </w:rPr>
      </w:pPr>
      <w:commentRangeStart w:id="34"/>
      <w:r w:rsidRPr="002601EA">
        <w:rPr>
          <w:b/>
          <w:u w:val="single"/>
        </w:rPr>
        <w:t>6.2. Võrguettevõtjate paindliku liitumise võimaldamise kohustus</w:t>
      </w:r>
      <w:commentRangeEnd w:id="34"/>
      <w:r w:rsidR="00A87777">
        <w:rPr>
          <w:rStyle w:val="Kommentaariviide"/>
          <w:rFonts w:asciiTheme="minorHAnsi" w:hAnsiTheme="minorHAnsi"/>
        </w:rPr>
        <w:commentReference w:id="34"/>
      </w:r>
    </w:p>
    <w:p w14:paraId="1323BA34" w14:textId="77777777" w:rsidR="009147A7" w:rsidRDefault="009147A7" w:rsidP="009147A7">
      <w:pPr>
        <w:rPr>
          <w:b/>
          <w:u w:val="single"/>
        </w:rPr>
      </w:pPr>
    </w:p>
    <w:p w14:paraId="5CAB0C2B" w14:textId="77777777" w:rsidR="009147A7" w:rsidRDefault="009147A7" w:rsidP="009147A7">
      <w:r w:rsidRPr="0037484E">
        <w:t>Eelnõuga kaasneb võrguettevõtjatele kohustus võimaldada paindlik</w:t>
      </w:r>
      <w:r>
        <w:t>k</w:t>
      </w:r>
      <w:r w:rsidRPr="0037484E">
        <w:t>u</w:t>
      </w:r>
      <w:r>
        <w:t xml:space="preserve"> elektrivõrguga</w:t>
      </w:r>
      <w:r w:rsidRPr="0037484E">
        <w:t xml:space="preserve"> liitumist piirkondades, kus elektrivõrkude </w:t>
      </w:r>
      <w:r>
        <w:t>vaba läbilaske</w:t>
      </w:r>
      <w:r w:rsidRPr="0037484E">
        <w:t>võimsus on piiratud või puudub.</w:t>
      </w:r>
      <w:r>
        <w:t xml:space="preserve"> </w:t>
      </w:r>
      <w:r w:rsidRPr="0062466B">
        <w:t>Nõudlus paindliku liitumise võimaluse järele elektrivõrgus on viimastel aastatel oluliselt kasvanud, eriti seoses taastuvenergia (</w:t>
      </w:r>
      <w:r>
        <w:t>s.o eelkõige</w:t>
      </w:r>
      <w:r w:rsidRPr="0062466B">
        <w:t xml:space="preserve"> päikese- ja tuuleenergia) laialdasema kasutuselevõtuga, energiasalvestite levikuga ning vajadusega paremini hallata koormusi ja võrguressursse.</w:t>
      </w:r>
      <w:r>
        <w:t xml:space="preserve"> </w:t>
      </w:r>
    </w:p>
    <w:p w14:paraId="28FEBF10" w14:textId="77777777" w:rsidR="009147A7" w:rsidRDefault="009147A7" w:rsidP="009147A7"/>
    <w:p w14:paraId="4FF4A2CD" w14:textId="77777777" w:rsidR="009147A7" w:rsidRDefault="009147A7" w:rsidP="009147A7">
      <w:r w:rsidRPr="000E642C">
        <w:t xml:space="preserve">Eestis on elektrivõrgu piiratud võimsus muutumas üha tõsisemaks probleemiks, eriti seoses taastuvenergia tootmise kiire kasvuga. Mitmed piirkonnad seisavad silmitsi väljakutsetega, kus võrgu läbilaskevõime on ammendumas või </w:t>
      </w:r>
      <w:r>
        <w:t>piir juba saavutatud</w:t>
      </w:r>
      <w:r w:rsidRPr="000E642C">
        <w:t>.</w:t>
      </w:r>
      <w:r>
        <w:t xml:space="preserve"> Saarte piirkonnas on elektrivõrkude töökindlus olnud probleemiks, eriti tormide ja lumesadude ajal. Valitsus on eraldanud täiendavaid vahendeid võrgu tugevdamiseks, kuid tööde lõplik valmimine võtab aega. Lääne- ja Kesk-Eestis on elektrivõrgu läbilaskevõime ammendumas. Võrguettevõtja Elektrilevi OÜ on tõstnud liitumistasusid, et rahastada võrgu laiendamist ja parandada liitumisvõimalusi. Tallinna magalarajoonides (Lasnamäe, Mustamäe, </w:t>
      </w:r>
      <w:proofErr w:type="spellStart"/>
      <w:r>
        <w:t>Õismäe</w:t>
      </w:r>
      <w:proofErr w:type="spellEnd"/>
      <w:r>
        <w:t xml:space="preserve">) kuna võib tekkida vajadus elektritarbimise roteerimiseks elektrinappuse korral. See tähendab, et elektrivarustust võidakse ajutiselt katkestada, et tagada võrgu stabiilsus. </w:t>
      </w:r>
      <w:r w:rsidRPr="00F80AB2">
        <w:t>Järvamaal on Elektrilevi võrgus 696 elektritootjat, mis viitab aktiivsele taastuvenergia tootmisele piirkonnas. Kuigi otseseid võimsuspiiranguid ei mainita, võib suur tootjate arv viidata vajadusele võrgu tugevdamiseks.</w:t>
      </w:r>
    </w:p>
    <w:p w14:paraId="77167214" w14:textId="77777777" w:rsidR="009147A7" w:rsidRDefault="009147A7" w:rsidP="009147A7"/>
    <w:p w14:paraId="332360C7" w14:textId="77777777" w:rsidR="009147A7" w:rsidRDefault="009147A7" w:rsidP="009147A7">
      <w:r w:rsidRPr="000E642C">
        <w:rPr>
          <w:rStyle w:val="Tugev"/>
          <w:b w:val="0"/>
          <w:bCs w:val="0"/>
        </w:rPr>
        <w:t>Eestis on Elering</w:t>
      </w:r>
      <w:r>
        <w:rPr>
          <w:rStyle w:val="Tugev"/>
          <w:b w:val="0"/>
          <w:bCs w:val="0"/>
        </w:rPr>
        <w:t xml:space="preserve"> AS</w:t>
      </w:r>
      <w:r w:rsidRPr="000E642C">
        <w:rPr>
          <w:rStyle w:val="Tugev"/>
          <w:b w:val="0"/>
          <w:bCs w:val="0"/>
        </w:rPr>
        <w:t xml:space="preserve"> ja Elektrilevi</w:t>
      </w:r>
      <w:r>
        <w:rPr>
          <w:rStyle w:val="Tugev"/>
          <w:b w:val="0"/>
          <w:bCs w:val="0"/>
        </w:rPr>
        <w:t xml:space="preserve"> OÜ</w:t>
      </w:r>
      <w:r>
        <w:t xml:space="preserve"> alustanud paindlike lahenduste piloteerimist, et võimaldada tootjatel liituda tingimuslikult (nt tootmise katkestus teatud pingeoludes või muu mitteturupõhine koormuse ümberjaotamine võrgus).</w:t>
      </w:r>
    </w:p>
    <w:p w14:paraId="6F448157" w14:textId="77777777" w:rsidR="009147A7" w:rsidRDefault="009147A7" w:rsidP="009147A7"/>
    <w:p w14:paraId="3222D8A6" w14:textId="77777777" w:rsidR="009147A7" w:rsidRPr="000E642C" w:rsidRDefault="009147A7" w:rsidP="009147A7">
      <w:r w:rsidRPr="000E642C">
        <w:t>Võrguettevõtja halduskoormus suureneb</w:t>
      </w:r>
      <w:r>
        <w:t xml:space="preserve"> oluliselt</w:t>
      </w:r>
      <w:r w:rsidRPr="000E642C">
        <w:t xml:space="preserve">, sest paindliku liitumise võimaldamine eeldab uute liitumistingimuste väljatöötamist, paindlike liitumiste tasude arvestamise põhimõtete loomist, uute lepingutingimuste väljatöötamist ja tüüptingimuste muutmist, paindlike liitumise kokkulepete haldamise ja paindlike liitujate kaugjuhtimise tehnilise võimekuse loomist, juhtimiskeskusele paindlike liitumispunktide kohta uue infokanali loomist jne. </w:t>
      </w:r>
    </w:p>
    <w:p w14:paraId="7DDE1D76" w14:textId="766E444E" w:rsidR="009147A7" w:rsidRDefault="009147A7" w:rsidP="009147A7">
      <w:r w:rsidRPr="000E642C">
        <w:t>Kõigi nende tegevustega kaasneb võrguettevõtjale kulu, millest olulis</w:t>
      </w:r>
      <w:r>
        <w:t>i</w:t>
      </w:r>
      <w:r w:rsidRPr="000E642C">
        <w:t>m on kaugjuhtimise võimekuse väljaarendamiseks vajaliku IT süsteemi (DCM</w:t>
      </w:r>
      <w:r>
        <w:t xml:space="preserve"> ehk </w:t>
      </w:r>
      <w:proofErr w:type="spellStart"/>
      <w:r>
        <w:rPr>
          <w:i/>
          <w:iCs/>
        </w:rPr>
        <w:t>Dynamic</w:t>
      </w:r>
      <w:proofErr w:type="spellEnd"/>
      <w:r>
        <w:rPr>
          <w:i/>
          <w:iCs/>
        </w:rPr>
        <w:t xml:space="preserve"> </w:t>
      </w:r>
      <w:proofErr w:type="spellStart"/>
      <w:r>
        <w:rPr>
          <w:i/>
          <w:iCs/>
        </w:rPr>
        <w:t>Capacity</w:t>
      </w:r>
      <w:proofErr w:type="spellEnd"/>
      <w:r>
        <w:rPr>
          <w:i/>
          <w:iCs/>
        </w:rPr>
        <w:t xml:space="preserve"> Management, </w:t>
      </w:r>
      <w:r>
        <w:t>dünaamiline võimsuste halduse süsteem</w:t>
      </w:r>
      <w:r w:rsidRPr="000E642C">
        <w:t>) arendamine kulu – hetkel on Elektrilevi süsteemi arendamiseks teinud kulusid ca 460 000 euro ulatuses, ettenähtavad on kulud veel 320</w:t>
      </w:r>
      <w:r w:rsidR="00596C2F">
        <w:t> </w:t>
      </w:r>
      <w:r w:rsidRPr="000E642C">
        <w:t xml:space="preserve">000 euro ulatuses ning on teada, et täiendavad kulud kaasnevad DCM süsteemi integreerimisega teiste süsteemidega, mille kulu ei ole Elektrilevile hetkel veel teada. </w:t>
      </w:r>
    </w:p>
    <w:p w14:paraId="4D1D2ACF" w14:textId="77777777" w:rsidR="009147A7" w:rsidRPr="000E642C" w:rsidRDefault="009147A7" w:rsidP="009147A7"/>
    <w:p w14:paraId="73001340" w14:textId="77777777" w:rsidR="009147A7" w:rsidRDefault="009147A7" w:rsidP="009147A7">
      <w:r w:rsidRPr="000E642C">
        <w:t xml:space="preserve">Elektrilevi on </w:t>
      </w:r>
      <w:r>
        <w:t>töötab välja</w:t>
      </w:r>
      <w:r w:rsidRPr="000E642C">
        <w:t xml:space="preserve"> paindlike liitumiste raamistikku ja tingimusi</w:t>
      </w:r>
      <w:r>
        <w:t xml:space="preserve"> </w:t>
      </w:r>
      <w:r w:rsidRPr="000E642C">
        <w:t>– võrguga on pilootprojektide raames liidetud esimesed paindlikud liitujad (tootjad), kelle võrguühenduse kasutamist võrku antaval suunal piiratakse sisuliselt käsitööna. Tarbimistingimustega paindlike liitumiste kogemus Elektrilevil hetkel veel puudub, kuivõrd tegemist on ka kogu maailmas veel võrdlemisi uudse kon</w:t>
      </w:r>
      <w:r>
        <w:t>t</w:t>
      </w:r>
      <w:r w:rsidRPr="000E642C">
        <w:t xml:space="preserve">septsiooniga. Kui alates 500 kW tootmisseadmetel on kaugjuhtimise võimekus välja ehitatud, siis väiksema tootmisvõimsusega tootmisseadmete ning tarbijate kaugjuhtimiseks tuleb luua eraldi võimekus. Täpsemad lahendused on hetkel välja töötamisel ning eeldavad </w:t>
      </w:r>
      <w:r>
        <w:t xml:space="preserve">esmalt </w:t>
      </w:r>
      <w:r w:rsidRPr="000E642C">
        <w:t>pilootprojektide</w:t>
      </w:r>
      <w:r>
        <w:t xml:space="preserve"> etapi</w:t>
      </w:r>
      <w:r w:rsidRPr="000E642C">
        <w:t xml:space="preserve"> läbimist.</w:t>
      </w:r>
    </w:p>
    <w:p w14:paraId="64EF6619" w14:textId="77777777" w:rsidR="009147A7" w:rsidRPr="000E642C" w:rsidRDefault="009147A7" w:rsidP="009147A7"/>
    <w:p w14:paraId="4F2CC3FE" w14:textId="77777777" w:rsidR="009147A7" w:rsidRPr="000E642C" w:rsidRDefault="009147A7" w:rsidP="009147A7">
      <w:r w:rsidRPr="000E642C">
        <w:t xml:space="preserve">Suuremal hulgal on Elektrilevil võimalik paindlikke liitujaid hallata ja juhtida, kui </w:t>
      </w:r>
      <w:r>
        <w:t xml:space="preserve">arendatakse </w:t>
      </w:r>
      <w:r w:rsidRPr="000E642C">
        <w:t xml:space="preserve">välja kaugjuhtimiseks vajalik IT süsteem. Süsteemi arendamine toimub paralleelselt pilootprojektidega, mille tulemustest lähtuvalt luuakse süsteemi vajalikud funktsionaalsused. Kuna süsteem on alles arendamisel, siis ei ole lõpuni teada, millistel tingimustel oleks Elektrilevil võimalik suuremal hulgal tarbijaid ja tootjaid </w:t>
      </w:r>
      <w:proofErr w:type="spellStart"/>
      <w:r w:rsidRPr="000E642C">
        <w:t>kaugjuhtida</w:t>
      </w:r>
      <w:proofErr w:type="spellEnd"/>
      <w:r w:rsidRPr="000E642C">
        <w:t xml:space="preserve"> ehk paindlike liitumiste tingimusi ei ole praeguse vähese kogemuse pinnalt võimalik määrata. </w:t>
      </w:r>
    </w:p>
    <w:p w14:paraId="0367CB3B" w14:textId="77777777" w:rsidR="009147A7" w:rsidRDefault="009147A7" w:rsidP="009147A7">
      <w:r w:rsidRPr="000E642C">
        <w:t xml:space="preserve">Samuti tuleb arvestada asjaolu, et </w:t>
      </w:r>
      <w:r>
        <w:t>seaduseelnõu koostamise ajal</w:t>
      </w:r>
      <w:r w:rsidRPr="000E642C">
        <w:t xml:space="preserve"> kehtivatest liitumistingimustest </w:t>
      </w:r>
      <w:r>
        <w:t>lähtudes</w:t>
      </w:r>
      <w:r w:rsidRPr="000E642C">
        <w:t xml:space="preserve"> on valdav osa liitumisega kaasnevatest investeeringutest liituja</w:t>
      </w:r>
      <w:r>
        <w:t>te</w:t>
      </w:r>
      <w:r w:rsidRPr="000E642C">
        <w:t xml:space="preserve"> endi kanda.</w:t>
      </w:r>
    </w:p>
    <w:p w14:paraId="3FEC55C0" w14:textId="77777777" w:rsidR="009147A7" w:rsidRPr="000E642C" w:rsidRDefault="009147A7" w:rsidP="009147A7"/>
    <w:p w14:paraId="68A26CE1" w14:textId="77777777" w:rsidR="009147A7" w:rsidRDefault="009147A7" w:rsidP="009147A7">
      <w:r w:rsidRPr="000E642C">
        <w:t>Sellest tulenevalt saab Elektrilevi paindlikke liitumisi võimaldada järk-järgult üha laiapõhjalisemalt ning vastavalt olemasolevatele tehnilistele lahendustele ning jaotusvõrgu arengukavas kokkulepitud ootustele. Esimeses järgus tekib valmisolek ja vajalikud eeldused valitud piirkondades paindlikult elektritootjate ühendamiseks. Järk-järgult laieneb võimekus kogu Elektrilevi võrgu</w:t>
      </w:r>
      <w:r>
        <w:t>s</w:t>
      </w:r>
      <w:r w:rsidRPr="000E642C">
        <w:t>. Paralleelselt käivad arendustööd selle nimel, et luua vajalikud eeldused ka tarbijate paindlikuks liitumiseks ja ka seda perspektiivis kogu jaotusvõrgu teeninduspiirkonna ulatuses.</w:t>
      </w:r>
    </w:p>
    <w:p w14:paraId="3A37F48A" w14:textId="77777777" w:rsidR="009147A7" w:rsidRDefault="009147A7" w:rsidP="009147A7"/>
    <w:p w14:paraId="0FAD3531" w14:textId="77777777" w:rsidR="009147A7" w:rsidRPr="00D41364" w:rsidRDefault="009147A7" w:rsidP="009147A7">
      <w:r w:rsidRPr="00D41364">
        <w:t>Paindlike liitumiste kasutuselevõtt pakub mitmeid positiivseid mõjusid nii võrguettevõtjale, tootjatele kui ka tarbijatele.</w:t>
      </w:r>
    </w:p>
    <w:p w14:paraId="02DE513A" w14:textId="77777777" w:rsidR="009147A7" w:rsidRPr="00D41364" w:rsidRDefault="009147A7" w:rsidP="009147A7">
      <w:r w:rsidRPr="00D41364">
        <w:t>Positiivsete mõjudena võrguettevõtjatele saab välja tuua efektiivsema võrguressursside kasutamise - paindlikud liitumised võimaldavad uusi tootjaid ja/või tarbijaid võrku ühendada ilma kohese vajaduseta võrguinvesteeringute järele. Võrk kasutatakse ära maksimaalse efektiivsusega, sh ööpäeva vältel dünaamiliselt.</w:t>
      </w:r>
    </w:p>
    <w:p w14:paraId="25DEC8EE" w14:textId="77777777" w:rsidR="009147A7" w:rsidRPr="00D41364" w:rsidRDefault="009147A7" w:rsidP="009147A7">
      <w:r w:rsidRPr="00D41364">
        <w:t>Võimalus investeeringuid ajas hajutada – püsiva ja kuluka võrguarenduse saab teha alles siis, kui tootmisvõimsused on reaalselt realiseerunud. Parem saab olema ka süsteemi paindlikkus ja koormuse juhtimine. Võrk saab reageerida reaalajas muutuvatele koormustele ja tootmisele, tasakaalustades süsteemi paremini.</w:t>
      </w:r>
    </w:p>
    <w:p w14:paraId="6ECF2867" w14:textId="77777777" w:rsidR="009147A7" w:rsidRPr="00D41364" w:rsidRDefault="009147A7" w:rsidP="009147A7"/>
    <w:p w14:paraId="1C4DF560" w14:textId="77777777" w:rsidR="009147A7" w:rsidRPr="00D41364" w:rsidRDefault="009147A7" w:rsidP="009147A7">
      <w:r w:rsidRPr="00D41364">
        <w:t>Elektritootja</w:t>
      </w:r>
      <w:r>
        <w:t xml:space="preserve">d </w:t>
      </w:r>
      <w:r w:rsidRPr="00D41364">
        <w:t>(eriti taastuvenergia tootja</w:t>
      </w:r>
      <w:r>
        <w:t>d</w:t>
      </w:r>
      <w:r w:rsidRPr="00D41364">
        <w:t>) saa</w:t>
      </w:r>
      <w:r>
        <w:t>vad</w:t>
      </w:r>
      <w:r w:rsidRPr="00D41364">
        <w:t xml:space="preserve"> positiivse mõjuna arvestada kiirema võrku liitumisega. Paljud tootjad ei ole saanud liituda</w:t>
      </w:r>
      <w:r>
        <w:t xml:space="preserve"> vaba</w:t>
      </w:r>
      <w:r w:rsidRPr="00D41364">
        <w:t xml:space="preserve"> võrguvõimsuse puudumise</w:t>
      </w:r>
      <w:r>
        <w:t xml:space="preserve"> ja liitumisega kaasnevate suurte investeeringukulude</w:t>
      </w:r>
      <w:r w:rsidRPr="00D41364">
        <w:t xml:space="preserve"> tõttu. Paindlik liitumine võimaldab neil alustada tootmist, kuigi teatud tingimustega (nt katkestusvõimalus pinge- või koormusepiirangul). Paindlik liitumine toetab rohepöörde eesmärke, võimaldades päikese- ja tuuleenergia tootmise kiiremat laienemist ning motiveerib energiasalvestuse kasutuselevõttu. Tootjad saavad kombineerida</w:t>
      </w:r>
      <w:r>
        <w:t xml:space="preserve"> tootmist</w:t>
      </w:r>
      <w:r w:rsidRPr="00D41364">
        <w:t xml:space="preserve"> salvestustehnoloogiatega, et paremini sobituda võrgu tingimustega (nt toota ja salvestada siis, kui võrguvõimsust on, ja müüa hiljem).</w:t>
      </w:r>
    </w:p>
    <w:p w14:paraId="75CB2463" w14:textId="77777777" w:rsidR="009147A7" w:rsidRPr="00D41364" w:rsidRDefault="009147A7" w:rsidP="009147A7"/>
    <w:p w14:paraId="0D3FD2DE" w14:textId="77777777" w:rsidR="009147A7" w:rsidRPr="00D41364" w:rsidRDefault="009147A7" w:rsidP="009147A7">
      <w:r w:rsidRPr="00D41364">
        <w:t>Tarbijatele loob paindlik liitumine rohkem valikuvõimalusi.</w:t>
      </w:r>
    </w:p>
    <w:p w14:paraId="64894D83" w14:textId="77777777" w:rsidR="009147A7" w:rsidRPr="00D41364" w:rsidRDefault="009147A7" w:rsidP="009147A7">
      <w:r w:rsidRPr="00D41364">
        <w:t xml:space="preserve">Suurtarbijad nagu ettevõtted ja tööstused saavad kasutada dünaamilisi </w:t>
      </w:r>
      <w:r>
        <w:t>võrgu</w:t>
      </w:r>
      <w:r w:rsidRPr="00D41364">
        <w:t>ühendusi, kus nad tarbivad rohkem siis, kui võrgus on vaba võimsust – see võib vähendada nende elektrikulu.</w:t>
      </w:r>
    </w:p>
    <w:p w14:paraId="026F83A5" w14:textId="77777777" w:rsidR="009147A7" w:rsidRPr="00D41364" w:rsidRDefault="009147A7" w:rsidP="009147A7">
      <w:r w:rsidRPr="00D41364">
        <w:t>Võimalik kasu võib tekkida ka hinnakujund</w:t>
      </w:r>
      <w:r>
        <w:t>u</w:t>
      </w:r>
      <w:r w:rsidRPr="00D41364">
        <w:t xml:space="preserve">ses. Tarbijad, kes </w:t>
      </w:r>
      <w:r>
        <w:t>nõustuvad</w:t>
      </w:r>
      <w:r w:rsidRPr="00D41364">
        <w:t xml:space="preserve"> paindlikkus</w:t>
      </w:r>
      <w:r>
        <w:t>ega</w:t>
      </w:r>
      <w:r w:rsidRPr="00D41364">
        <w:t xml:space="preserve">, võivad maksta vähem võrgu kasutamise eest, kuna nende </w:t>
      </w:r>
      <w:r>
        <w:t>võrgu</w:t>
      </w:r>
      <w:r w:rsidRPr="00D41364">
        <w:t xml:space="preserve">ühendus on </w:t>
      </w:r>
      <w:r>
        <w:t xml:space="preserve">võrgu jaoks </w:t>
      </w:r>
      <w:r w:rsidRPr="00D41364">
        <w:t xml:space="preserve">vähem koormav </w:t>
      </w:r>
      <w:r>
        <w:t>kui nende tarbijate võrguühendus, kes vajavad pidevalt vaba võrgu läbilaskevõime olemasolu</w:t>
      </w:r>
      <w:r w:rsidRPr="00D41364">
        <w:t xml:space="preserve">. </w:t>
      </w:r>
    </w:p>
    <w:p w14:paraId="0B19F762" w14:textId="77777777" w:rsidR="009147A7" w:rsidRPr="00D41364" w:rsidRDefault="009147A7" w:rsidP="009147A7">
      <w:r w:rsidRPr="00D41364">
        <w:t xml:space="preserve"> </w:t>
      </w:r>
    </w:p>
    <w:p w14:paraId="7E34250B" w14:textId="77777777" w:rsidR="009147A7" w:rsidRPr="00D41364" w:rsidRDefault="009147A7" w:rsidP="009147A7">
      <w:r>
        <w:t>P</w:t>
      </w:r>
      <w:r w:rsidRPr="00D41364">
        <w:t xml:space="preserve">aindlikud liitumised pakuvad küll olulisi eeliseid, kuid </w:t>
      </w:r>
      <w:commentRangeStart w:id="35"/>
      <w:r w:rsidRPr="00D41364">
        <w:t>nende rakendamisel tuleb arvestada ka võimalike negatiivsete mõjudega. Need riskid ja piirangud tulenevad tehnilistest, majanduslikest ja sotsiaalsetest teguritest.</w:t>
      </w:r>
      <w:commentRangeEnd w:id="35"/>
      <w:r w:rsidR="001A54BD">
        <w:rPr>
          <w:rStyle w:val="Kommentaariviide"/>
          <w:rFonts w:asciiTheme="minorHAnsi" w:hAnsiTheme="minorHAnsi"/>
        </w:rPr>
        <w:commentReference w:id="35"/>
      </w:r>
    </w:p>
    <w:p w14:paraId="317E21E8" w14:textId="77777777" w:rsidR="009147A7" w:rsidRPr="00D41364" w:rsidRDefault="009147A7" w:rsidP="009147A7">
      <w:r w:rsidRPr="00D41364">
        <w:t xml:space="preserve">Vähem prognoositav süsteemikäitumine - kui paljud liitujad on tingimuslikud, muutub võrgu töö raskemini ennustatavaks ja tipukoormuste ajal võib olla keerulisem tagada stabiilsust. </w:t>
      </w:r>
    </w:p>
    <w:p w14:paraId="4EE782D8" w14:textId="77777777" w:rsidR="009147A7" w:rsidRPr="00D41364" w:rsidRDefault="009147A7" w:rsidP="009147A7">
      <w:r w:rsidRPr="00D41364">
        <w:t>Tootmise katkestused - paindlike liitumiste puhul peab tootja arvestama ootamatute katkestustega, kui võrk ei suuda toodangut vastu võtta (nt võrgu ülekoormus, pingepiirang).</w:t>
      </w:r>
    </w:p>
    <w:p w14:paraId="22936FD6" w14:textId="77777777" w:rsidR="009147A7" w:rsidRPr="00D41364" w:rsidRDefault="009147A7" w:rsidP="009147A7">
      <w:r w:rsidRPr="00D41364">
        <w:t>See võib vähendada investeeringu tasuvust ja tekitada rahalist ebastabiilsust.</w:t>
      </w:r>
    </w:p>
    <w:p w14:paraId="0D3636A4" w14:textId="77777777" w:rsidR="009147A7" w:rsidRPr="00D41364" w:rsidRDefault="009147A7" w:rsidP="009147A7">
      <w:r w:rsidRPr="00D41364">
        <w:t xml:space="preserve">Vajadus lisaseadmete ja juhtimissüsteemide järele - paindlik liitumine nõuab sageli nutikaid mõõteseadmeid, reaalajas juhtimist ja </w:t>
      </w:r>
      <w:proofErr w:type="spellStart"/>
      <w:r w:rsidRPr="00D41364">
        <w:t>kaugloetavaid</w:t>
      </w:r>
      <w:proofErr w:type="spellEnd"/>
      <w:r w:rsidRPr="00D41364">
        <w:t xml:space="preserve"> süsteeme, mis võivad olla kallid.</w:t>
      </w:r>
    </w:p>
    <w:p w14:paraId="73DAF982" w14:textId="77777777" w:rsidR="009147A7" w:rsidRPr="00D41364" w:rsidRDefault="009147A7" w:rsidP="009147A7">
      <w:r w:rsidRPr="00D41364">
        <w:t>Vähenenud turu konkurentsivõime - tootjad, kelle liitumine on piiratud või katkestatavate tingimustega, võivad saada ebavõrdse kohtlemise võrreldes „püsiliitujatega“.</w:t>
      </w:r>
    </w:p>
    <w:p w14:paraId="32A2D874" w14:textId="77777777" w:rsidR="009147A7" w:rsidRPr="00D41364" w:rsidRDefault="009147A7" w:rsidP="009147A7">
      <w:r w:rsidRPr="00D41364">
        <w:t xml:space="preserve">Ebavõrdsus piirkondade vahel - paindlikke liitumisi pakutakse sageli just seal, kus püsiliitumine ei ole võimalik, </w:t>
      </w:r>
      <w:commentRangeStart w:id="36"/>
      <w:r w:rsidRPr="00D41364">
        <w:t>mis võib jätta teatud piirkonnad „teisejärguliseks“ võrreldes teistega.</w:t>
      </w:r>
      <w:commentRangeEnd w:id="36"/>
      <w:r w:rsidR="008D41A0">
        <w:rPr>
          <w:rStyle w:val="Kommentaariviide"/>
          <w:rFonts w:asciiTheme="minorHAnsi" w:hAnsiTheme="minorHAnsi"/>
        </w:rPr>
        <w:commentReference w:id="36"/>
      </w:r>
    </w:p>
    <w:p w14:paraId="2C56A718" w14:textId="77777777" w:rsidR="009147A7" w:rsidRPr="00D41364" w:rsidRDefault="009147A7" w:rsidP="009147A7"/>
    <w:p w14:paraId="13550C1A" w14:textId="77777777" w:rsidR="009147A7" w:rsidRDefault="009147A7" w:rsidP="009147A7">
      <w:pPr>
        <w:spacing w:before="240"/>
        <w:rPr>
          <w:b/>
          <w:u w:val="single"/>
        </w:rPr>
      </w:pPr>
      <w:commentRangeStart w:id="37"/>
      <w:r w:rsidRPr="00163DD5">
        <w:rPr>
          <w:b/>
          <w:u w:val="single"/>
        </w:rPr>
        <w:t xml:space="preserve">6.3. Tarbijate kaitsmine võrgust </w:t>
      </w:r>
      <w:proofErr w:type="spellStart"/>
      <w:r w:rsidRPr="00163DD5">
        <w:rPr>
          <w:b/>
          <w:u w:val="single"/>
        </w:rPr>
        <w:t>lahtiühendamise</w:t>
      </w:r>
      <w:proofErr w:type="spellEnd"/>
      <w:r w:rsidRPr="00163DD5">
        <w:rPr>
          <w:b/>
          <w:u w:val="single"/>
        </w:rPr>
        <w:t xml:space="preserve"> eest</w:t>
      </w:r>
      <w:commentRangeEnd w:id="37"/>
      <w:r w:rsidR="00FE7D47">
        <w:rPr>
          <w:rStyle w:val="Kommentaariviide"/>
          <w:rFonts w:asciiTheme="minorHAnsi" w:hAnsiTheme="minorHAnsi"/>
        </w:rPr>
        <w:commentReference w:id="37"/>
      </w:r>
    </w:p>
    <w:p w14:paraId="40BE06C1" w14:textId="77777777" w:rsidR="009147A7" w:rsidRPr="00163DD5" w:rsidRDefault="009147A7" w:rsidP="009147A7">
      <w:pPr>
        <w:rPr>
          <w:b/>
          <w:u w:val="single"/>
        </w:rPr>
      </w:pPr>
    </w:p>
    <w:p w14:paraId="5515F4A0" w14:textId="77777777" w:rsidR="009147A7" w:rsidRDefault="009147A7" w:rsidP="009147A7">
      <w:r w:rsidRPr="00163DD5">
        <w:t xml:space="preserve">Elektritarbijate kaitsmine elektrivõrgust </w:t>
      </w:r>
      <w:proofErr w:type="spellStart"/>
      <w:r w:rsidRPr="00163DD5">
        <w:t>lahtiühendamise</w:t>
      </w:r>
      <w:proofErr w:type="spellEnd"/>
      <w:r w:rsidRPr="00163DD5">
        <w:t xml:space="preserve"> eest </w:t>
      </w:r>
      <w:r>
        <w:t xml:space="preserve">kohtuvälise </w:t>
      </w:r>
      <w:r w:rsidRPr="00163DD5">
        <w:t xml:space="preserve">vaidluse ajal </w:t>
      </w:r>
      <w:r>
        <w:t xml:space="preserve">võib </w:t>
      </w:r>
      <w:r w:rsidRPr="00163DD5">
        <w:t>avalda</w:t>
      </w:r>
      <w:r>
        <w:t>da nii positiivset kui ka negatiivset mõju</w:t>
      </w:r>
      <w:r w:rsidRPr="00163DD5">
        <w:t xml:space="preserve"> tarbijate elukvalitee</w:t>
      </w:r>
      <w:r>
        <w:t>dile</w:t>
      </w:r>
      <w:r w:rsidRPr="00163DD5">
        <w:t>, sotsiaalse</w:t>
      </w:r>
      <w:r>
        <w:t>le</w:t>
      </w:r>
      <w:r w:rsidRPr="00163DD5">
        <w:t xml:space="preserve"> turvalisus</w:t>
      </w:r>
      <w:r>
        <w:t>ele</w:t>
      </w:r>
      <w:r w:rsidRPr="00163DD5">
        <w:t xml:space="preserve"> ja üldis</w:t>
      </w:r>
      <w:r>
        <w:t>ele</w:t>
      </w:r>
      <w:r w:rsidRPr="00163DD5">
        <w:t xml:space="preserve"> heaolu</w:t>
      </w:r>
      <w:r>
        <w:t>le</w:t>
      </w:r>
      <w:r w:rsidRPr="00163DD5">
        <w:t>.</w:t>
      </w:r>
      <w:r>
        <w:t xml:space="preserve"> </w:t>
      </w:r>
    </w:p>
    <w:p w14:paraId="279EFD43" w14:textId="77777777" w:rsidR="00C0469E" w:rsidRDefault="00C0469E" w:rsidP="009147A7"/>
    <w:p w14:paraId="46568826" w14:textId="3ACD98D0" w:rsidR="009147A7" w:rsidRDefault="009147A7" w:rsidP="009147A7">
      <w:r w:rsidRPr="002948C8">
        <w:t>Tarbijavaidluste komisjoni poole on pöördunud 2022.</w:t>
      </w:r>
      <w:r>
        <w:t> </w:t>
      </w:r>
      <w:r w:rsidRPr="002948C8">
        <w:t>aastal – 50 tarbijat, 2023.</w:t>
      </w:r>
      <w:r>
        <w:t> </w:t>
      </w:r>
      <w:r w:rsidRPr="002948C8">
        <w:t>aastal – 57</w:t>
      </w:r>
      <w:r w:rsidR="00596C2F">
        <w:t> </w:t>
      </w:r>
      <w:r w:rsidRPr="002948C8">
        <w:t>tarbijat, 2024. aastal – 26 tarbijat ning 2025.</w:t>
      </w:r>
      <w:r>
        <w:t> </w:t>
      </w:r>
      <w:r w:rsidRPr="002948C8">
        <w:t>aasta</w:t>
      </w:r>
      <w:r>
        <w:t xml:space="preserve"> viie kuu jooksul</w:t>
      </w:r>
      <w:r w:rsidRPr="002948C8">
        <w:t xml:space="preserve"> – 6 tarbijat.</w:t>
      </w:r>
      <w:r>
        <w:t xml:space="preserve"> Tarbijavaidlustes on poolteks füüsilisest isikust tarbija (ehk mittemajandustegevuses olev eraisik) ja kaupleja (ettevõte) ning poolte vahel peab olema lepinguline suhe ning vaidluses kaitstav võlaõiguslik nõue.</w:t>
      </w:r>
    </w:p>
    <w:p w14:paraId="3DE793A5" w14:textId="77777777" w:rsidR="00C0469E" w:rsidRDefault="00C0469E" w:rsidP="009147A7"/>
    <w:p w14:paraId="00B1F479" w14:textId="77777777" w:rsidR="009147A7" w:rsidRDefault="009147A7" w:rsidP="009147A7">
      <w:r>
        <w:t xml:space="preserve">Pöördumistes on probleemina üldjuhul väljatoodud liitumise keerukust või kõrget hinnastamist, kuid kuna seal ei ole üldjuhul lepingulisi suhteid tekkinud, siis neid ei saa lahendada tarbijavaidlusena. Samuti on paljudel juhtudel probleemina toodud nö monopolistlikku ja tarbijavaenulikku käitumist, liiga kõrgeid hindu, pakettide sobimatust jms mis ei ole võlaõiguslikult kaitstavad nõuded. Juhul, kui vaidlus on kehtestatud tüüptingimuste pinnalt </w:t>
      </w:r>
      <w:commentRangeStart w:id="38"/>
      <w:r>
        <w:t xml:space="preserve">oleme isikuid suunanud </w:t>
      </w:r>
      <w:commentRangeEnd w:id="38"/>
      <w:r w:rsidR="00DC377C">
        <w:rPr>
          <w:rStyle w:val="Kommentaariviide"/>
          <w:rFonts w:asciiTheme="minorHAnsi" w:hAnsiTheme="minorHAnsi"/>
        </w:rPr>
        <w:commentReference w:id="38"/>
      </w:r>
      <w:r>
        <w:t>Konkurentsiameti poole, kelle pädevuses on hinnata tüüptingimuste/hinnastamise korrektsust ja teostada vastavat järelevalvet.</w:t>
      </w:r>
    </w:p>
    <w:p w14:paraId="4D95FE46" w14:textId="77777777" w:rsidR="00C0469E" w:rsidRDefault="00C0469E" w:rsidP="009147A7"/>
    <w:p w14:paraId="45FC7131" w14:textId="77777777" w:rsidR="009147A7" w:rsidRDefault="009147A7" w:rsidP="009147A7">
      <w:r>
        <w:t>Muudel juhtudel on probleemina toodud kahju tekkimine (näiteks ülepinge või võrguettevõtja poolsete tööde tagajärjel), tüüptingimuste sobimatus ning tähtajalise lepingu ennetähtaegse lõpetamise leppetrahvi olemus ja selle suurus.</w:t>
      </w:r>
    </w:p>
    <w:p w14:paraId="037CBAD1" w14:textId="77777777" w:rsidR="00C0469E" w:rsidRDefault="00C0469E" w:rsidP="009147A7"/>
    <w:p w14:paraId="008F373A" w14:textId="77777777" w:rsidR="009147A7" w:rsidRDefault="009147A7" w:rsidP="009147A7">
      <w:r>
        <w:t xml:space="preserve">Konkurentsiamet on lahendanud </w:t>
      </w:r>
      <w:r w:rsidRPr="002948C8">
        <w:t>2020</w:t>
      </w:r>
      <w:r>
        <w:t>. aastal</w:t>
      </w:r>
      <w:r w:rsidRPr="002948C8">
        <w:t xml:space="preserve"> – 42</w:t>
      </w:r>
      <w:r>
        <w:t xml:space="preserve">, </w:t>
      </w:r>
      <w:r w:rsidRPr="002948C8">
        <w:t>2021</w:t>
      </w:r>
      <w:r>
        <w:t>. aastal</w:t>
      </w:r>
      <w:r w:rsidRPr="002948C8">
        <w:t xml:space="preserve"> – 67</w:t>
      </w:r>
      <w:r>
        <w:t xml:space="preserve">, </w:t>
      </w:r>
      <w:r w:rsidRPr="002948C8">
        <w:t>2022</w:t>
      </w:r>
      <w:r>
        <w:t>. aastal –</w:t>
      </w:r>
      <w:r w:rsidRPr="002948C8">
        <w:t xml:space="preserve"> 165</w:t>
      </w:r>
      <w:r>
        <w:t xml:space="preserve">, </w:t>
      </w:r>
      <w:r w:rsidRPr="002948C8">
        <w:t>2023</w:t>
      </w:r>
      <w:r>
        <w:t>. aastal</w:t>
      </w:r>
      <w:r w:rsidRPr="002948C8">
        <w:t xml:space="preserve"> – 183</w:t>
      </w:r>
      <w:r>
        <w:t xml:space="preserve"> ja </w:t>
      </w:r>
      <w:r w:rsidRPr="002948C8">
        <w:t>2024</w:t>
      </w:r>
      <w:r>
        <w:t xml:space="preserve">. aastal </w:t>
      </w:r>
      <w:r w:rsidRPr="002948C8">
        <w:t>– 145</w:t>
      </w:r>
      <w:r>
        <w:t xml:space="preserve"> pöördumist, millest kokkuvõtvalt </w:t>
      </w:r>
      <w:r w:rsidRPr="002948C8">
        <w:t>füüsiliste isikute pöördumised hõlmavad ca 2/3, jur</w:t>
      </w:r>
      <w:r>
        <w:t>iidilised</w:t>
      </w:r>
      <w:r w:rsidRPr="002948C8">
        <w:t xml:space="preserve"> isikud 1/3. </w:t>
      </w:r>
      <w:r>
        <w:t>L</w:t>
      </w:r>
      <w:r w:rsidRPr="002948C8">
        <w:t>isaselgituse</w:t>
      </w:r>
      <w:r>
        <w:t xml:space="preserve">na toodi välja, et </w:t>
      </w:r>
      <w:r w:rsidRPr="002948C8">
        <w:t xml:space="preserve">pöördumiste arvu </w:t>
      </w:r>
      <w:r>
        <w:t xml:space="preserve">alates 2022. aastast </w:t>
      </w:r>
      <w:r w:rsidRPr="002948C8">
        <w:t>tõstis järsult energiakriis</w:t>
      </w:r>
      <w:r>
        <w:t xml:space="preserve"> ning</w:t>
      </w:r>
      <w:r w:rsidRPr="002948C8">
        <w:t xml:space="preserve"> sellega seonduv </w:t>
      </w:r>
      <w:r>
        <w:t>Universaal</w:t>
      </w:r>
      <w:r w:rsidRPr="002948C8">
        <w:t>teenus</w:t>
      </w:r>
      <w:r>
        <w:t>.</w:t>
      </w:r>
    </w:p>
    <w:p w14:paraId="11466385" w14:textId="77777777" w:rsidR="009147A7" w:rsidRDefault="009147A7" w:rsidP="009147A7"/>
    <w:p w14:paraId="5464A8AD" w14:textId="77777777" w:rsidR="009147A7" w:rsidRDefault="009147A7" w:rsidP="009147A7">
      <w:r>
        <w:t xml:space="preserve">Positiivse mõjuna saab välja tuua, et </w:t>
      </w:r>
      <w:r w:rsidRPr="00562E6C">
        <w:t>tarbijate kaits</w:t>
      </w:r>
      <w:r>
        <w:t>mine</w:t>
      </w:r>
      <w:r w:rsidRPr="00562E6C">
        <w:t xml:space="preserve"> elektrivõrgust </w:t>
      </w:r>
      <w:proofErr w:type="spellStart"/>
      <w:r w:rsidRPr="00562E6C">
        <w:t>lahtiühendamise</w:t>
      </w:r>
      <w:proofErr w:type="spellEnd"/>
      <w:r w:rsidRPr="00562E6C">
        <w:t xml:space="preserve"> eest kohtuvälise vaidluse ajal </w:t>
      </w:r>
      <w:r>
        <w:t xml:space="preserve">tagab neile stabiilsuse ja kindlustunde, vältides igapäevaelu ja majandustegevuse häirimist. </w:t>
      </w:r>
      <w:r w:rsidRPr="002948C8">
        <w:t>Samuti aitab see kaitsta haavatavamaid gruppe, nagu madala sissetulekuga pered ja vanemad inimesed, et nad ei jääks kohtuvälise vaidluse ajal elutähtsate teenusteta.</w:t>
      </w:r>
      <w:r>
        <w:t xml:space="preserve"> See tugevdab tarbijate usaldust teenusepakkujate vastu ning soodustab vaidluste rahumeelset ja õiglast lahendamist.</w:t>
      </w:r>
    </w:p>
    <w:p w14:paraId="34A7E581" w14:textId="77777777" w:rsidR="009147A7" w:rsidRDefault="009147A7" w:rsidP="009147A7"/>
    <w:p w14:paraId="281C5032" w14:textId="77777777" w:rsidR="009147A7" w:rsidRDefault="009147A7" w:rsidP="009147A7">
      <w:r>
        <w:t xml:space="preserve">Negatiivse mõjuna tarbijate kaitsmisel elektriühenduse katkestamise eest kohtuvälise menetluse ajal võib põhjustada tarbija võlgade kuhjumist ning teenusepakkujate finantsraskusi, mis omakorda võib mõjutada teenuse kvaliteeti ja võrgu toimimist. Kaitse võib soodustada ebavõrdset kohtlemist vastutustundlike ja makseraskustega tarbijate vahel. </w:t>
      </w:r>
    </w:p>
    <w:p w14:paraId="613D48D5" w14:textId="77777777" w:rsidR="009147A7" w:rsidRDefault="009147A7" w:rsidP="009147A7"/>
    <w:p w14:paraId="071FF5D7" w14:textId="77777777" w:rsidR="009147A7" w:rsidRPr="00E87DC8" w:rsidRDefault="009147A7" w:rsidP="009147A7">
      <w:pPr>
        <w:rPr>
          <w:b/>
          <w:bCs/>
          <w:u w:val="single"/>
        </w:rPr>
      </w:pPr>
      <w:commentRangeStart w:id="39"/>
      <w:r w:rsidRPr="00E87DC8">
        <w:rPr>
          <w:b/>
          <w:bCs/>
          <w:u w:val="single"/>
        </w:rPr>
        <w:t xml:space="preserve">6.4. </w:t>
      </w:r>
      <w:r>
        <w:rPr>
          <w:b/>
          <w:bCs/>
          <w:u w:val="single"/>
        </w:rPr>
        <w:t>Elektri jagamine hoone piires</w:t>
      </w:r>
      <w:commentRangeEnd w:id="39"/>
      <w:r w:rsidR="00CE14AF">
        <w:rPr>
          <w:rStyle w:val="Kommentaariviide"/>
          <w:rFonts w:asciiTheme="minorHAnsi" w:hAnsiTheme="minorHAnsi"/>
        </w:rPr>
        <w:commentReference w:id="39"/>
      </w:r>
    </w:p>
    <w:p w14:paraId="7026E024" w14:textId="77777777" w:rsidR="009147A7" w:rsidRDefault="009147A7" w:rsidP="009147A7">
      <w:pPr>
        <w:spacing w:before="240"/>
      </w:pPr>
      <w:r>
        <w:t>Mõjutatud osapooled:</w:t>
      </w:r>
    </w:p>
    <w:p w14:paraId="1E71B745" w14:textId="77777777" w:rsidR="009147A7" w:rsidRDefault="009147A7" w:rsidP="009147A7">
      <w:pPr>
        <w:pStyle w:val="Loendilik"/>
        <w:numPr>
          <w:ilvl w:val="0"/>
          <w:numId w:val="15"/>
        </w:numPr>
      </w:pPr>
      <w:commentRangeStart w:id="40"/>
      <w:r w:rsidRPr="002D1938">
        <w:rPr>
          <w:u w:val="single"/>
        </w:rPr>
        <w:t>Võrguettevõtjad</w:t>
      </w:r>
      <w:r>
        <w:t xml:space="preserve"> – 2023. aasta seisuga oli Eestis üks põhivõrguettevõtja (Elering) ja 33 jaotusvõrguettevõtjat</w:t>
      </w:r>
      <w:r>
        <w:rPr>
          <w:rStyle w:val="Allmrkuseviide"/>
        </w:rPr>
        <w:footnoteReference w:id="27"/>
      </w:r>
      <w:r>
        <w:t>, kellest suurimad on Elektrilevi OÜ (2023. a turuosa 88%), Viru Elektrivõrgud OÜ (2023. a turuosa 3%), Imatra Elekter AS (2023. a turuosa 3%). 2021. aastal omandas Elektrilevi OÜ Imatra Elektri AS-i ning Elektrilevi turuosa suurene</w:t>
      </w:r>
      <w:commentRangeStart w:id="41"/>
      <w:r>
        <w:t>s</w:t>
      </w:r>
      <w:commentRangeEnd w:id="41"/>
      <w:r w:rsidR="00DF2227">
        <w:rPr>
          <w:rStyle w:val="Kommentaariviide"/>
          <w:rFonts w:asciiTheme="minorHAnsi" w:eastAsiaTheme="minorHAnsi" w:hAnsiTheme="minorHAnsi"/>
        </w:rPr>
        <w:commentReference w:id="41"/>
      </w:r>
      <w:r>
        <w:t xml:space="preserve"> sellega 91%-</w:t>
      </w:r>
      <w:proofErr w:type="spellStart"/>
      <w:r>
        <w:t>ni</w:t>
      </w:r>
      <w:proofErr w:type="spellEnd"/>
      <w:r>
        <w:t>.</w:t>
      </w:r>
    </w:p>
    <w:p w14:paraId="0B90A504" w14:textId="77777777" w:rsidR="009147A7" w:rsidRDefault="009147A7" w:rsidP="009147A7">
      <w:pPr>
        <w:pStyle w:val="Loendilik"/>
        <w:numPr>
          <w:ilvl w:val="0"/>
          <w:numId w:val="15"/>
        </w:numPr>
      </w:pPr>
      <w:r w:rsidRPr="000D5937">
        <w:rPr>
          <w:u w:val="single"/>
        </w:rPr>
        <w:t>Kodutarbijad</w:t>
      </w:r>
      <w:r>
        <w:t xml:space="preserve"> – 2023. aasta lõpu seisuga </w:t>
      </w:r>
      <w:commentRangeStart w:id="42"/>
      <w:r>
        <w:t xml:space="preserve">657 689 elektrilepingut; </w:t>
      </w:r>
      <w:r w:rsidRPr="000D5937">
        <w:rPr>
          <w:u w:val="single"/>
        </w:rPr>
        <w:t>ettevõtjad</w:t>
      </w:r>
      <w:r>
        <w:t xml:space="preserve"> – 2023. aasta lõpu seisuga 106 333 elektrilepingut</w:t>
      </w:r>
      <w:r>
        <w:rPr>
          <w:rStyle w:val="Allmrkuseviide"/>
        </w:rPr>
        <w:footnoteReference w:id="28"/>
      </w:r>
      <w:r>
        <w:t>.</w:t>
      </w:r>
      <w:commentRangeEnd w:id="40"/>
      <w:r w:rsidR="00AB0813">
        <w:rPr>
          <w:rStyle w:val="Kommentaariviide"/>
          <w:rFonts w:asciiTheme="minorHAnsi" w:eastAsiaTheme="minorHAnsi" w:hAnsiTheme="minorHAnsi"/>
        </w:rPr>
        <w:commentReference w:id="40"/>
      </w:r>
      <w:commentRangeEnd w:id="42"/>
      <w:r w:rsidR="00AB0813">
        <w:rPr>
          <w:rStyle w:val="Kommentaariviide"/>
          <w:rFonts w:asciiTheme="minorHAnsi" w:eastAsiaTheme="minorHAnsi" w:hAnsiTheme="minorHAnsi"/>
        </w:rPr>
        <w:commentReference w:id="42"/>
      </w:r>
    </w:p>
    <w:p w14:paraId="471740DA" w14:textId="77777777" w:rsidR="009147A7" w:rsidRDefault="009147A7" w:rsidP="009147A7">
      <w:r>
        <w:t>Praegu on t</w:t>
      </w:r>
      <w:r w:rsidRPr="005B2680">
        <w:t>arbija</w:t>
      </w:r>
      <w:r>
        <w:t>tel</w:t>
      </w:r>
      <w:r w:rsidRPr="005B2680">
        <w:t>, kes toodavad ja tarbivad taastuvenergiat samas hoones või kortermajas,</w:t>
      </w:r>
      <w:r>
        <w:t xml:space="preserve"> võimalus sõlmida võrgu- ja elektrilepinguid järgmiselt (vaatleme näitena korteriühistut):</w:t>
      </w:r>
    </w:p>
    <w:p w14:paraId="621FC016" w14:textId="77777777" w:rsidR="009147A7" w:rsidRDefault="009147A7" w:rsidP="009147A7">
      <w:pPr>
        <w:pStyle w:val="Loendilik"/>
        <w:numPr>
          <w:ilvl w:val="0"/>
          <w:numId w:val="14"/>
        </w:numPr>
        <w:spacing w:before="0" w:after="160" w:line="259" w:lineRule="auto"/>
      </w:pPr>
      <w:r>
        <w:t>Iga eluruumi jaoks sõlmitakse eraldi võrgu- ja elektriostuleping. Korteriühistu (KÜ) sõlmib üldelektri jaoks võrgu- ja elektriostulepingu, tarbitud elektrikoguseid mõõdetakse peaarvestiga. Päikesepaneelide toodang liigub läbi KÜ peaarvesti KÜ elanikele või elektrivõrku. Probleemkohad: KÜ elanik maksab KÜ katusel toodetud elektri eest võrgutasu, elektriaktsiisi, taastuvenergiatasu ja soetab selle elektri elektrimüüjalt. Skeem:</w:t>
      </w:r>
    </w:p>
    <w:p w14:paraId="77190479" w14:textId="77777777" w:rsidR="009147A7" w:rsidRDefault="009147A7" w:rsidP="009147A7">
      <w:pPr>
        <w:pStyle w:val="Loendilik"/>
      </w:pPr>
      <w:r>
        <w:rPr>
          <w:noProof/>
        </w:rPr>
        <w:drawing>
          <wp:inline distT="0" distB="0" distL="0" distR="0" wp14:anchorId="004F59DE" wp14:editId="05934F56">
            <wp:extent cx="4671844" cy="2520000"/>
            <wp:effectExtent l="0" t="0" r="0" b="0"/>
            <wp:docPr id="592939626" name="Pilt 9" descr="Pilt, millel on kujutatud kuvatõmmis, Graafika, graafiline disain, Värviku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933888" name="Pilt 9" descr="Pilt, millel on kujutatud kuvatõmmis, Graafika, graafiline disain, Värvikus&#10;&#10;Kirjeldus on genereeritud automaatsel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71844" cy="2520000"/>
                    </a:xfrm>
                    <a:prstGeom prst="rect">
                      <a:avLst/>
                    </a:prstGeom>
                    <a:noFill/>
                  </pic:spPr>
                </pic:pic>
              </a:graphicData>
            </a:graphic>
          </wp:inline>
        </w:drawing>
      </w:r>
    </w:p>
    <w:p w14:paraId="15CD9929" w14:textId="77777777" w:rsidR="009147A7" w:rsidRDefault="009147A7" w:rsidP="009147A7">
      <w:pPr>
        <w:pStyle w:val="Loendilik"/>
        <w:numPr>
          <w:ilvl w:val="0"/>
          <w:numId w:val="14"/>
        </w:numPr>
        <w:spacing w:before="0" w:after="160" w:line="259" w:lineRule="auto"/>
      </w:pPr>
      <w:r>
        <w:t xml:space="preserve">KÜ ja elanikud sõlmivad </w:t>
      </w:r>
      <w:proofErr w:type="spellStart"/>
      <w:r>
        <w:t>ühisostulepingu</w:t>
      </w:r>
      <w:proofErr w:type="spellEnd"/>
      <w:r>
        <w:t>. Sellisel juhul arvestatakse elanike elektrienergia kasutamise kulu kokkuleppe järgi: kas eluruumi on paigaldatud väiksema täpsusega arvestid või jagatakse elektri kogus eluruumi ruutmeetrite järgi. Tarbijal (eluruumi elanikul/omanikul) puudub võimalus ise valida võrgupaketti ja elektrilepingut (dünaamilise või fikseeritud hinnaga leping) ning tal pole ka huvi oma tarbimist elektrihinna järgi juhtida (kui KÜ valib fikseeritud paketi või kui elektrikulu ei jaotata mõõdetud koguste alusel). Kuna KÜ ei hakka börsipaketi puhul iga 15 minuti järel muutuvat elektrihinda kokku arvutama ja paigaldatavad arvestid ei pruugi seda piisava täpsusega mõõta, jagatakse kuu kogukulu tõenäoliselt mõõdetud elektrienergia kogusega ehk tarbijal ei ole põhjust oma elektritarbimist soodsamale ajale nihutada. Skeem:</w:t>
      </w:r>
    </w:p>
    <w:p w14:paraId="0B796F79" w14:textId="77777777" w:rsidR="009147A7" w:rsidRDefault="009147A7" w:rsidP="009147A7">
      <w:pPr>
        <w:pStyle w:val="Loendilik"/>
      </w:pPr>
      <w:r>
        <w:rPr>
          <w:noProof/>
        </w:rPr>
        <w:drawing>
          <wp:inline distT="0" distB="0" distL="0" distR="0" wp14:anchorId="07DB9333" wp14:editId="0EB30A00">
            <wp:extent cx="4361372" cy="2520000"/>
            <wp:effectExtent l="0" t="0" r="0" b="0"/>
            <wp:docPr id="431203732" name="Pilt 10" descr="Pilt, millel on kujutatud kuvatõmmis, Graafika, Värvikus, kun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71089" name="Pilt 10" descr="Pilt, millel on kujutatud kuvatõmmis, Graafika, Värvikus, kunst&#10;&#10;Kirjeldus on genereeritud automaatsel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361372" cy="2520000"/>
                    </a:xfrm>
                    <a:prstGeom prst="rect">
                      <a:avLst/>
                    </a:prstGeom>
                    <a:noFill/>
                  </pic:spPr>
                </pic:pic>
              </a:graphicData>
            </a:graphic>
          </wp:inline>
        </w:drawing>
      </w:r>
    </w:p>
    <w:p w14:paraId="4CB62390" w14:textId="77777777" w:rsidR="009147A7" w:rsidRDefault="009147A7" w:rsidP="009147A7">
      <w:r>
        <w:t xml:space="preserve">Muudatuse järel on korteriühistul ja elanikel jätkuvalt võimalik sõlmida </w:t>
      </w:r>
      <w:proofErr w:type="spellStart"/>
      <w:r>
        <w:t>ühisostulepinguid</w:t>
      </w:r>
      <w:proofErr w:type="spellEnd"/>
      <w:r>
        <w:t>, kuid see ei ole enam vajalik selleks, et elanik saaks otsest kasu hoone katusel toodetud taastuvelektrist. Muudatuse tulemusel paraneb tarbija valikuvabadus otsustada, millist võrgupaketti ja elektrimüügilepingut ta soovib sõlmida.</w:t>
      </w:r>
    </w:p>
    <w:p w14:paraId="027F2468" w14:textId="77777777" w:rsidR="009147A7" w:rsidRDefault="009147A7" w:rsidP="009147A7">
      <w:r>
        <w:t xml:space="preserve">Seadusemuudatus on kooskõlas direktiivi </w:t>
      </w:r>
      <w:r w:rsidRPr="00D85127">
        <w:t>(EL) 2024/1711</w:t>
      </w:r>
      <w:r>
        <w:rPr>
          <w:rStyle w:val="Allmrkuseviide"/>
        </w:rPr>
        <w:footnoteReference w:id="29"/>
      </w:r>
      <w:r>
        <w:t xml:space="preserve"> artikliga 15a ja direktiivi (EL) 2018/2001</w:t>
      </w:r>
      <w:r>
        <w:rPr>
          <w:rStyle w:val="Allmrkuseviide"/>
        </w:rPr>
        <w:footnoteReference w:id="30"/>
      </w:r>
      <w:r>
        <w:t xml:space="preserve"> artikli 21 lõikega 4. Samuti on muudatus kooskõlas a</w:t>
      </w:r>
      <w:r w:rsidRPr="00041D07">
        <w:t>lkoholi-, tubaka-, kütuse- ja elektriaktsiisi seadus</w:t>
      </w:r>
      <w:r>
        <w:t>e § 24 lõikega 6</w:t>
      </w:r>
      <w:r>
        <w:rPr>
          <w:vertAlign w:val="superscript"/>
        </w:rPr>
        <w:t>3</w:t>
      </w:r>
      <w:r>
        <w:t>, mille kohaselt k</w:t>
      </w:r>
      <w:r w:rsidRPr="00ED21BE">
        <w:t>uni 100 kW summaarse netovõimsusega seadmetega ja elektrisüsteemiga ühendatud elektrienergia tootjal, kelleks on kodutarbija või korteriühistu, ei teki maksukohustust elektrienergia</w:t>
      </w:r>
      <w:r>
        <w:t>t</w:t>
      </w:r>
      <w:r w:rsidRPr="00ED21BE">
        <w:t xml:space="preserve"> tarbimiseks kasutusele võt</w:t>
      </w:r>
      <w:r>
        <w:t>tes</w:t>
      </w:r>
      <w:r w:rsidRPr="00ED21BE">
        <w:t xml:space="preserve"> ega edasta</w:t>
      </w:r>
      <w:r>
        <w:t>des</w:t>
      </w:r>
      <w:r w:rsidRPr="00ED21BE">
        <w:t xml:space="preserve"> kodutarbijale, korteriühistule või võrguettevõtjale.</w:t>
      </w:r>
      <w:r>
        <w:t xml:space="preserve"> Praegu, kui korteriühistu ei sõlmi elektri </w:t>
      </w:r>
      <w:proofErr w:type="spellStart"/>
      <w:r>
        <w:t>ühisostulepingut</w:t>
      </w:r>
      <w:proofErr w:type="spellEnd"/>
      <w:r>
        <w:t>, maksavad tarbijad omatoodetud elektri eest aktsiisi.</w:t>
      </w:r>
    </w:p>
    <w:p w14:paraId="62A45C22" w14:textId="77777777" w:rsidR="009147A7" w:rsidRDefault="009147A7" w:rsidP="009147A7">
      <w:r>
        <w:t xml:space="preserve">Muudatus näeb ette, et Elering loob andmevahetusplatvormile (AVP) energiajagamise mooduli. Sarnaselt on lähenenud Soome, kus süsteemihaldur </w:t>
      </w:r>
      <w:proofErr w:type="spellStart"/>
      <w:r>
        <w:t>Fingrid</w:t>
      </w:r>
      <w:proofErr w:type="spellEnd"/>
      <w:r>
        <w:t xml:space="preserve"> on loonud mooduli nende andmevahetusplatvormile, kus hoone sees energia jagamiseks tuleb end registreerida ja määratleda elektri jagamise põhimõtted osapoolte vahel.</w:t>
      </w:r>
    </w:p>
    <w:p w14:paraId="566F6097" w14:textId="77777777" w:rsidR="009147A7" w:rsidRDefault="009147A7" w:rsidP="009147A7"/>
    <w:p w14:paraId="09D96257" w14:textId="77777777" w:rsidR="009147A7" w:rsidRPr="00C81BED" w:rsidRDefault="009147A7" w:rsidP="009147A7">
      <w:pPr>
        <w:rPr>
          <w:b/>
          <w:bCs/>
          <w:u w:val="single"/>
        </w:rPr>
      </w:pPr>
      <w:r>
        <w:rPr>
          <w:b/>
          <w:bCs/>
          <w:u w:val="single"/>
        </w:rPr>
        <w:t>6.5. R</w:t>
      </w:r>
      <w:r w:rsidRPr="00C81BED">
        <w:rPr>
          <w:b/>
          <w:bCs/>
          <w:u w:val="single"/>
        </w:rPr>
        <w:t>iigi julgeoleku</w:t>
      </w:r>
      <w:r>
        <w:rPr>
          <w:b/>
          <w:bCs/>
          <w:u w:val="single"/>
        </w:rPr>
        <w:t xml:space="preserve"> </w:t>
      </w:r>
      <w:r w:rsidRPr="00C81BED">
        <w:rPr>
          <w:b/>
          <w:bCs/>
          <w:u w:val="single"/>
        </w:rPr>
        <w:t>põhimõtted</w:t>
      </w:r>
      <w:r>
        <w:rPr>
          <w:b/>
          <w:bCs/>
          <w:u w:val="single"/>
        </w:rPr>
        <w:t xml:space="preserve"> </w:t>
      </w:r>
      <w:r w:rsidRPr="00C81BED">
        <w:rPr>
          <w:b/>
          <w:bCs/>
          <w:u w:val="single"/>
        </w:rPr>
        <w:t>elektri</w:t>
      </w:r>
      <w:r>
        <w:rPr>
          <w:b/>
          <w:bCs/>
          <w:u w:val="single"/>
        </w:rPr>
        <w:t>paigaldistes</w:t>
      </w:r>
      <w:r w:rsidRPr="00C81BED">
        <w:rPr>
          <w:b/>
          <w:bCs/>
          <w:u w:val="single"/>
        </w:rPr>
        <w:t xml:space="preserve"> kasutatava</w:t>
      </w:r>
      <w:r>
        <w:rPr>
          <w:b/>
          <w:bCs/>
          <w:u w:val="single"/>
        </w:rPr>
        <w:t>t</w:t>
      </w:r>
      <w:r w:rsidRPr="00C81BED">
        <w:rPr>
          <w:b/>
          <w:bCs/>
          <w:u w:val="single"/>
        </w:rPr>
        <w:t xml:space="preserve"> riist- või tarkvara hanki</w:t>
      </w:r>
      <w:r>
        <w:rPr>
          <w:b/>
          <w:bCs/>
          <w:u w:val="single"/>
        </w:rPr>
        <w:t>des</w:t>
      </w:r>
    </w:p>
    <w:p w14:paraId="739E6324" w14:textId="77777777" w:rsidR="009147A7" w:rsidRDefault="009147A7" w:rsidP="009147A7">
      <w:pPr>
        <w:spacing w:before="240"/>
      </w:pPr>
      <w:commentRangeStart w:id="43"/>
      <w:r>
        <w:t>Mõjutatud osapooled:</w:t>
      </w:r>
      <w:commentRangeEnd w:id="43"/>
      <w:r w:rsidR="00832000">
        <w:rPr>
          <w:rStyle w:val="Kommentaariviide"/>
          <w:rFonts w:asciiTheme="minorHAnsi" w:hAnsiTheme="minorHAnsi"/>
        </w:rPr>
        <w:commentReference w:id="43"/>
      </w:r>
    </w:p>
    <w:p w14:paraId="1E4E5D7B" w14:textId="77777777" w:rsidR="009147A7" w:rsidRDefault="009147A7" w:rsidP="009147A7">
      <w:pPr>
        <w:pStyle w:val="Loendilik"/>
        <w:numPr>
          <w:ilvl w:val="0"/>
          <w:numId w:val="19"/>
        </w:numPr>
      </w:pPr>
      <w:commentRangeStart w:id="44"/>
      <w:r w:rsidRPr="006E3103">
        <w:rPr>
          <w:u w:val="single"/>
        </w:rPr>
        <w:t>Võrguettevõtjad</w:t>
      </w:r>
      <w:r>
        <w:t xml:space="preserve"> – 2023. aasta seisuga oli Eestis üks põhivõrguettevõtja (Elering) ja 33 jaotusvõrguettevõtjat</w:t>
      </w:r>
      <w:r>
        <w:rPr>
          <w:rStyle w:val="Allmrkuseviide"/>
        </w:rPr>
        <w:footnoteReference w:id="31"/>
      </w:r>
      <w:r>
        <w:t>, kellest suurimad on Elektrilevi OÜ (2023. a turuosa 91%) ja Viru Elektrivõrgud OÜ (2023. a turuosa 3%).</w:t>
      </w:r>
      <w:commentRangeEnd w:id="44"/>
      <w:r w:rsidR="003F2D54">
        <w:rPr>
          <w:rStyle w:val="Kommentaariviide"/>
          <w:rFonts w:asciiTheme="minorHAnsi" w:eastAsiaTheme="minorHAnsi" w:hAnsiTheme="minorHAnsi"/>
        </w:rPr>
        <w:commentReference w:id="44"/>
      </w:r>
    </w:p>
    <w:p w14:paraId="3F6505D6" w14:textId="77777777" w:rsidR="009147A7" w:rsidRPr="006E3103" w:rsidRDefault="009147A7" w:rsidP="009147A7">
      <w:r>
        <w:t>Võrguettevõtja arvestab võrguteenuse osutamiseks ja kasutamiseks vajalikku riist- või tarkvara hankides riigi julgeoleku põhimõtetega. Muudatus võib suurendada võrguettevõtjate halduskoormust hangete tegemisel ja teenusepakkujate valimisel. Kui võrguettevõtja valib sideteenuse osutaja, kes täidab ESS-i §-s 87</w:t>
      </w:r>
      <w:r>
        <w:rPr>
          <w:vertAlign w:val="superscript"/>
        </w:rPr>
        <w:t>3</w:t>
      </w:r>
      <w:r>
        <w:t xml:space="preserve"> nimetatud nõudeid, siis ei ole tarvis võrguettevõtjal lisakontrolli teha. Teadaolevalt alustab Eesti suurim jaotusvõrguettevõtja Elektrilevi OÜ lähiaastail arvestite väljavahetamist. On oluline tagada, et arvesteid hankides hindaks võrguettevõtja hanke koostamise käigus, kuidas välistada seadmete hankimist riigi julgeolekut ohustavatelt pakkujatelt. Elektrilevi OÜ turuosa on Eestis väga suur, mistõttu mõjutaks see oluliselt ka riigi julgeolekut, kui sajad tuhanded arvestid hangitaks suure riskiga pakkujalt. Riskide hindamine on võrguettevõtjatele siiski vähem koormav kui ESS-i alusel kehtestatud riskihindamine sideettevõtjatele. ESS-i kohaselt peavad sideettevõtjad saama Tarbijakaitse ja Tehnilise Järelevalve Ametilt riist- või tarkvara kasutusloa. Võrguteenuse osutamiseks ja kasutamiseks kasutatavale riist- või tarkvarale pole kasutusloa taotlemist plaanitud, </w:t>
      </w:r>
      <w:commentRangeStart w:id="45"/>
      <w:r>
        <w:t xml:space="preserve">kuid üldist järelevalvet teostab sarnaselt </w:t>
      </w:r>
      <w:proofErr w:type="spellStart"/>
      <w:r>
        <w:t>ESS-le</w:t>
      </w:r>
      <w:proofErr w:type="spellEnd"/>
      <w:r>
        <w:t xml:space="preserve"> </w:t>
      </w:r>
      <w:proofErr w:type="spellStart"/>
      <w:r>
        <w:t>ELTS-s</w:t>
      </w:r>
      <w:proofErr w:type="spellEnd"/>
      <w:r>
        <w:t xml:space="preserve"> sätestatud kohustustele TTJA. </w:t>
      </w:r>
      <w:commentRangeEnd w:id="45"/>
      <w:r w:rsidR="001631CC">
        <w:rPr>
          <w:rStyle w:val="Kommentaariviide"/>
          <w:rFonts w:asciiTheme="minorHAnsi" w:hAnsiTheme="minorHAnsi"/>
        </w:rPr>
        <w:commentReference w:id="45"/>
      </w:r>
    </w:p>
    <w:p w14:paraId="219DA787" w14:textId="77777777" w:rsidR="009147A7" w:rsidRDefault="009147A7" w:rsidP="009147A7">
      <w:r>
        <w:rPr>
          <w:b/>
          <w:bCs/>
          <w:u w:val="single"/>
        </w:rPr>
        <w:t xml:space="preserve"> </w:t>
      </w:r>
    </w:p>
    <w:p w14:paraId="3830B624" w14:textId="231C74B8" w:rsidR="009147A7" w:rsidRDefault="009147A7" w:rsidP="009147A7">
      <w:pPr>
        <w:rPr>
          <w:b/>
          <w:bCs/>
          <w:u w:val="single"/>
        </w:rPr>
      </w:pPr>
      <w:commentRangeStart w:id="46"/>
      <w:r w:rsidRPr="006A64B2">
        <w:rPr>
          <w:b/>
          <w:bCs/>
          <w:u w:val="single"/>
        </w:rPr>
        <w:t>6.</w:t>
      </w:r>
      <w:r>
        <w:rPr>
          <w:b/>
          <w:bCs/>
          <w:u w:val="single"/>
        </w:rPr>
        <w:t>6</w:t>
      </w:r>
      <w:r w:rsidRPr="006A64B2">
        <w:rPr>
          <w:b/>
          <w:bCs/>
          <w:u w:val="single"/>
        </w:rPr>
        <w:t>. Eestis energia tootmise ja selle võrku müümisega seonduva</w:t>
      </w:r>
      <w:r>
        <w:rPr>
          <w:b/>
          <w:bCs/>
          <w:u w:val="single"/>
        </w:rPr>
        <w:t>te</w:t>
      </w:r>
      <w:r w:rsidRPr="006A64B2">
        <w:rPr>
          <w:b/>
          <w:bCs/>
          <w:u w:val="single"/>
        </w:rPr>
        <w:t xml:space="preserve"> tegevus</w:t>
      </w:r>
      <w:r>
        <w:rPr>
          <w:b/>
          <w:bCs/>
          <w:u w:val="single"/>
        </w:rPr>
        <w:t>te</w:t>
      </w:r>
      <w:r w:rsidRPr="006A64B2">
        <w:rPr>
          <w:b/>
          <w:bCs/>
          <w:u w:val="single"/>
        </w:rPr>
        <w:t xml:space="preserve"> </w:t>
      </w:r>
      <w:r>
        <w:rPr>
          <w:b/>
          <w:bCs/>
          <w:u w:val="single"/>
        </w:rPr>
        <w:t xml:space="preserve">vabastamine </w:t>
      </w:r>
      <w:r w:rsidRPr="006A64B2">
        <w:rPr>
          <w:b/>
          <w:bCs/>
          <w:u w:val="single"/>
        </w:rPr>
        <w:t>riigihangete reeglitest</w:t>
      </w:r>
      <w:commentRangeEnd w:id="46"/>
      <w:r w:rsidR="0005336A">
        <w:rPr>
          <w:rStyle w:val="Kommentaariviide"/>
          <w:rFonts w:asciiTheme="minorHAnsi" w:hAnsiTheme="minorHAnsi"/>
        </w:rPr>
        <w:commentReference w:id="46"/>
      </w:r>
    </w:p>
    <w:p w14:paraId="3FC86396" w14:textId="77777777" w:rsidR="009147A7" w:rsidRDefault="009147A7" w:rsidP="009147A7">
      <w:pPr>
        <w:rPr>
          <w:b/>
          <w:bCs/>
          <w:u w:val="single"/>
        </w:rPr>
      </w:pPr>
    </w:p>
    <w:p w14:paraId="05A14989" w14:textId="77777777" w:rsidR="009147A7" w:rsidRPr="006A64B2" w:rsidRDefault="009147A7" w:rsidP="009147A7">
      <w:r w:rsidRPr="006A64B2">
        <w:t xml:space="preserve">Eelnõuga kaasnevad mõjud on </w:t>
      </w:r>
      <w:r>
        <w:t xml:space="preserve">pigem </w:t>
      </w:r>
      <w:r w:rsidRPr="006A64B2">
        <w:t>positiivsed:</w:t>
      </w:r>
    </w:p>
    <w:p w14:paraId="178ED0A8" w14:textId="77777777" w:rsidR="009147A7" w:rsidRPr="006A64B2" w:rsidRDefault="009147A7" w:rsidP="009147A7">
      <w:r w:rsidRPr="006A64B2">
        <w:rPr>
          <w:rFonts w:ascii="Symbol" w:eastAsia="Symbol" w:hAnsi="Symbol" w:cs="Symbol"/>
        </w:rPr>
        <w:t>·</w:t>
      </w:r>
      <w:r w:rsidRPr="006A64B2">
        <w:t xml:space="preserve"> Riigi </w:t>
      </w:r>
      <w:commentRangeStart w:id="47"/>
      <w:r w:rsidRPr="006A64B2">
        <w:t>halduskoormus</w:t>
      </w:r>
      <w:commentRangeEnd w:id="47"/>
      <w:r w:rsidR="000F10F0">
        <w:rPr>
          <w:rStyle w:val="Kommentaariviide"/>
          <w:rFonts w:asciiTheme="minorHAnsi" w:hAnsiTheme="minorHAnsi"/>
        </w:rPr>
        <w:commentReference w:id="47"/>
      </w:r>
      <w:r w:rsidRPr="006A64B2">
        <w:t xml:space="preserve"> väheneb, sest riik ei pea ise tegema põhjalikke turu- ja konkurentsiuuringuid, koostama mahukat erandi taotlust, ega aktiivselt osalema erandi taotluse menetluses. </w:t>
      </w:r>
    </w:p>
    <w:p w14:paraId="5CE7863C" w14:textId="77777777" w:rsidR="009147A7" w:rsidRPr="006A64B2" w:rsidRDefault="009147A7" w:rsidP="009147A7">
      <w:r w:rsidRPr="006A64B2">
        <w:rPr>
          <w:rFonts w:ascii="Symbol" w:eastAsia="Symbol" w:hAnsi="Symbol" w:cs="Symbol"/>
        </w:rPr>
        <w:t>·</w:t>
      </w:r>
      <w:r w:rsidRPr="006A64B2">
        <w:t xml:space="preserve"> </w:t>
      </w:r>
      <w:commentRangeStart w:id="48"/>
      <w:r w:rsidRPr="006A64B2">
        <w:t>Erandi taotlemise kulud kannab taotleja. Kui hankijatel on õigus ise erandit taotleda, kannavad ka hankijad ise kõik erandi taotlemisega seonduvad kulud</w:t>
      </w:r>
      <w:commentRangeEnd w:id="48"/>
      <w:r w:rsidR="004D5138">
        <w:rPr>
          <w:rStyle w:val="Kommentaariviide"/>
          <w:rFonts w:asciiTheme="minorHAnsi" w:hAnsiTheme="minorHAnsi"/>
        </w:rPr>
        <w:commentReference w:id="48"/>
      </w:r>
      <w:r w:rsidRPr="006A64B2">
        <w:t xml:space="preserve">, koormamata seejuures riigieelarvet. </w:t>
      </w:r>
      <w:r w:rsidRPr="006A64B2">
        <w:rPr>
          <w:rFonts w:ascii="Symbol" w:eastAsia="Symbol" w:hAnsi="Symbol" w:cs="Symbol"/>
        </w:rPr>
        <w:t>·</w:t>
      </w:r>
      <w:r w:rsidRPr="006A64B2">
        <w:t xml:space="preserve"> Riigil endal säilib erandi taotlemise õigus, ehk soovi korral saab riik ise vastavas sektoris erandi taotluse Euroopa Komisjonile esitada. </w:t>
      </w:r>
    </w:p>
    <w:p w14:paraId="39159765" w14:textId="77777777" w:rsidR="009147A7" w:rsidRDefault="009147A7" w:rsidP="009147A7">
      <w:r w:rsidRPr="006A64B2">
        <w:rPr>
          <w:rFonts w:ascii="Symbol" w:eastAsia="Symbol" w:hAnsi="Symbol" w:cs="Symbol"/>
        </w:rPr>
        <w:t>·</w:t>
      </w:r>
      <w:r w:rsidRPr="006A64B2">
        <w:t xml:space="preserve"> Majanduskeskkond paraneb, sest turuosalised saavad ise algatada turu tõhusamale konkurentsile avamise protsessi. </w:t>
      </w:r>
    </w:p>
    <w:p w14:paraId="0C5DD13D" w14:textId="77777777" w:rsidR="009147A7" w:rsidRPr="006A64B2" w:rsidRDefault="009147A7" w:rsidP="009147A7"/>
    <w:p w14:paraId="0630D8F2" w14:textId="77777777" w:rsidR="009147A7" w:rsidRDefault="009147A7" w:rsidP="009147A7">
      <w:r>
        <w:t>M</w:t>
      </w:r>
      <w:r w:rsidRPr="006A64B2">
        <w:t xml:space="preserve">uudatusettepanek viib riigihangete protsessi vastavusse Euroopa Liidus eksisteerivate parimate tavadega, soodustades konkurentsivõimelisemat ja tõhusamat turukeskkonda, sealjuures vähendades riigi </w:t>
      </w:r>
      <w:commentRangeStart w:id="49"/>
      <w:r w:rsidRPr="006A64B2">
        <w:t>halduskoormust.</w:t>
      </w:r>
      <w:commentRangeEnd w:id="49"/>
      <w:r w:rsidR="000F10F0">
        <w:rPr>
          <w:rStyle w:val="Kommentaariviide"/>
          <w:rFonts w:asciiTheme="minorHAnsi" w:hAnsiTheme="minorHAnsi"/>
        </w:rPr>
        <w:commentReference w:id="49"/>
      </w:r>
    </w:p>
    <w:p w14:paraId="1AFF6FD8" w14:textId="77777777" w:rsidR="009147A7" w:rsidRDefault="009147A7" w:rsidP="009147A7"/>
    <w:p w14:paraId="54726039" w14:textId="77777777" w:rsidR="009147A7" w:rsidRPr="00B063EB" w:rsidRDefault="009147A7" w:rsidP="009147A7">
      <w:pPr>
        <w:rPr>
          <w:b/>
          <w:bCs/>
          <w:u w:val="single"/>
        </w:rPr>
      </w:pPr>
      <w:commentRangeStart w:id="50"/>
      <w:r w:rsidRPr="00B063EB">
        <w:rPr>
          <w:b/>
          <w:bCs/>
          <w:u w:val="single"/>
        </w:rPr>
        <w:t>6.7.</w:t>
      </w:r>
      <w:r w:rsidRPr="00B063EB">
        <w:rPr>
          <w:b/>
          <w:bCs/>
          <w:u w:val="single"/>
        </w:rPr>
        <w:tab/>
        <w:t>Elektrienergia liitumis- ja võrgulepingujärgse tootmissuunalise võimsuse mittekasutamise eest rakendatava tasu tingimuste muutmine.</w:t>
      </w:r>
      <w:commentRangeEnd w:id="50"/>
      <w:r w:rsidR="00A666C5">
        <w:rPr>
          <w:rStyle w:val="Kommentaariviide"/>
          <w:rFonts w:asciiTheme="minorHAnsi" w:hAnsiTheme="minorHAnsi"/>
        </w:rPr>
        <w:commentReference w:id="50"/>
      </w:r>
    </w:p>
    <w:p w14:paraId="42E251BC" w14:textId="77777777" w:rsidR="009147A7" w:rsidRDefault="009147A7" w:rsidP="009147A7">
      <w:pPr>
        <w:rPr>
          <w:b/>
          <w:bCs/>
        </w:rPr>
      </w:pPr>
    </w:p>
    <w:p w14:paraId="7F6669C4" w14:textId="0EA64D78" w:rsidR="009147A7" w:rsidRDefault="009147A7" w:rsidP="009147A7">
      <w:r>
        <w:t>Eelnõuga kaasneb positiivne mõju eelkõige kuni 15 kW (kaasa arvatud) tootmissuunalise võrguvõimsuse omanikele, kuna</w:t>
      </w:r>
      <w:r w:rsidR="00636B38">
        <w:t xml:space="preserve"> muudatuse jõustumise järgselt ei rakenduks neile</w:t>
      </w:r>
      <w:r w:rsidR="0024012C">
        <w:t xml:space="preserve"> </w:t>
      </w:r>
      <w:r w:rsidR="00636B38">
        <w:t>nõue kord aastas vähemalt 95% ulatuses oma liitumisvõimsust vähemalt ühe kauplemisperioodi ulatuses kasutada</w:t>
      </w:r>
      <w:r w:rsidR="005A3494">
        <w:t xml:space="preserve"> ning seeläbi alakasutustasu.</w:t>
      </w:r>
      <w:r w:rsidR="00636B38">
        <w:t xml:space="preserve"> </w:t>
      </w:r>
      <w:r w:rsidR="00CC4C9F">
        <w:t>Elektrilevi võrgus on 2025. aasta keskpaiga seisuga mikrotootjaid (s.o kuni 15 kW</w:t>
      </w:r>
      <w:r w:rsidR="00967CB2">
        <w:t xml:space="preserve"> maksimaalne</w:t>
      </w:r>
      <w:r w:rsidR="00CC4C9F">
        <w:t xml:space="preserve"> võimsus) </w:t>
      </w:r>
      <w:commentRangeStart w:id="51"/>
      <w:r w:rsidR="00CC4C9F">
        <w:t>13 700 kokku tootmisvõimsusega 143 MW</w:t>
      </w:r>
      <w:commentRangeEnd w:id="51"/>
      <w:r w:rsidR="00FE5B61">
        <w:rPr>
          <w:rStyle w:val="Kommentaariviide"/>
          <w:rFonts w:asciiTheme="minorHAnsi" w:hAnsiTheme="minorHAnsi"/>
        </w:rPr>
        <w:commentReference w:id="51"/>
      </w:r>
      <w:r w:rsidR="00CC4C9F">
        <w:t xml:space="preserve"> ja võrgulepinguga kokku lepitud võrku antava võimsusega 141 MW.</w:t>
      </w:r>
      <w:r w:rsidR="00967CB2">
        <w:t xml:space="preserve"> </w:t>
      </w:r>
      <w:r w:rsidR="00967CB2" w:rsidRPr="00967CB2">
        <w:t>Võrku antav võimsus (võrguühenduse läbilaskevõime elektrienergia võrku andmisel) võib olla ja paljudel juhtudel ongi erinev tootmisseadme võimsusest. Ka paljude elektritootjatega on võrku antav võimsus kokku lepitud 15 kW või väiksemana või on olukordi, kus tootmistingimusi kasutaval võrguühendusel võib olla kokku lepitud, et elektrienergia võrku andmine ei ole võimaldatud.</w:t>
      </w:r>
      <w:r w:rsidR="0024012C">
        <w:t xml:space="preserve"> Kohustus tõendada tootmissuunalise võrgu läbilaskevõime kasutust rakendub vaid üle 15 kW tootmissuunalise võimsuse võrgu- või liitumislepingu omanikele.</w:t>
      </w:r>
      <w:r w:rsidR="00636B38">
        <w:t xml:space="preserve"> </w:t>
      </w:r>
      <w:commentRangeStart w:id="52"/>
      <w:r w:rsidR="00636B38">
        <w:t xml:space="preserve">Muudatus kavandatakse jõustada </w:t>
      </w:r>
      <w:r w:rsidR="005A3494">
        <w:t>tagasiulatuvalt alates 2023. aasta 17. märtsist – st alakasutustasu esmakordsest jõustumisest.</w:t>
      </w:r>
      <w:commentRangeEnd w:id="52"/>
      <w:r w:rsidR="00105665">
        <w:rPr>
          <w:rStyle w:val="Kommentaariviide"/>
          <w:rFonts w:asciiTheme="minorHAnsi" w:hAnsiTheme="minorHAnsi"/>
        </w:rPr>
        <w:commentReference w:id="52"/>
      </w:r>
    </w:p>
    <w:p w14:paraId="632AB39B" w14:textId="77777777" w:rsidR="00967CB2" w:rsidRDefault="00967CB2" w:rsidP="009147A7"/>
    <w:p w14:paraId="3E011619" w14:textId="62F2309E" w:rsidR="009147A7" w:rsidRPr="00FA3A5B" w:rsidRDefault="009147A7" w:rsidP="009147A7">
      <w:r>
        <w:t>Lisandub täiendav halduskoormus võrguettevõtjatele, kelle võrguga on ühendatud kuni 15</w:t>
      </w:r>
      <w:r>
        <w:noBreakHyphen/>
        <w:t>kilovatiseid tootmisvõimsusi, kuna IT-süsteemides tuleb luua erinevad kontrollimehhanismid võrgu</w:t>
      </w:r>
      <w:r w:rsidR="0024012C">
        <w:t>- või liitumis</w:t>
      </w:r>
      <w:r>
        <w:t>lepingu tootmissuunalisest võimsusest lähtudes.</w:t>
      </w:r>
    </w:p>
    <w:p w14:paraId="4AB989CF" w14:textId="77777777" w:rsidR="009147A7" w:rsidRPr="006C7268" w:rsidRDefault="009147A7" w:rsidP="009147A7"/>
    <w:p w14:paraId="4AE8A40A" w14:textId="77777777" w:rsidR="009147A7" w:rsidRPr="00B063EB" w:rsidRDefault="009147A7" w:rsidP="009147A7">
      <w:pPr>
        <w:rPr>
          <w:b/>
          <w:bCs/>
          <w:u w:val="single"/>
        </w:rPr>
      </w:pPr>
      <w:commentRangeStart w:id="53"/>
      <w:r w:rsidRPr="00B063EB">
        <w:rPr>
          <w:b/>
          <w:bCs/>
          <w:u w:val="single"/>
        </w:rPr>
        <w:t>6.8.</w:t>
      </w:r>
      <w:r w:rsidRPr="00B063EB">
        <w:rPr>
          <w:b/>
          <w:bCs/>
          <w:u w:val="single"/>
        </w:rPr>
        <w:tab/>
        <w:t>Liitumistaotluses toodud elektrienergia tootmise tehnoloogia muutmise tingimuste täpsustamine.</w:t>
      </w:r>
      <w:commentRangeEnd w:id="53"/>
      <w:r w:rsidR="009E1370">
        <w:rPr>
          <w:rStyle w:val="Kommentaariviide"/>
          <w:rFonts w:asciiTheme="minorHAnsi" w:hAnsiTheme="minorHAnsi"/>
        </w:rPr>
        <w:commentReference w:id="53"/>
      </w:r>
    </w:p>
    <w:p w14:paraId="59E9E54E" w14:textId="77777777" w:rsidR="009147A7" w:rsidRDefault="009147A7" w:rsidP="009147A7">
      <w:pPr>
        <w:rPr>
          <w:b/>
          <w:bCs/>
        </w:rPr>
      </w:pPr>
    </w:p>
    <w:p w14:paraId="7D0EBAB9" w14:textId="77777777" w:rsidR="009147A7" w:rsidRPr="00751C4F" w:rsidRDefault="009147A7" w:rsidP="009147A7">
      <w:r>
        <w:t>Eelnõuga kaasneb positiivne mõju põhivõrgus pärast 2025. aasta 13. juunit tehtud liitumistaotlustele, millele lubatakse esialgse taotluses toodud tehnoloogia piiramatut muutmist. Senistele liitumistaotlustele jääb kehtima võimalus muuta tehnoloogiat kütuse põletamisel, vesinikul või salvestusel põhinevaks ning lisada oma liitumistaotluses toodud tehnoloogiale teisi tehnoloogiaid juhul kui sellega ei kaasne liitumislepingus sätestatud tootmissuunalise võimsuse hüvitamine (soodustamaks hübriidparkide rajamist ehk tootmisseadmetele salvestusseadmete lisamist või vastupidi). Samuti kaasneb positiivne mõju arendajatele seeläbi, et tehnoloogia muutmisel võimaldatakse ajapikendus tootmisega alustamiseks enne kui rakendatakse tootmissuunalise võimsuse mittekasutamise tasu ehk alakasutustasu.</w:t>
      </w:r>
    </w:p>
    <w:p w14:paraId="391E3FCC" w14:textId="77777777" w:rsidR="009147A7" w:rsidRDefault="009147A7" w:rsidP="009147A7"/>
    <w:p w14:paraId="588240DC" w14:textId="77777777" w:rsidR="009147A7" w:rsidRPr="00B063EB" w:rsidRDefault="009147A7" w:rsidP="009147A7">
      <w:pPr>
        <w:rPr>
          <w:b/>
          <w:bCs/>
          <w:u w:val="single"/>
        </w:rPr>
      </w:pPr>
      <w:commentRangeStart w:id="54"/>
      <w:r w:rsidRPr="00B063EB">
        <w:rPr>
          <w:b/>
          <w:bCs/>
          <w:u w:val="single"/>
        </w:rPr>
        <w:t>6.9.</w:t>
      </w:r>
      <w:r w:rsidRPr="00B063EB">
        <w:rPr>
          <w:b/>
          <w:bCs/>
          <w:u w:val="single"/>
        </w:rPr>
        <w:tab/>
        <w:t>Elektrienergia tootmissuunalise võimsuse piiramise hüvitamise metoodika kohaldamise tingimused.</w:t>
      </w:r>
      <w:commentRangeEnd w:id="54"/>
      <w:r w:rsidR="00C275E0">
        <w:rPr>
          <w:rStyle w:val="Kommentaariviide"/>
          <w:rFonts w:asciiTheme="minorHAnsi" w:hAnsiTheme="minorHAnsi"/>
        </w:rPr>
        <w:commentReference w:id="54"/>
      </w:r>
    </w:p>
    <w:p w14:paraId="17FF2A44" w14:textId="77777777" w:rsidR="009147A7" w:rsidRPr="00FA3A5B" w:rsidRDefault="009147A7" w:rsidP="009147A7">
      <w:pPr>
        <w:rPr>
          <w:b/>
          <w:bCs/>
        </w:rPr>
      </w:pPr>
    </w:p>
    <w:p w14:paraId="33052D39" w14:textId="77777777" w:rsidR="009147A7" w:rsidRDefault="009147A7" w:rsidP="009147A7">
      <w:r>
        <w:t xml:space="preserve">Eelnõuga kaasneb positiivne mõju olemasolevatele, juba arenduses olevatele elektrivõrguga liitujatele, kuna otsekohalduva </w:t>
      </w:r>
      <w:r w:rsidRPr="00FA3A5B">
        <w:t>Euroopa Parlamendi ja nõukogu määruse (EL) 2019/943 artikli 13 lõike 7</w:t>
      </w:r>
      <w:r>
        <w:t xml:space="preserve"> kohase koormuse ümberjaotamise korral hüvitise maksmine rakendub vaid uutele, niinimetatud fikseeritud liitumistasu kontseptsiooni alusel liitujatele (see tähendab alates 2025. aasta 13. juunist). Eelnevalt oli liitumistasu igas põhivõrgu osas kulupõhine ning sisaldas endas liituja elektrivõrguga liitumisega seotud vajalikke võrgutugevdusi, mille läbi liituja endale oma vajaminevas võimsuses täies mahus liitumise garanteeris. Uue kontseptsiooni järgi on </w:t>
      </w:r>
      <w:commentRangeStart w:id="55"/>
      <w:r>
        <w:t>osa liitumiskulust olemasolevas võrgus juba sotsialiseeritud</w:t>
      </w:r>
      <w:commentRangeEnd w:id="55"/>
      <w:r w:rsidR="006E1874">
        <w:rPr>
          <w:rStyle w:val="Kommentaariviide"/>
          <w:rFonts w:asciiTheme="minorHAnsi" w:hAnsiTheme="minorHAnsi"/>
        </w:rPr>
        <w:commentReference w:id="55"/>
      </w:r>
      <w:r>
        <w:t xml:space="preserve"> ning uued liitumised loetakse seega sisuliselt paindlikeks liitumisteks kuni vajaminevate võrgutugevduste valmimiseni.</w:t>
      </w:r>
    </w:p>
    <w:p w14:paraId="68A4B839" w14:textId="77777777" w:rsidR="009147A7" w:rsidRDefault="009147A7" w:rsidP="009147A7"/>
    <w:p w14:paraId="5F4E6C28" w14:textId="77777777" w:rsidR="00596C2F" w:rsidRDefault="00596C2F" w:rsidP="009147A7"/>
    <w:p w14:paraId="0F68A31D" w14:textId="77777777" w:rsidR="00596C2F" w:rsidRDefault="00596C2F" w:rsidP="009147A7"/>
    <w:p w14:paraId="123C5EB7" w14:textId="77777777" w:rsidR="009147A7" w:rsidRPr="00B063EB" w:rsidRDefault="009147A7" w:rsidP="009147A7">
      <w:pPr>
        <w:rPr>
          <w:b/>
          <w:bCs/>
          <w:u w:val="single"/>
        </w:rPr>
      </w:pPr>
      <w:r w:rsidRPr="00B063EB">
        <w:rPr>
          <w:b/>
          <w:bCs/>
          <w:u w:val="single"/>
        </w:rPr>
        <w:t xml:space="preserve">6.10. REMIT-määruse nõuete kohaldamine elektri- ja gaasiturul manipulatsioonide ja </w:t>
      </w:r>
      <w:proofErr w:type="spellStart"/>
      <w:r w:rsidRPr="00B063EB">
        <w:rPr>
          <w:b/>
          <w:bCs/>
          <w:u w:val="single"/>
        </w:rPr>
        <w:t>siseteabe</w:t>
      </w:r>
      <w:proofErr w:type="spellEnd"/>
      <w:r w:rsidRPr="00B063EB">
        <w:rPr>
          <w:b/>
          <w:bCs/>
          <w:u w:val="single"/>
        </w:rPr>
        <w:t xml:space="preserve"> ebaseadusliku kasutamise ennetamiseks.</w:t>
      </w:r>
    </w:p>
    <w:p w14:paraId="310A5D8F" w14:textId="77777777" w:rsidR="009147A7" w:rsidRDefault="009147A7" w:rsidP="009147A7"/>
    <w:p w14:paraId="75B410E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REMIT-määrusega kehtestatud reeglid on suunatud elektri- ja gaasiturul manipulatsioonide ja </w:t>
      </w:r>
      <w:proofErr w:type="spellStart"/>
      <w:r w:rsidRPr="00B063EB">
        <w:rPr>
          <w:rFonts w:eastAsia="Aptos" w:cs="Arial"/>
          <w:kern w:val="2"/>
          <w:szCs w:val="24"/>
          <w14:ligatures w14:val="standardContextual"/>
        </w:rPr>
        <w:t>siseteabe</w:t>
      </w:r>
      <w:proofErr w:type="spellEnd"/>
      <w:r w:rsidRPr="00B063EB">
        <w:rPr>
          <w:rFonts w:eastAsia="Aptos" w:cs="Arial"/>
          <w:kern w:val="2"/>
          <w:szCs w:val="24"/>
          <w14:ligatures w14:val="standardContextual"/>
        </w:rPr>
        <w:t xml:space="preserve"> ebaseadusliku kasutamise ennetamisele, milleks tõstetakse elektri ja gaasi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reeglite rikkumiste eest määratud trahve. Turuosalisi keda muudatus eelkõige mõjutab on ettevõtted, kes kauplevad elektri- ja </w:t>
      </w:r>
      <w:proofErr w:type="spellStart"/>
      <w:r w:rsidRPr="00B063EB">
        <w:rPr>
          <w:rFonts w:eastAsia="Aptos" w:cs="Arial"/>
          <w:kern w:val="2"/>
          <w:szCs w:val="24"/>
          <w14:ligatures w14:val="standardContextual"/>
        </w:rPr>
        <w:t>gaasihulgiturul</w:t>
      </w:r>
      <w:proofErr w:type="spellEnd"/>
      <w:r w:rsidRPr="00B063EB">
        <w:rPr>
          <w:rFonts w:eastAsia="Aptos" w:cs="Arial"/>
          <w:kern w:val="2"/>
          <w:szCs w:val="24"/>
          <w14:ligatures w14:val="standardContextual"/>
        </w:rPr>
        <w:t xml:space="preserve">, samuti ka põhivõrguettevõtja või suurema tarbimismahuga lõpptarbijad. Teisisõnu isikud, kaasa arvatud põhivõrguettevõtja, kes sõlmib tehinguid ning annab muu hulgas kauplemiskorraldusi ühel või mitmel energia hulgimüügiturul. Täpsemalt on muudatuse poolt mõjutatud osapooled elektri ja gaasi </w:t>
      </w:r>
      <w:proofErr w:type="spellStart"/>
      <w:r w:rsidRPr="00B063EB">
        <w:rPr>
          <w:rFonts w:eastAsia="Aptos" w:cs="Arial"/>
          <w:kern w:val="2"/>
          <w:szCs w:val="24"/>
          <w14:ligatures w14:val="standardContextual"/>
        </w:rPr>
        <w:t>hulgiturgudel</w:t>
      </w:r>
      <w:proofErr w:type="spellEnd"/>
      <w:r w:rsidRPr="00B063EB">
        <w:rPr>
          <w:rFonts w:eastAsia="Aptos" w:cs="Arial"/>
          <w:kern w:val="2"/>
          <w:szCs w:val="24"/>
          <w14:ligatures w14:val="standardContextual"/>
        </w:rPr>
        <w:t xml:space="preserve"> osalevad turuosalised, kelleks on:</w:t>
      </w:r>
    </w:p>
    <w:p w14:paraId="17FAA6CC" w14:textId="77777777" w:rsidR="009147A7" w:rsidRPr="00B063EB" w:rsidRDefault="009147A7" w:rsidP="009147A7">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Elektri ja gaasi süsteemihaldur Elering;</w:t>
      </w:r>
    </w:p>
    <w:p w14:paraId="05DDB143" w14:textId="77777777" w:rsidR="009147A7" w:rsidRPr="00B063EB" w:rsidRDefault="009147A7" w:rsidP="009147A7">
      <w:pPr>
        <w:numPr>
          <w:ilvl w:val="0"/>
          <w:numId w:val="25"/>
        </w:numPr>
        <w:spacing w:after="160" w:line="259" w:lineRule="auto"/>
        <w:contextualSpacing/>
        <w:jc w:val="left"/>
        <w:rPr>
          <w:rFonts w:eastAsia="Aptos" w:cs="Arial"/>
          <w:kern w:val="2"/>
          <w:szCs w:val="24"/>
          <w14:ligatures w14:val="standardContextual"/>
        </w:rPr>
      </w:pPr>
      <w:r w:rsidRPr="00B063EB">
        <w:rPr>
          <w:rFonts w:eastAsia="Aptos" w:cs="Arial"/>
          <w:kern w:val="2"/>
          <w:szCs w:val="24"/>
          <w14:ligatures w14:val="standardContextual"/>
        </w:rPr>
        <w:t xml:space="preserve">Elektri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osalised: Eestis tegutseb 17 bilansihaldurit ja 40 avatud tarnijat</w:t>
      </w:r>
      <w:r w:rsidRPr="00B063EB">
        <w:rPr>
          <w:rFonts w:eastAsia="Aptos" w:cs="Times New Roman"/>
          <w:kern w:val="2"/>
          <w:szCs w:val="24"/>
          <w:vertAlign w:val="superscript"/>
          <w14:ligatures w14:val="standardContextual"/>
        </w:rPr>
        <w:footnoteReference w:id="32"/>
      </w:r>
      <w:r w:rsidRPr="00B063EB">
        <w:rPr>
          <w:rFonts w:eastAsia="Aptos" w:cs="Arial"/>
          <w:kern w:val="2"/>
          <w:szCs w:val="24"/>
          <w14:ligatures w14:val="standardContextual"/>
        </w:rPr>
        <w:t>;</w:t>
      </w:r>
    </w:p>
    <w:p w14:paraId="24E5FFF4" w14:textId="77777777" w:rsidR="009147A7" w:rsidRPr="00B063EB" w:rsidRDefault="009147A7" w:rsidP="009147A7">
      <w:pPr>
        <w:numPr>
          <w:ilvl w:val="0"/>
          <w:numId w:val="25"/>
        </w:numPr>
        <w:spacing w:after="160" w:line="259" w:lineRule="auto"/>
        <w:contextualSpacing/>
        <w:rPr>
          <w:rFonts w:eastAsia="Aptos" w:cs="Arial"/>
          <w:kern w:val="2"/>
          <w:szCs w:val="24"/>
          <w14:ligatures w14:val="standardContextual"/>
        </w:rPr>
      </w:pPr>
      <w:commentRangeStart w:id="56"/>
      <w:r w:rsidRPr="00B063EB">
        <w:rPr>
          <w:rFonts w:eastAsia="Aptos" w:cs="Arial"/>
          <w:kern w:val="2"/>
          <w:szCs w:val="24"/>
          <w14:ligatures w14:val="standardContextual"/>
        </w:rPr>
        <w:t xml:space="preserve">Gaasi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osalised: Eesti ja Läti ühises bilansitsoonis on 2023. aasta seisuga registreeritud 76 hulgimüügiettevõtet, neist 12 turuosalist on lepingu sõlminud Elering AS-iga (Eesti) ja 64 turuosalist </w:t>
      </w:r>
      <w:proofErr w:type="spellStart"/>
      <w:r w:rsidRPr="00B063EB">
        <w:rPr>
          <w:rFonts w:eastAsia="Aptos" w:cs="Arial"/>
          <w:kern w:val="2"/>
          <w:szCs w:val="24"/>
          <w14:ligatures w14:val="standardContextual"/>
        </w:rPr>
        <w:t>Conexus</w:t>
      </w:r>
      <w:proofErr w:type="spellEnd"/>
      <w:r w:rsidRPr="00B063EB">
        <w:rPr>
          <w:rFonts w:eastAsia="Aptos" w:cs="Arial"/>
          <w:kern w:val="2"/>
          <w:szCs w:val="24"/>
          <w14:ligatures w14:val="standardContextual"/>
        </w:rPr>
        <w:t xml:space="preserve"> Baltic Gridiga (Läti). Gaasi hulgimüügiturul on Eestis suurima tarnemahuga ettevõte Eesti Gaas AS, kelle osakaal 2023. aastal oli 73,26%</w:t>
      </w:r>
      <w:r w:rsidRPr="00B063EB">
        <w:rPr>
          <w:rFonts w:eastAsia="Aptos" w:cs="Times New Roman"/>
          <w:kern w:val="2"/>
          <w:szCs w:val="24"/>
          <w:vertAlign w:val="superscript"/>
          <w14:ligatures w14:val="standardContextual"/>
        </w:rPr>
        <w:footnoteReference w:id="33"/>
      </w:r>
      <w:r w:rsidRPr="00B063EB">
        <w:rPr>
          <w:rFonts w:eastAsia="Aptos" w:cs="Arial"/>
          <w:kern w:val="2"/>
          <w:szCs w:val="24"/>
          <w14:ligatures w14:val="standardContextual"/>
        </w:rPr>
        <w:t>. Eestis tegutseb 17 bilansihaldurit ja 28 avatud tarnijat</w:t>
      </w:r>
      <w:r w:rsidRPr="00B063EB">
        <w:rPr>
          <w:rFonts w:eastAsia="Aptos" w:cs="Times New Roman"/>
          <w:kern w:val="2"/>
          <w:szCs w:val="24"/>
          <w:vertAlign w:val="superscript"/>
          <w14:ligatures w14:val="standardContextual"/>
        </w:rPr>
        <w:footnoteReference w:id="34"/>
      </w:r>
      <w:r w:rsidRPr="00B063EB">
        <w:rPr>
          <w:rFonts w:eastAsia="Aptos" w:cs="Arial"/>
          <w:kern w:val="2"/>
          <w:szCs w:val="24"/>
          <w14:ligatures w14:val="standardContextual"/>
        </w:rPr>
        <w:t>.</w:t>
      </w:r>
      <w:commentRangeEnd w:id="56"/>
      <w:r w:rsidR="009F5BF0">
        <w:rPr>
          <w:rStyle w:val="Kommentaariviide"/>
          <w:rFonts w:asciiTheme="minorHAnsi" w:hAnsiTheme="minorHAnsi"/>
        </w:rPr>
        <w:commentReference w:id="56"/>
      </w:r>
    </w:p>
    <w:p w14:paraId="2698F85A" w14:textId="77777777" w:rsidR="009147A7" w:rsidRPr="00B063EB" w:rsidRDefault="009147A7" w:rsidP="009147A7">
      <w:pPr>
        <w:spacing w:line="259" w:lineRule="auto"/>
        <w:rPr>
          <w:rFonts w:eastAsia="Aptos" w:cs="Arial"/>
          <w:kern w:val="2"/>
          <w:szCs w:val="24"/>
          <w14:ligatures w14:val="standardContextual"/>
        </w:rPr>
      </w:pPr>
    </w:p>
    <w:p w14:paraId="557C5DD3" w14:textId="77777777" w:rsidR="009147A7" w:rsidRPr="00B063EB" w:rsidRDefault="009147A7" w:rsidP="009147A7">
      <w:pPr>
        <w:spacing w:line="259" w:lineRule="auto"/>
        <w:rPr>
          <w:rFonts w:eastAsia="Aptos" w:cs="Arial"/>
          <w:kern w:val="2"/>
          <w:szCs w:val="24"/>
          <w14:ligatures w14:val="standardContextual"/>
        </w:rPr>
      </w:pPr>
      <w:commentRangeStart w:id="57"/>
      <w:r w:rsidRPr="00B063EB">
        <w:rPr>
          <w:rFonts w:eastAsia="Aptos" w:cs="Arial"/>
          <w:kern w:val="2"/>
          <w:szCs w:val="24"/>
          <w14:ligatures w14:val="standardContextual"/>
        </w:rPr>
        <w:t xml:space="preserve">Praktikas mõju praegu puudub. Potentsiaalselt kaasneks eelnõu jõustumise järel REMIT nõuete rikkumise korral elektriettevõtjatele majanduslikud mõjud. </w:t>
      </w:r>
      <w:commentRangeEnd w:id="57"/>
      <w:r w:rsidR="007C2B16">
        <w:rPr>
          <w:rStyle w:val="Kommentaariviide"/>
          <w:rFonts w:asciiTheme="minorHAnsi" w:hAnsiTheme="minorHAnsi"/>
        </w:rPr>
        <w:commentReference w:id="57"/>
      </w:r>
      <w:r w:rsidRPr="00B063EB">
        <w:rPr>
          <w:rFonts w:eastAsia="Aptos" w:cs="Arial"/>
          <w:kern w:val="2"/>
          <w:szCs w:val="24"/>
          <w14:ligatures w14:val="standardContextual"/>
        </w:rPr>
        <w:t>Seni on Eestis rikkumisi Konkurentsiameti poolt tuvastatud vähesel määral. Sellegipoolest omavad kõrgemad trahvimäärad heidutavat ja rikkumisi ennetavat mõju. Potentsiaalsed rikkumised võivad elektri- ja gaasituru osalistele sh tarbijatele tuua kaasa suurel määral varalist kahju, kuna potentsiaalne turuga manipuleerimine võib omada mõju elektrihindadele.</w:t>
      </w:r>
    </w:p>
    <w:p w14:paraId="1F284C49" w14:textId="77777777" w:rsidR="009147A7" w:rsidRPr="00B063EB" w:rsidRDefault="009147A7" w:rsidP="009147A7">
      <w:pPr>
        <w:spacing w:line="259" w:lineRule="auto"/>
        <w:rPr>
          <w:rFonts w:eastAsia="Aptos" w:cs="Arial"/>
          <w:kern w:val="2"/>
          <w:szCs w:val="24"/>
          <w14:ligatures w14:val="standardContextual"/>
        </w:rPr>
      </w:pPr>
    </w:p>
    <w:p w14:paraId="68033DD2" w14:textId="77777777" w:rsidR="009147A7" w:rsidRPr="00B063EB" w:rsidRDefault="009147A7" w:rsidP="009147A7">
      <w:pPr>
        <w:spacing w:line="259" w:lineRule="auto"/>
        <w:rPr>
          <w:rFonts w:eastAsia="Aptos" w:cs="Arial"/>
          <w:b/>
          <w:bCs/>
          <w:kern w:val="2"/>
          <w:szCs w:val="24"/>
          <w14:ligatures w14:val="standardContextual"/>
        </w:rPr>
      </w:pPr>
      <w:r w:rsidRPr="00B063EB">
        <w:rPr>
          <w:rFonts w:eastAsia="Aptos" w:cs="Arial"/>
          <w:b/>
          <w:bCs/>
          <w:kern w:val="2"/>
          <w:szCs w:val="24"/>
          <w14:ligatures w14:val="standardContextual"/>
        </w:rPr>
        <w:t>Senised menetlused:</w:t>
      </w:r>
    </w:p>
    <w:p w14:paraId="5F678F0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Times New Roman"/>
          <w:kern w:val="2"/>
          <w:szCs w:val="24"/>
          <w14:ligatures w14:val="standardContextual"/>
        </w:rPr>
        <w:t>Konkurentsiamet on seni ELTS § 101</w:t>
      </w:r>
      <w:r w:rsidRPr="00B063EB">
        <w:rPr>
          <w:rFonts w:eastAsia="Aptos" w:cs="Times New Roman"/>
          <w:kern w:val="2"/>
          <w:szCs w:val="24"/>
          <w:vertAlign w:val="superscript"/>
          <w14:ligatures w14:val="standardContextual"/>
        </w:rPr>
        <w:t>4</w:t>
      </w:r>
      <w:r w:rsidRPr="00B063EB">
        <w:rPr>
          <w:rFonts w:eastAsia="Aptos" w:cs="Times New Roman"/>
          <w:kern w:val="2"/>
          <w:szCs w:val="24"/>
          <w14:ligatures w14:val="standardContextual"/>
        </w:rPr>
        <w:t xml:space="preserve"> rikkumise kohta viinud läbi menetluse ja määranud rahatrahvi ühel korral – </w:t>
      </w:r>
      <w:r w:rsidRPr="00B063EB">
        <w:rPr>
          <w:rFonts w:eastAsia="Aptos" w:cs="Arial"/>
          <w:kern w:val="2"/>
          <w:szCs w:val="24"/>
          <w14:ligatures w14:val="standardContextual"/>
        </w:rPr>
        <w:t xml:space="preserve">2015. aastal. Amet määras 04.11.2015 Elering AS-ile 2014. aasta juunis toime pandud REMIT määruse rikkumise eest </w:t>
      </w:r>
      <w:proofErr w:type="spellStart"/>
      <w:r w:rsidRPr="00B063EB">
        <w:rPr>
          <w:rFonts w:eastAsia="Aptos" w:cs="Arial"/>
          <w:kern w:val="2"/>
          <w:szCs w:val="24"/>
          <w14:ligatures w14:val="standardContextual"/>
        </w:rPr>
        <w:t>ELTS-i</w:t>
      </w:r>
      <w:proofErr w:type="spellEnd"/>
      <w:r w:rsidRPr="00B063EB">
        <w:rPr>
          <w:rFonts w:eastAsia="Aptos" w:cs="Arial"/>
          <w:kern w:val="2"/>
          <w:szCs w:val="24"/>
          <w14:ligatures w14:val="standardContextual"/>
        </w:rPr>
        <w:t xml:space="preserve"> alusel rahatrahvi 10 000 eurot. Elering AS teostas 2014. aasta juulis Eesti ja Soome vahelise Estlink2 elektriühenduse hooldus- ja süvistustöid, mis põhjustasid nimetatud ühenduse katkestuse. Elering AS ei avalikustanud hooldustööde osas õigeaegselt </w:t>
      </w:r>
      <w:proofErr w:type="spellStart"/>
      <w:r w:rsidRPr="00B063EB">
        <w:rPr>
          <w:rFonts w:eastAsia="Aptos" w:cs="Arial"/>
          <w:kern w:val="2"/>
          <w:szCs w:val="24"/>
          <w14:ligatures w14:val="standardContextual"/>
        </w:rPr>
        <w:t>siseteavet</w:t>
      </w:r>
      <w:proofErr w:type="spellEnd"/>
      <w:r w:rsidRPr="00B063EB">
        <w:rPr>
          <w:rFonts w:eastAsia="Aptos" w:cs="Arial"/>
          <w:kern w:val="2"/>
          <w:szCs w:val="24"/>
          <w14:ligatures w14:val="standardContextual"/>
        </w:rPr>
        <w:t xml:space="preserve">, rikkudes sellega REMIT määruse sätestatud </w:t>
      </w:r>
      <w:proofErr w:type="spellStart"/>
      <w:r w:rsidRPr="00B063EB">
        <w:rPr>
          <w:rFonts w:eastAsia="Aptos" w:cs="Arial"/>
          <w:kern w:val="2"/>
          <w:szCs w:val="24"/>
          <w14:ligatures w14:val="standardContextual"/>
        </w:rPr>
        <w:t>siseteabe</w:t>
      </w:r>
      <w:proofErr w:type="spellEnd"/>
      <w:r w:rsidRPr="00B063EB">
        <w:rPr>
          <w:rFonts w:eastAsia="Aptos" w:cs="Arial"/>
          <w:kern w:val="2"/>
          <w:szCs w:val="24"/>
          <w14:ligatures w14:val="standardContextual"/>
        </w:rPr>
        <w:t xml:space="preserve"> avalikustamise kohustust.</w:t>
      </w:r>
      <w:r w:rsidRPr="00B063EB">
        <w:rPr>
          <w:rFonts w:eastAsia="Aptos" w:cs="Times New Roman"/>
          <w:kern w:val="2"/>
          <w:szCs w:val="24"/>
          <w:vertAlign w:val="superscript"/>
          <w14:ligatures w14:val="standardContextual"/>
        </w:rPr>
        <w:footnoteReference w:id="35"/>
      </w:r>
    </w:p>
    <w:p w14:paraId="22E81043" w14:textId="77777777" w:rsidR="009147A7" w:rsidRPr="00B063EB" w:rsidRDefault="009147A7" w:rsidP="009147A7">
      <w:pPr>
        <w:spacing w:line="259" w:lineRule="auto"/>
        <w:rPr>
          <w:rFonts w:eastAsia="Aptos" w:cs="Arial"/>
          <w:b/>
          <w:bCs/>
          <w:kern w:val="2"/>
          <w:szCs w:val="24"/>
          <w14:ligatures w14:val="standardContextual"/>
        </w:rPr>
      </w:pPr>
      <w:r w:rsidRPr="00B063EB">
        <w:rPr>
          <w:rFonts w:eastAsia="Aptos" w:cs="Times New Roman"/>
          <w:kern w:val="2"/>
          <w:szCs w:val="24"/>
          <w14:ligatures w14:val="standardContextual"/>
        </w:rPr>
        <w:t>Konkurentsiamet on seni MGS § 44</w:t>
      </w:r>
      <w:r w:rsidRPr="00B063EB">
        <w:rPr>
          <w:rFonts w:eastAsia="Aptos" w:cs="Times New Roman"/>
          <w:kern w:val="2"/>
          <w:szCs w:val="24"/>
          <w:vertAlign w:val="superscript"/>
          <w14:ligatures w14:val="standardContextual"/>
        </w:rPr>
        <w:t>2</w:t>
      </w:r>
      <w:r w:rsidRPr="00B063EB">
        <w:rPr>
          <w:rFonts w:eastAsia="Aptos" w:cs="Times New Roman"/>
          <w:kern w:val="2"/>
          <w:szCs w:val="24"/>
          <w14:ligatures w14:val="standardContextual"/>
        </w:rPr>
        <w:t xml:space="preserve"> rikkumise kohta viinud läbi menetluse ja määranud rahatrahvi ühel korral </w:t>
      </w:r>
      <w:r w:rsidRPr="00B063EB">
        <w:rPr>
          <w:rFonts w:eastAsia="Aptos" w:cs="Arial"/>
          <w:kern w:val="2"/>
          <w:szCs w:val="24"/>
          <w14:ligatures w14:val="standardContextual"/>
        </w:rPr>
        <w:t xml:space="preserve">2021. aastal. Amet määras 29.10.2021 Elering AS-ile REMIT määruse rikkumise eest MGS-i alusel rahatrahvi 10 000 eurot. Elering AS ei avalikustanud gaasirajatise </w:t>
      </w:r>
      <w:proofErr w:type="spellStart"/>
      <w:r w:rsidRPr="00B063EB">
        <w:rPr>
          <w:rFonts w:eastAsia="Aptos" w:cs="Arial"/>
          <w:kern w:val="2"/>
          <w:szCs w:val="24"/>
          <w14:ligatures w14:val="standardContextual"/>
        </w:rPr>
        <w:t>Balticconnectori</w:t>
      </w:r>
      <w:proofErr w:type="spellEnd"/>
      <w:r w:rsidRPr="00B063EB">
        <w:rPr>
          <w:rFonts w:eastAsia="Aptos" w:cs="Arial"/>
          <w:kern w:val="2"/>
          <w:szCs w:val="24"/>
          <w14:ligatures w14:val="standardContextual"/>
        </w:rPr>
        <w:t xml:space="preserve"> võimsusi oluliselt mõjutavate Paldiski ja Puiatu kompressorjaamade osas tulemuslikult ja õigeaegselt </w:t>
      </w:r>
      <w:proofErr w:type="spellStart"/>
      <w:r w:rsidRPr="00B063EB">
        <w:rPr>
          <w:rFonts w:eastAsia="Aptos" w:cs="Arial"/>
          <w:kern w:val="2"/>
          <w:szCs w:val="24"/>
          <w14:ligatures w14:val="standardContextual"/>
        </w:rPr>
        <w:t>siseteavet</w:t>
      </w:r>
      <w:proofErr w:type="spellEnd"/>
      <w:r w:rsidRPr="00B063EB">
        <w:rPr>
          <w:rFonts w:eastAsia="Aptos" w:cs="Arial"/>
          <w:kern w:val="2"/>
          <w:szCs w:val="24"/>
          <w14:ligatures w14:val="standardContextual"/>
        </w:rPr>
        <w:t xml:space="preserve">, rikkudes sellega REMIT määruses sätestatud </w:t>
      </w:r>
      <w:proofErr w:type="spellStart"/>
      <w:r w:rsidRPr="00B063EB">
        <w:rPr>
          <w:rFonts w:eastAsia="Aptos" w:cs="Arial"/>
          <w:kern w:val="2"/>
          <w:szCs w:val="24"/>
          <w14:ligatures w14:val="standardContextual"/>
        </w:rPr>
        <w:t>siseteabe</w:t>
      </w:r>
      <w:proofErr w:type="spellEnd"/>
      <w:r w:rsidRPr="00B063EB">
        <w:rPr>
          <w:rFonts w:eastAsia="Aptos" w:cs="Arial"/>
          <w:kern w:val="2"/>
          <w:szCs w:val="24"/>
          <w14:ligatures w14:val="standardContextual"/>
        </w:rPr>
        <w:t xml:space="preserve"> avalikustamise kohustust.</w:t>
      </w:r>
      <w:r w:rsidRPr="00B063EB">
        <w:rPr>
          <w:rFonts w:eastAsia="Aptos" w:cs="Times New Roman"/>
          <w:kern w:val="2"/>
          <w:szCs w:val="24"/>
          <w:vertAlign w:val="superscript"/>
          <w14:ligatures w14:val="standardContextual"/>
        </w:rPr>
        <w:footnoteReference w:id="36"/>
      </w:r>
    </w:p>
    <w:p w14:paraId="3BC49DB3" w14:textId="77777777" w:rsidR="009147A7" w:rsidRPr="00B063EB" w:rsidRDefault="009147A7" w:rsidP="009147A7">
      <w:pPr>
        <w:spacing w:line="259" w:lineRule="auto"/>
        <w:rPr>
          <w:rFonts w:eastAsia="Aptos" w:cs="Arial"/>
          <w:kern w:val="2"/>
          <w:szCs w:val="24"/>
          <w14:ligatures w14:val="standardContextual"/>
        </w:rPr>
      </w:pPr>
    </w:p>
    <w:p w14:paraId="00E2C12F"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Kavandatavad muudatused ei avalda </w:t>
      </w:r>
      <w:r w:rsidRPr="009F7787">
        <w:rPr>
          <w:rFonts w:eastAsia="Aptos" w:cs="Arial"/>
          <w:kern w:val="2"/>
          <w:szCs w:val="24"/>
          <w14:ligatures w14:val="standardContextual"/>
        </w:rPr>
        <w:t>mõju riigi</w:t>
      </w:r>
      <w:r w:rsidRPr="00B063EB">
        <w:rPr>
          <w:rFonts w:eastAsia="Aptos" w:cs="Arial"/>
          <w:kern w:val="2"/>
          <w:szCs w:val="24"/>
          <w14:ligatures w14:val="standardContextual"/>
        </w:rPr>
        <w:t xml:space="preserve"> ega kohalike omavalitsuste tuludele ja kuludele.</w:t>
      </w:r>
    </w:p>
    <w:p w14:paraId="1619E3CC" w14:textId="77777777" w:rsidR="009147A7" w:rsidRPr="00B063EB" w:rsidRDefault="009147A7" w:rsidP="009147A7">
      <w:pPr>
        <w:spacing w:line="259" w:lineRule="auto"/>
        <w:rPr>
          <w:rFonts w:eastAsia="Aptos" w:cs="Arial"/>
          <w:kern w:val="2"/>
          <w:szCs w:val="24"/>
          <w14:ligatures w14:val="standardContextual"/>
        </w:rPr>
      </w:pPr>
    </w:p>
    <w:p w14:paraId="7A44B3AB"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Seadusemuudatusega kaasneb Konkurentsiametile </w:t>
      </w:r>
      <w:r>
        <w:rPr>
          <w:rFonts w:eastAsia="Aptos" w:cs="Arial"/>
          <w:kern w:val="2"/>
          <w:szCs w:val="24"/>
          <w14:ligatures w14:val="standardContextual"/>
        </w:rPr>
        <w:t>töö</w:t>
      </w:r>
      <w:r w:rsidRPr="00B063EB">
        <w:rPr>
          <w:rFonts w:eastAsia="Aptos" w:cs="Arial"/>
          <w:kern w:val="2"/>
          <w:szCs w:val="24"/>
          <w14:ligatures w14:val="standardContextual"/>
        </w:rPr>
        <w:t xml:space="preserve">koormuse kasv. Põhiline </w:t>
      </w:r>
      <w:r>
        <w:rPr>
          <w:rFonts w:eastAsia="Aptos" w:cs="Arial"/>
          <w:kern w:val="2"/>
          <w:szCs w:val="24"/>
          <w14:ligatures w14:val="standardContextual"/>
        </w:rPr>
        <w:t>töö</w:t>
      </w:r>
      <w:r w:rsidRPr="00B063EB">
        <w:rPr>
          <w:rFonts w:eastAsia="Aptos" w:cs="Arial"/>
          <w:kern w:val="2"/>
          <w:szCs w:val="24"/>
          <w14:ligatures w14:val="standardContextual"/>
        </w:rPr>
        <w:t>koormuse kasv tulene</w:t>
      </w:r>
      <w:r>
        <w:rPr>
          <w:rFonts w:eastAsia="Aptos" w:cs="Arial"/>
          <w:kern w:val="2"/>
          <w:szCs w:val="24"/>
          <w14:ligatures w14:val="standardContextual"/>
        </w:rPr>
        <w:t>b</w:t>
      </w:r>
      <w:r w:rsidRPr="00B063EB">
        <w:rPr>
          <w:rFonts w:eastAsia="Aptos" w:cs="Arial"/>
          <w:kern w:val="2"/>
          <w:szCs w:val="24"/>
          <w14:ligatures w14:val="standardContextual"/>
        </w:rPr>
        <w:t xml:space="preserve"> REMIT-määruse jõustumisega kaasnevast vajadusest teostada üksikasjalikumat ja laiemat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järelevalvet. Sellegipoolest suurendab ka käesolev eelnõu Konkurentsiameti vajadust täiendava ressursi järele, kuna karistusmäärade määramise täiendava keerukuse tõttu</w:t>
      </w:r>
      <w:commentRangeStart w:id="58"/>
      <w:r w:rsidRPr="00B063EB">
        <w:rPr>
          <w:rFonts w:eastAsia="Aptos" w:cs="Arial"/>
          <w:kern w:val="2"/>
          <w:szCs w:val="24"/>
          <w14:ligatures w14:val="standardContextual"/>
        </w:rPr>
        <w:t xml:space="preserve"> halduskoormus </w:t>
      </w:r>
      <w:commentRangeEnd w:id="58"/>
      <w:r w:rsidR="009E7CA4">
        <w:rPr>
          <w:rStyle w:val="Kommentaariviide"/>
          <w:rFonts w:asciiTheme="minorHAnsi" w:hAnsiTheme="minorHAnsi"/>
        </w:rPr>
        <w:commentReference w:id="58"/>
      </w:r>
      <w:r w:rsidRPr="00B063EB">
        <w:rPr>
          <w:rFonts w:eastAsia="Aptos" w:cs="Arial"/>
          <w:kern w:val="2"/>
          <w:szCs w:val="24"/>
          <w14:ligatures w14:val="standardContextual"/>
        </w:rPr>
        <w:t>kasvab. Eelnõust tulenevalt vajab Konkurentsiamet üht täiendavat lisakohta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järelevalve teostamiseks.</w:t>
      </w:r>
    </w:p>
    <w:p w14:paraId="38AD930E" w14:textId="77777777" w:rsidR="009147A7" w:rsidRDefault="009147A7" w:rsidP="009147A7"/>
    <w:p w14:paraId="75EF5FEB" w14:textId="77777777" w:rsidR="009147A7" w:rsidRDefault="009147A7" w:rsidP="009147A7">
      <w:pPr>
        <w:rPr>
          <w:b/>
        </w:rPr>
      </w:pPr>
      <w:r w:rsidRPr="009C62B1">
        <w:rPr>
          <w:b/>
        </w:rPr>
        <w:t xml:space="preserve">7. </w:t>
      </w:r>
      <w:r>
        <w:rPr>
          <w:b/>
        </w:rPr>
        <w:t>R</w:t>
      </w:r>
      <w:r w:rsidRPr="009C62B1">
        <w:rPr>
          <w:b/>
        </w:rPr>
        <w:t>iigi ja kohaliku omavalitsuse tegevused, eeldatavad kulud ja tulud</w:t>
      </w:r>
      <w:r>
        <w:rPr>
          <w:b/>
        </w:rPr>
        <w:t xml:space="preserve"> seaduse rakendamise korral</w:t>
      </w:r>
    </w:p>
    <w:p w14:paraId="7B3FA06C" w14:textId="77777777" w:rsidR="009147A7" w:rsidRPr="00707923" w:rsidRDefault="009147A7" w:rsidP="009147A7"/>
    <w:p w14:paraId="52FA385C" w14:textId="77777777" w:rsidR="009147A7" w:rsidRPr="00B063EB" w:rsidRDefault="009147A7" w:rsidP="009147A7">
      <w:pPr>
        <w:spacing w:line="259" w:lineRule="auto"/>
        <w:rPr>
          <w:rFonts w:eastAsia="Aptos" w:cs="Arial"/>
          <w:kern w:val="2"/>
          <w:szCs w:val="24"/>
          <w14:ligatures w14:val="standardContextual"/>
        </w:rPr>
      </w:pPr>
      <w:r w:rsidRPr="00B063EB">
        <w:rPr>
          <w:rFonts w:eastAsia="Aptos" w:cs="Arial"/>
          <w:kern w:val="2"/>
          <w:szCs w:val="24"/>
          <w14:ligatures w14:val="standardContextual"/>
        </w:rPr>
        <w:t xml:space="preserve">Konkurentsiamet </w:t>
      </w:r>
      <w:r>
        <w:rPr>
          <w:rFonts w:eastAsia="Aptos" w:cs="Arial"/>
          <w:kern w:val="2"/>
          <w:szCs w:val="24"/>
          <w14:ligatures w14:val="standardContextual"/>
        </w:rPr>
        <w:t xml:space="preserve">vajab </w:t>
      </w:r>
      <w:r w:rsidRPr="00B063EB">
        <w:rPr>
          <w:rFonts w:eastAsia="Aptos" w:cs="Arial"/>
          <w:kern w:val="2"/>
          <w:szCs w:val="24"/>
          <w14:ligatures w14:val="standardContextual"/>
        </w:rPr>
        <w:t>üht täiendavat lisakohta elektri</w:t>
      </w:r>
      <w:r>
        <w:rPr>
          <w:rFonts w:eastAsia="Aptos" w:cs="Arial"/>
          <w:kern w:val="2"/>
          <w:szCs w:val="24"/>
          <w14:ligatures w14:val="standardContextual"/>
        </w:rPr>
        <w:t xml:space="preserve"> ja gaasi</w:t>
      </w:r>
      <w:r w:rsidRPr="00B063EB">
        <w:rPr>
          <w:rFonts w:eastAsia="Aptos" w:cs="Arial"/>
          <w:kern w:val="2"/>
          <w:szCs w:val="24"/>
          <w14:ligatures w14:val="standardContextual"/>
        </w:rPr>
        <w:t xml:space="preserve"> </w:t>
      </w:r>
      <w:proofErr w:type="spellStart"/>
      <w:r w:rsidRPr="00B063EB">
        <w:rPr>
          <w:rFonts w:eastAsia="Aptos" w:cs="Arial"/>
          <w:kern w:val="2"/>
          <w:szCs w:val="24"/>
          <w14:ligatures w14:val="standardContextual"/>
        </w:rPr>
        <w:t>hulgituru</w:t>
      </w:r>
      <w:proofErr w:type="spellEnd"/>
      <w:r w:rsidRPr="00B063EB">
        <w:rPr>
          <w:rFonts w:eastAsia="Aptos" w:cs="Arial"/>
          <w:kern w:val="2"/>
          <w:szCs w:val="24"/>
          <w14:ligatures w14:val="standardContextual"/>
        </w:rPr>
        <w:t xml:space="preserve"> järelevalve teostamiseks.</w:t>
      </w:r>
      <w:r>
        <w:rPr>
          <w:rFonts w:eastAsia="Aptos" w:cs="Arial"/>
          <w:kern w:val="2"/>
          <w:szCs w:val="24"/>
          <w14:ligatures w14:val="standardContextual"/>
        </w:rPr>
        <w:t xml:space="preserve"> </w:t>
      </w:r>
      <w:proofErr w:type="spellStart"/>
      <w:r>
        <w:rPr>
          <w:sz w:val="22"/>
        </w:rPr>
        <w:t>REMITi</w:t>
      </w:r>
      <w:proofErr w:type="spellEnd"/>
      <w:r>
        <w:rPr>
          <w:sz w:val="22"/>
        </w:rPr>
        <w:t xml:space="preserve"> järelevalvega seotud kulud kaetakse järelevalvetasudest vastavalt konkurentsiseadusele.</w:t>
      </w:r>
    </w:p>
    <w:p w14:paraId="6450F544" w14:textId="77777777" w:rsidR="009147A7" w:rsidRPr="00840BB8" w:rsidRDefault="009147A7" w:rsidP="009147A7">
      <w:pPr>
        <w:pStyle w:val="Kehatekst"/>
        <w:spacing w:before="0" w:after="0"/>
      </w:pPr>
      <w:r>
        <w:t xml:space="preserve"> </w:t>
      </w:r>
    </w:p>
    <w:p w14:paraId="10DE155C" w14:textId="77777777" w:rsidR="009147A7" w:rsidRDefault="009147A7" w:rsidP="009147A7">
      <w:pPr>
        <w:pStyle w:val="Kehatekst"/>
        <w:spacing w:before="0" w:after="0"/>
        <w:rPr>
          <w:b/>
        </w:rPr>
      </w:pPr>
      <w:r w:rsidRPr="009C62B1">
        <w:rPr>
          <w:b/>
        </w:rPr>
        <w:t>8. Rakendusaktid</w:t>
      </w:r>
    </w:p>
    <w:p w14:paraId="32E6343A" w14:textId="77777777" w:rsidR="009147A7" w:rsidRPr="009C62B1" w:rsidRDefault="009147A7" w:rsidP="009147A7">
      <w:pPr>
        <w:pStyle w:val="Kehatekst"/>
        <w:spacing w:before="0" w:after="0"/>
        <w:rPr>
          <w:b/>
        </w:rPr>
      </w:pPr>
    </w:p>
    <w:p w14:paraId="446E6BB0" w14:textId="77777777" w:rsidR="009147A7" w:rsidRDefault="009147A7" w:rsidP="009147A7">
      <w:commentRangeStart w:id="59"/>
      <w:r>
        <w:t xml:space="preserve">Muudetakse </w:t>
      </w:r>
      <w:commentRangeEnd w:id="59"/>
      <w:r w:rsidR="005A3282">
        <w:rPr>
          <w:rStyle w:val="Kommentaariviide"/>
          <w:rFonts w:asciiTheme="minorHAnsi" w:hAnsiTheme="minorHAnsi"/>
        </w:rPr>
        <w:commentReference w:id="59"/>
      </w:r>
      <w:r>
        <w:t>m</w:t>
      </w:r>
      <w:r w:rsidRPr="003C4A56">
        <w:t>ajandus- ja taristuminis</w:t>
      </w:r>
      <w:r>
        <w:t>tri 05.02.2019. a määrust nr 10 „</w:t>
      </w:r>
      <w:r w:rsidRPr="003C4A56">
        <w:t>Elektrituru toimimise võrgueeskiri</w:t>
      </w:r>
      <w:r>
        <w:t xml:space="preserve">“ (lisa 3), milles sätestatakse </w:t>
      </w:r>
      <w:proofErr w:type="spellStart"/>
      <w:r>
        <w:t>ü</w:t>
      </w:r>
      <w:r w:rsidRPr="006F4C36">
        <w:t>ldteenuse</w:t>
      </w:r>
      <w:proofErr w:type="spellEnd"/>
      <w:r w:rsidRPr="006F4C36">
        <w:t xml:space="preserve"> osutami</w:t>
      </w:r>
      <w:r>
        <w:t>se</w:t>
      </w:r>
      <w:r w:rsidRPr="006F4C36">
        <w:t xml:space="preserve"> konkursi algatamise kord</w:t>
      </w:r>
      <w:r>
        <w:t>.</w:t>
      </w:r>
    </w:p>
    <w:p w14:paraId="5B2617E0" w14:textId="77777777" w:rsidR="009147A7" w:rsidRDefault="009147A7" w:rsidP="009147A7">
      <w:pPr>
        <w:rPr>
          <w:rFonts w:cs="Times New Roman"/>
          <w:color w:val="FF0000"/>
          <w:szCs w:val="24"/>
        </w:rPr>
      </w:pPr>
    </w:p>
    <w:p w14:paraId="5F6EDD84" w14:textId="77777777" w:rsidR="009147A7" w:rsidRDefault="009147A7" w:rsidP="009147A7">
      <w:pPr>
        <w:rPr>
          <w:b/>
        </w:rPr>
      </w:pPr>
      <w:r w:rsidRPr="009C62B1">
        <w:rPr>
          <w:b/>
        </w:rPr>
        <w:t>9. Seaduse jõustumine</w:t>
      </w:r>
    </w:p>
    <w:p w14:paraId="3B34F56F" w14:textId="77777777" w:rsidR="009147A7" w:rsidRPr="00874322" w:rsidRDefault="009147A7" w:rsidP="009147A7">
      <w:pPr>
        <w:rPr>
          <w:b/>
        </w:rPr>
      </w:pPr>
    </w:p>
    <w:p w14:paraId="79B86D0D" w14:textId="3913FF2E" w:rsidR="009147A7" w:rsidRDefault="009147A7" w:rsidP="009147A7">
      <w:pPr>
        <w:tabs>
          <w:tab w:val="left" w:pos="1956"/>
        </w:tabs>
      </w:pPr>
      <w:r w:rsidRPr="002A7890">
        <w:t>Käesoleva seaduse § 1 punktid 2</w:t>
      </w:r>
      <w:r>
        <w:t>5</w:t>
      </w:r>
      <w:r w:rsidRPr="002A7890">
        <w:t xml:space="preserve">, </w:t>
      </w:r>
      <w:r>
        <w:t>28</w:t>
      </w:r>
      <w:r w:rsidRPr="002A7890">
        <w:t xml:space="preserve"> </w:t>
      </w:r>
      <w:r w:rsidRPr="005F54EA">
        <w:t xml:space="preserve">– 38, </w:t>
      </w:r>
      <w:commentRangeStart w:id="60"/>
      <w:r w:rsidRPr="005F54EA">
        <w:t>4</w:t>
      </w:r>
      <w:r>
        <w:t>2</w:t>
      </w:r>
      <w:commentRangeEnd w:id="60"/>
      <w:r w:rsidR="006425FF">
        <w:rPr>
          <w:rStyle w:val="Kommentaariviide"/>
          <w:rFonts w:asciiTheme="minorHAnsi" w:hAnsiTheme="minorHAnsi"/>
        </w:rPr>
        <w:commentReference w:id="60"/>
      </w:r>
      <w:r w:rsidRPr="005F54EA">
        <w:t xml:space="preserve"> ja § </w:t>
      </w:r>
      <w:r w:rsidR="00112D47">
        <w:t>2</w:t>
      </w:r>
      <w:r w:rsidR="00112D47" w:rsidRPr="005F54EA">
        <w:t xml:space="preserve"> </w:t>
      </w:r>
      <w:r w:rsidRPr="005F54EA">
        <w:t xml:space="preserve">jõustuvad 2026. aasta 1. mail ning § 1 punktid </w:t>
      </w:r>
      <w:r>
        <w:t>6</w:t>
      </w:r>
      <w:r w:rsidRPr="005F54EA">
        <w:t>, 1</w:t>
      </w:r>
      <w:r>
        <w:t>0</w:t>
      </w:r>
      <w:r w:rsidRPr="005F54EA">
        <w:t xml:space="preserve"> ja </w:t>
      </w:r>
      <w:commentRangeStart w:id="61"/>
      <w:r w:rsidRPr="005F54EA">
        <w:t>4</w:t>
      </w:r>
      <w:r>
        <w:t>0</w:t>
      </w:r>
      <w:commentRangeEnd w:id="61"/>
      <w:r w:rsidR="006425FF">
        <w:rPr>
          <w:rStyle w:val="Kommentaariviide"/>
          <w:rFonts w:asciiTheme="minorHAnsi" w:hAnsiTheme="minorHAnsi"/>
        </w:rPr>
        <w:commentReference w:id="61"/>
      </w:r>
      <w:r w:rsidRPr="005F54EA">
        <w:t xml:space="preserve"> jõustuvad 2026. aasta 1</w:t>
      </w:r>
      <w:r w:rsidRPr="002A7890">
        <w:t>. augustil.</w:t>
      </w:r>
      <w:r>
        <w:t xml:space="preserve"> </w:t>
      </w:r>
      <w:r>
        <w:rPr>
          <w:rFonts w:cs="Times New Roman"/>
        </w:rPr>
        <w:t xml:space="preserve">Need punktid jõustuvad hiljem, et anda Konkurentsiametile ja võrguettevõtjatele </w:t>
      </w:r>
      <w:commentRangeStart w:id="62"/>
      <w:r>
        <w:rPr>
          <w:rFonts w:cs="Times New Roman"/>
        </w:rPr>
        <w:t>pikem aeg vajalikeks ettevalmistusteks.</w:t>
      </w:r>
      <w:r w:rsidRPr="00AB7239">
        <w:t xml:space="preserve"> </w:t>
      </w:r>
      <w:commentRangeEnd w:id="62"/>
      <w:r w:rsidR="00F74A3C">
        <w:rPr>
          <w:rStyle w:val="Kommentaariviide"/>
          <w:rFonts w:asciiTheme="minorHAnsi" w:hAnsiTheme="minorHAnsi"/>
        </w:rPr>
        <w:commentReference w:id="62"/>
      </w:r>
      <w:r>
        <w:t>Ülejäänud muudatused jõustuvad üldises korras. Jõustumisel ei nähta ette pikemat aega rikkumismenetluse vältimiseks, kuna nende sätetega seotud direktiivi ülevõtmise tähtaeg oli 17.</w:t>
      </w:r>
      <w:r w:rsidR="00E20D8F">
        <w:t> </w:t>
      </w:r>
      <w:r>
        <w:t>jaanuar 2025.</w:t>
      </w:r>
    </w:p>
    <w:p w14:paraId="333C81BC" w14:textId="77777777" w:rsidR="009147A7" w:rsidRPr="004335F1" w:rsidRDefault="009147A7" w:rsidP="009147A7">
      <w:pPr>
        <w:tabs>
          <w:tab w:val="left" w:pos="1956"/>
        </w:tabs>
        <w:rPr>
          <w:bCs/>
        </w:rPr>
      </w:pPr>
    </w:p>
    <w:p w14:paraId="3349E66F" w14:textId="77777777" w:rsidR="009147A7" w:rsidRDefault="009147A7" w:rsidP="009147A7">
      <w:pPr>
        <w:tabs>
          <w:tab w:val="left" w:pos="1956"/>
        </w:tabs>
        <w:rPr>
          <w:b/>
        </w:rPr>
      </w:pPr>
      <w:r w:rsidRPr="009C62B1">
        <w:rPr>
          <w:b/>
        </w:rPr>
        <w:t>1</w:t>
      </w:r>
      <w:r>
        <w:rPr>
          <w:b/>
        </w:rPr>
        <w:t>0</w:t>
      </w:r>
      <w:r w:rsidRPr="009C62B1">
        <w:rPr>
          <w:b/>
        </w:rPr>
        <w:t>. Seaduseelnõu kooskõlastamine, huvirühmade kaasamine ja avalik konsultatsioon</w:t>
      </w:r>
    </w:p>
    <w:p w14:paraId="351A01B3" w14:textId="77777777" w:rsidR="009147A7" w:rsidRDefault="009147A7" w:rsidP="009147A7">
      <w:pPr>
        <w:tabs>
          <w:tab w:val="left" w:pos="1956"/>
        </w:tabs>
        <w:rPr>
          <w:b/>
        </w:rPr>
      </w:pPr>
    </w:p>
    <w:p w14:paraId="7E1BA4C1" w14:textId="77777777" w:rsidR="00D17619" w:rsidRDefault="009147A7" w:rsidP="009147A7">
      <w:pPr>
        <w:tabs>
          <w:tab w:val="left" w:pos="1956"/>
        </w:tabs>
      </w:pPr>
      <w:r w:rsidRPr="009C62B1">
        <w:t>Eelnõu esitat</w:t>
      </w:r>
      <w:r>
        <w:t>i</w:t>
      </w:r>
      <w:r w:rsidRPr="009C62B1">
        <w:t xml:space="preserve"> kooskõlastamiseks eelnõude infosüsteemi (EIS) kaudu </w:t>
      </w:r>
      <w:r>
        <w:t>Rahandus</w:t>
      </w:r>
      <w:r w:rsidRPr="00EC134F">
        <w:t>ministeeriumile</w:t>
      </w:r>
      <w:r>
        <w:t xml:space="preserve"> ja Justiits- ja Digiministeeriumile </w:t>
      </w:r>
      <w:r w:rsidRPr="00EC134F">
        <w:t>ning märkuste esitamiseks Konkurentsiametile ja turuosalistele.</w:t>
      </w:r>
      <w:r>
        <w:t xml:space="preserve"> </w:t>
      </w:r>
      <w:r w:rsidRPr="00CE1D61">
        <w:t xml:space="preserve">Laekunud ettepanekud ja märkused on toodud käesoleva seletuskirja lisas </w:t>
      </w:r>
      <w:r>
        <w:t xml:space="preserve">2 </w:t>
      </w:r>
      <w:r w:rsidRPr="00CE1D61">
        <w:t>kajastatud ettepanekute tabelis.</w:t>
      </w:r>
      <w:r>
        <w:t xml:space="preserve"> </w:t>
      </w:r>
    </w:p>
    <w:p w14:paraId="3F5CD3BE" w14:textId="77777777" w:rsidR="00D17619" w:rsidRDefault="00D17619" w:rsidP="009147A7">
      <w:pPr>
        <w:tabs>
          <w:tab w:val="left" w:pos="1956"/>
        </w:tabs>
      </w:pPr>
    </w:p>
    <w:p w14:paraId="41BFED8B" w14:textId="5E1F93AB" w:rsidR="009147A7" w:rsidRDefault="00D17619" w:rsidP="009147A7">
      <w:pPr>
        <w:tabs>
          <w:tab w:val="left" w:pos="1956"/>
        </w:tabs>
      </w:pPr>
      <w:r>
        <w:t xml:space="preserve">Eelnõud on täiendatud </w:t>
      </w:r>
      <w:r w:rsidR="009147A7" w:rsidRPr="005C179D">
        <w:rPr>
          <w:bCs/>
        </w:rPr>
        <w:t>tootmissuunalise võrguühenduse mittekasutamisega seonduva alakasutustasu vabastamise alus</w:t>
      </w:r>
      <w:r>
        <w:rPr>
          <w:bCs/>
        </w:rPr>
        <w:t>tega</w:t>
      </w:r>
      <w:r w:rsidR="009147A7">
        <w:rPr>
          <w:bCs/>
        </w:rPr>
        <w:t xml:space="preserve"> ning e</w:t>
      </w:r>
      <w:r w:rsidR="009147A7" w:rsidRPr="005C179D">
        <w:rPr>
          <w:bCs/>
        </w:rPr>
        <w:t xml:space="preserve">lektri ja gaasi </w:t>
      </w:r>
      <w:proofErr w:type="spellStart"/>
      <w:r w:rsidR="009147A7" w:rsidRPr="005C179D">
        <w:rPr>
          <w:bCs/>
        </w:rPr>
        <w:t>hulgituru</w:t>
      </w:r>
      <w:proofErr w:type="spellEnd"/>
      <w:r w:rsidR="009147A7" w:rsidRPr="005C179D">
        <w:rPr>
          <w:bCs/>
        </w:rPr>
        <w:t xml:space="preserve"> manipuleerimise eest kaitsmise määruse (EL) 2024/1106 (REMIT) </w:t>
      </w:r>
      <w:r>
        <w:rPr>
          <w:bCs/>
        </w:rPr>
        <w:t xml:space="preserve">rakendamiseks vajalike sätetega ning vastutusnormidega </w:t>
      </w:r>
      <w:r>
        <w:t>ning see on eraldi kooskõlastatud sihtrühmadega</w:t>
      </w:r>
      <w:r w:rsidR="009147A7" w:rsidRPr="005C179D">
        <w:rPr>
          <w:bCs/>
        </w:rPr>
        <w:t>.</w:t>
      </w:r>
      <w:r>
        <w:rPr>
          <w:bCs/>
        </w:rPr>
        <w:t xml:space="preserve"> Eelnõu saadetakse sihtrühmadele teadmiseks.</w:t>
      </w:r>
      <w:r w:rsidR="009147A7">
        <w:rPr>
          <w:bCs/>
        </w:rPr>
        <w:t xml:space="preserve"> </w:t>
      </w:r>
    </w:p>
    <w:p w14:paraId="7B08CC34" w14:textId="77777777" w:rsidR="009147A7" w:rsidRDefault="009147A7" w:rsidP="009147A7">
      <w:pPr>
        <w:tabs>
          <w:tab w:val="left" w:pos="1956"/>
        </w:tabs>
      </w:pPr>
    </w:p>
    <w:p w14:paraId="1B8ED783" w14:textId="77777777" w:rsidR="009147A7" w:rsidRPr="00174162" w:rsidRDefault="009147A7" w:rsidP="009147A7">
      <w:pPr>
        <w:pStyle w:val="Standard"/>
        <w:pBdr>
          <w:bottom w:val="single" w:sz="12" w:space="31" w:color="auto"/>
        </w:pBdr>
        <w:spacing w:line="200" w:lineRule="atLeast"/>
      </w:pPr>
      <w:r w:rsidRPr="00174162">
        <w:t>Lisa 1. Vastavustabel</w:t>
      </w:r>
    </w:p>
    <w:p w14:paraId="51EE705D" w14:textId="77777777" w:rsidR="009147A7" w:rsidRDefault="009147A7" w:rsidP="009147A7">
      <w:pPr>
        <w:pStyle w:val="Standard"/>
        <w:pBdr>
          <w:bottom w:val="single" w:sz="12" w:space="31" w:color="auto"/>
        </w:pBdr>
        <w:spacing w:line="200" w:lineRule="atLeast"/>
      </w:pPr>
      <w:r w:rsidRPr="00174162">
        <w:t>Lisa 2. Ettepanekute tabel</w:t>
      </w:r>
    </w:p>
    <w:p w14:paraId="131EFD52" w14:textId="3502BFEA" w:rsidR="00192D36" w:rsidRDefault="00192D36" w:rsidP="009147A7">
      <w:pPr>
        <w:pStyle w:val="Standard"/>
        <w:pBdr>
          <w:bottom w:val="single" w:sz="12" w:space="31" w:color="auto"/>
        </w:pBdr>
        <w:spacing w:line="200" w:lineRule="atLeast"/>
      </w:pPr>
      <w:r>
        <w:t>Lisa 3. Määruse kavand</w:t>
      </w:r>
    </w:p>
    <w:p w14:paraId="650F1B51" w14:textId="14D83E13" w:rsidR="00CE1D61" w:rsidRPr="00CE1D61" w:rsidRDefault="00CE1D61" w:rsidP="00212DD8">
      <w:pPr>
        <w:rPr>
          <w:lang w:eastAsia="et-EE"/>
        </w:rPr>
      </w:pPr>
    </w:p>
    <w:sectPr w:rsidR="00CE1D61" w:rsidRPr="00CE1D61">
      <w:footerReference w:type="default" r:id="rId2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Katariina Kärsten - JUSTDIGI" w:date="2025-09-12T09:17:00Z" w:initials="KK">
    <w:p w14:paraId="600EB53C" w14:textId="77777777" w:rsidR="003265DB" w:rsidRDefault="003265DB" w:rsidP="003265DB">
      <w:pPr>
        <w:pStyle w:val="Kommentaaritekst"/>
      </w:pPr>
      <w:r>
        <w:rPr>
          <w:rStyle w:val="Kommentaariviide"/>
        </w:rPr>
        <w:annotationRef/>
      </w:r>
      <w:r>
        <w:t xml:space="preserve">Kuna EL määrus on otsekohalduv, siis seda ei võeta üle, vaid üksnes rakendatakse. </w:t>
      </w:r>
    </w:p>
  </w:comment>
  <w:comment w:id="3" w:author="Katariina Kärsten - JUSTDIGI" w:date="2025-09-12T09:24:00Z" w:initials="KK">
    <w:p w14:paraId="27C76EE8" w14:textId="77777777" w:rsidR="00833502" w:rsidRDefault="00833502" w:rsidP="00833502">
      <w:pPr>
        <w:pStyle w:val="Kommentaaritekst"/>
      </w:pPr>
      <w:r>
        <w:rPr>
          <w:rStyle w:val="Kommentaariviide"/>
        </w:rPr>
        <w:annotationRef/>
      </w:r>
      <w:r>
        <w:t xml:space="preserve">Sisukokkuvõtte esimeses lauses on kõnealune määrus juba nimetatud ning seal on lühendiks pakutud </w:t>
      </w:r>
      <w:r>
        <w:rPr>
          <w:i/>
          <w:iCs/>
        </w:rPr>
        <w:t>määrus</w:t>
      </w:r>
      <w:r>
        <w:t xml:space="preserve">, siin aga REMIT. Parema arusaadavuse huvides palume lühendite kasutus ühtlustada. Lisaks: kuna ülal on REMIT määruse täispikk pealkiri ja avaldamismärge juba esitatud, siis allmärkusest võib loobuda. Või alternatiivselt esitada nii direktiivi kui määruse täispikad pealkirjad üksnes allmärkustes. </w:t>
      </w:r>
    </w:p>
  </w:comment>
  <w:comment w:id="4" w:author="Joel Kook - JUSTDIGI" w:date="2025-08-27T14:43:00Z" w:initials="JK">
    <w:p w14:paraId="3B70C11D" w14:textId="732DC98F" w:rsidR="00A0160E" w:rsidRDefault="00A0160E" w:rsidP="00A0160E">
      <w:pPr>
        <w:pStyle w:val="Kommentaaritekst"/>
      </w:pPr>
      <w:r>
        <w:rPr>
          <w:rStyle w:val="Kommentaariviide"/>
        </w:rPr>
        <w:annotationRef/>
      </w:r>
      <w:r>
        <w:t>Täpsustada, kas mõeldud on majanduslikku kaitset läbi soodsamate ja stabiilsemate elektrihindade või mõeldud on ka sotsiaalset või ka julgeolekut puudutavat kaitset?</w:t>
      </w:r>
    </w:p>
  </w:comment>
  <w:comment w:id="5" w:author="Joel Kook - JUSTDIGI" w:date="2025-08-27T14:44:00Z" w:initials="JK">
    <w:p w14:paraId="486A8ECE" w14:textId="77777777" w:rsidR="00F05B50" w:rsidRDefault="00F05B50" w:rsidP="00F05B50">
      <w:pPr>
        <w:pStyle w:val="Kommentaaritekst"/>
      </w:pPr>
      <w:r>
        <w:rPr>
          <w:rStyle w:val="Kommentaariviide"/>
        </w:rPr>
        <w:annotationRef/>
      </w:r>
      <w:r>
        <w:t>Palume selgelt eristada halduskoormust töökoormusest, kuna HÕNTE mõistes tähendab halduskoormus avaliku võimu poolt eraõiguslikele isikutele põhjustatavat lisakoormust. Riigiasutustele endile rakendub üksnes töökoormus. Palume tekstis parandada.</w:t>
      </w:r>
    </w:p>
  </w:comment>
  <w:comment w:id="7" w:author="Merike Koppel - JUSTDIGI" w:date="2025-08-21T11:15:00Z" w:initials="MK">
    <w:p w14:paraId="6F4550DA" w14:textId="58AEEA18" w:rsidR="00994919" w:rsidRDefault="00994919" w:rsidP="00994919">
      <w:pPr>
        <w:pStyle w:val="Kommentaaritekst"/>
      </w:pPr>
      <w:r>
        <w:rPr>
          <w:rStyle w:val="Kommentaariviide"/>
        </w:rPr>
        <w:annotationRef/>
      </w:r>
      <w:r>
        <w:t>Kuna seletuskirja on tuntavalt muudetud, ei vasta see teave tõele. Seletuskiri on keeletoimetamata. Eelnõu ja seletuskirja niivõrd ulatusliku muutmise korral oleks tulnud see enne II ringile saatmist lasta keeletoimetajal ära toimetada.</w:t>
      </w:r>
    </w:p>
  </w:comment>
  <w:comment w:id="13" w:author="Katariina Kärsten - JUSTDIGI" w:date="2025-09-12T09:24:00Z" w:initials="KK">
    <w:p w14:paraId="345F4FD9" w14:textId="77777777" w:rsidR="00805099" w:rsidRDefault="00805099" w:rsidP="00805099">
      <w:pPr>
        <w:pStyle w:val="Kommentaaritekst"/>
      </w:pPr>
      <w:r>
        <w:rPr>
          <w:rStyle w:val="Kommentaariviide"/>
        </w:rPr>
        <w:annotationRef/>
      </w:r>
      <w:r>
        <w:t xml:space="preserve">Siin tuleb nimetada ka REMIT määruse rakendamine - seos EL õiguse rakendamisega, HÕNTE § 41 lg 4 p 2. </w:t>
      </w:r>
    </w:p>
  </w:comment>
  <w:comment w:id="14" w:author="Katariina Kärsten - JUSTDIGI" w:date="2025-09-12T09:26:00Z" w:initials="KK">
    <w:p w14:paraId="36BF31E5" w14:textId="77777777" w:rsidR="003C6699" w:rsidRDefault="003C6699" w:rsidP="003C6699">
      <w:pPr>
        <w:pStyle w:val="Kommentaaritekst"/>
      </w:pPr>
      <w:r>
        <w:rPr>
          <w:rStyle w:val="Kommentaariviide"/>
        </w:rPr>
        <w:annotationRef/>
      </w:r>
      <w:r>
        <w:t xml:space="preserve">ESS muudatusi II ringile esitatud eelnõus ei sisaldu. </w:t>
      </w:r>
    </w:p>
  </w:comment>
  <w:comment w:id="15" w:author="Katariina Kärsten - JUSTDIGI" w:date="2025-09-12T09:27:00Z" w:initials="KK">
    <w:p w14:paraId="27803FB0" w14:textId="77777777" w:rsidR="00F31EF4" w:rsidRDefault="00F31EF4" w:rsidP="00F31EF4">
      <w:pPr>
        <w:pStyle w:val="Kommentaaritekst"/>
      </w:pPr>
      <w:r>
        <w:rPr>
          <w:rStyle w:val="Kommentaariviide"/>
        </w:rPr>
        <w:annotationRef/>
      </w:r>
      <w:r>
        <w:t xml:space="preserve">Palume RT viited enne VV-le esitamist üle kontrollida ja ajakohastada. RHS-st jõustus uus redaktsioon 1. septembril ja järgmine juba 1. oktoobril. </w:t>
      </w:r>
    </w:p>
  </w:comment>
  <w:comment w:id="16" w:author="Joel Kook - JUSTDIGI" w:date="2025-08-27T14:47:00Z" w:initials="JK">
    <w:p w14:paraId="1204E6B4" w14:textId="3709274A" w:rsidR="00244341" w:rsidRDefault="00244341" w:rsidP="00244341">
      <w:pPr>
        <w:pStyle w:val="Kommentaaritekst"/>
      </w:pPr>
      <w:r>
        <w:rPr>
          <w:rStyle w:val="Kommentaariviide"/>
        </w:rPr>
        <w:annotationRef/>
      </w:r>
      <w:r>
        <w:t>Kuna kõik eelnõuga kavandatavad muudatused ei tulene EL õiguse rakendamisest, siis palume täpsustada, kas ja millised siseriiklikud muudatused on mõeldud kiireloomuliseks rakendamiseks? Juhime tähelepanu, et kiireloomulisuse all on eelkõige silmas peetud olukorda, kus muudatuste vajadus on tekkinud ootamatult ning eelnõu väljatöötaja tahtest sõltumatult ning kus eelnõu koostaja ei saa ise kontrollida selle ajaraami või kaasneks viivitusega suur majanduslik või muu oluline kahju. Seega tuleb VTK koostamata jätmist sisulisemalt põhjendada. Lisaks, kas märgitud muudatuste hulgas on nt ka tehnilisemaid muudatusi, mis ei vajanukski üksnes väheolulise mõju kaasnemise kaalutlusel VTK koostamist (vt HÕNTE § 1 lg 2 p 5)? Palume ka seda asjaolu siin täpsustada. Soovitame võimalusel VTK-ga seonduv info tõsta seaduse eesmärgi osasse (vt HÕNTE § 42 lg 2), kuna see sobib paremini seal juba kajastatu täiendamiseks - vt ka selle osa viimase lõigu kohta tehtud märkust.</w:t>
      </w:r>
    </w:p>
  </w:comment>
  <w:comment w:id="17" w:author="Katariina Kärsten - JUSTDIGI" w:date="2025-09-12T09:30:00Z" w:initials="KK">
    <w:p w14:paraId="3BB42C25" w14:textId="77777777" w:rsidR="00402F7B" w:rsidRDefault="00402F7B" w:rsidP="00402F7B">
      <w:pPr>
        <w:pStyle w:val="Kommentaaritekst"/>
      </w:pPr>
      <w:r>
        <w:rPr>
          <w:rStyle w:val="Kommentaariviide"/>
        </w:rPr>
        <w:annotationRef/>
      </w:r>
      <w:r>
        <w:t xml:space="preserve">Palume SK 2. osas selgitada ka REMIT määruse rakendamisest tulenevat eesmärki. </w:t>
      </w:r>
    </w:p>
  </w:comment>
  <w:comment w:id="18" w:author="Joel Kook - JUSTDIGI" w:date="2025-08-27T14:47:00Z" w:initials="JK">
    <w:p w14:paraId="13FE0242" w14:textId="52565CBD" w:rsidR="008A35B1" w:rsidRDefault="008A35B1" w:rsidP="008A35B1">
      <w:pPr>
        <w:pStyle w:val="Kommentaaritekst"/>
      </w:pPr>
      <w:r>
        <w:rPr>
          <w:rStyle w:val="Kommentaariviide"/>
        </w:rPr>
        <w:annotationRef/>
      </w:r>
      <w:r>
        <w:t xml:space="preserve">Soovitame siinkohal kasutada sõnastust u järgmiselt: </w:t>
      </w:r>
      <w:r>
        <w:rPr>
          <w:i/>
          <w:iCs/>
        </w:rPr>
        <w:t xml:space="preserve">Kavandatud seaduseelnõuga võetakse üle … </w:t>
      </w:r>
    </w:p>
    <w:p w14:paraId="12A960E4" w14:textId="77777777" w:rsidR="008A35B1" w:rsidRDefault="008A35B1" w:rsidP="008A35B1">
      <w:pPr>
        <w:pStyle w:val="Kommentaaritekst"/>
      </w:pPr>
    </w:p>
    <w:p w14:paraId="7B047C16" w14:textId="77777777" w:rsidR="008A35B1" w:rsidRDefault="008A35B1" w:rsidP="008A35B1">
      <w:pPr>
        <w:pStyle w:val="Kommentaaritekst"/>
      </w:pPr>
      <w:r>
        <w:t>kuna tegelik sisuline eesmärk on toodud järgmises lauses.</w:t>
      </w:r>
    </w:p>
  </w:comment>
  <w:comment w:id="19" w:author="Joel Kook - JUSTDIGI" w:date="2025-08-27T14:50:00Z" w:initials="JK">
    <w:p w14:paraId="5504D9D4" w14:textId="77777777" w:rsidR="00F16C57" w:rsidRDefault="00F16C57" w:rsidP="00F16C57">
      <w:pPr>
        <w:pStyle w:val="Kommentaaritekst"/>
      </w:pPr>
      <w:r>
        <w:rPr>
          <w:rStyle w:val="Kommentaariviide"/>
        </w:rPr>
        <w:annotationRef/>
      </w:r>
      <w:r>
        <w:t>Kas on õige järeldada, et siin loetletud muudatused on EN-s ainsad, mis on tingitud üksnes siseriiklikust vajadusest, sh ka mainitud stiimulite loomine paindlikkusteenuse kasutuselevõtuks? Palume vastavalt täpsustada.</w:t>
      </w:r>
    </w:p>
    <w:p w14:paraId="36257042" w14:textId="77777777" w:rsidR="00F16C57" w:rsidRDefault="00F16C57" w:rsidP="00F16C57">
      <w:pPr>
        <w:pStyle w:val="Kommentaaritekst"/>
      </w:pPr>
    </w:p>
    <w:p w14:paraId="0A2534FA" w14:textId="77777777" w:rsidR="00F16C57" w:rsidRDefault="00F16C57" w:rsidP="00F16C57">
      <w:pPr>
        <w:pStyle w:val="Kommentaaritekst"/>
      </w:pPr>
      <w:r>
        <w:t>Lisaks palume siin eesmärkide sisulisest poolest paremini avada üldteenuse muudatuste eesmärke - kelle jaoks ja mismoodi selle tagajärjel olukord muutub?</w:t>
      </w:r>
    </w:p>
  </w:comment>
  <w:comment w:id="26" w:author="Joel Kook - JUSTDIGI" w:date="2025-08-27T16:31:00Z" w:initials="JK">
    <w:p w14:paraId="25645904" w14:textId="77777777" w:rsidR="002F47D1" w:rsidRDefault="002F47D1" w:rsidP="002F47D1">
      <w:pPr>
        <w:pStyle w:val="Kommentaaritekst"/>
      </w:pPr>
      <w:r>
        <w:rPr>
          <w:rStyle w:val="Kommentaariviide"/>
        </w:rPr>
        <w:annotationRef/>
      </w:r>
      <w:r>
        <w:t>Tulenevalt vajadusest seirata väljatöötatavate õigusaktide mõju ettevõtjate ja inimeste halduskoormusele palume mõjuanalüüsis selgelt eraldi punktis kokkuvõtvalt (nt analüüsi lõpus) välja tuua, kuidas kavandatavad muudatused mõjutavad ettevõtjate/füüsiliste isikute halduskoormust. Järgnevas mõjuanalüüsis on tuvastatavad mitmed halduskoormust mõjutavad (eelkõige suurendavad) asjaolud erinevas rollis olevatele ettevõtjatele ning füüsilistele isikutele (valdavalt koormust vähendavad).</w:t>
      </w:r>
    </w:p>
  </w:comment>
  <w:comment w:id="28" w:author="Joel Kook - JUSTDIGI" w:date="2025-08-22T14:12:00Z" w:initials="JK">
    <w:p w14:paraId="7CF7A58F" w14:textId="354DE680" w:rsidR="00620085" w:rsidRDefault="005A5F07" w:rsidP="00620085">
      <w:pPr>
        <w:pStyle w:val="Kommentaaritekst"/>
      </w:pPr>
      <w:r>
        <w:rPr>
          <w:rStyle w:val="Kommentaariviide"/>
        </w:rPr>
        <w:annotationRef/>
      </w:r>
      <w:r w:rsidR="00620085">
        <w:t>Õige oleks märkida, et suureneb, sest ka viidatud aruande kohaselt on senimaani siiski tegemist eraldi äriühingutega ning eespool toodud 2023. a turuosa 88% ja siinmärgitud 91% tekitaks muidu täiendavat segadust.</w:t>
      </w:r>
    </w:p>
  </w:comment>
  <w:comment w:id="29" w:author="Joel Kook - JUSTDIGI" w:date="2025-08-27T13:15:00Z" w:initials="JK">
    <w:p w14:paraId="2BA35671" w14:textId="77777777" w:rsidR="00A8025F" w:rsidRDefault="00A8025F" w:rsidP="00A8025F">
      <w:pPr>
        <w:pStyle w:val="Kommentaaritekst"/>
      </w:pPr>
      <w:r>
        <w:rPr>
          <w:rStyle w:val="Kommentaariviide"/>
        </w:rPr>
        <w:annotationRef/>
      </w:r>
      <w:r>
        <w:t>Kas on võimalik välja tuua ka fikseeritud hinnaga lepingute ja börsipaketiga lepingute osakaalu kõigist lepingutest või nt nende viimaste aastate keskmise suhte?</w:t>
      </w:r>
    </w:p>
  </w:comment>
  <w:comment w:id="27" w:author="Joel Kook - JUSTDIGI" w:date="2025-08-27T14:21:00Z" w:initials="JK">
    <w:p w14:paraId="00FCDD63" w14:textId="77777777" w:rsidR="00AB0813" w:rsidRDefault="00AB0813" w:rsidP="00AB0813">
      <w:pPr>
        <w:pStyle w:val="Kommentaaritekst"/>
      </w:pPr>
      <w:r>
        <w:rPr>
          <w:rStyle w:val="Kommentaariviide"/>
        </w:rPr>
        <w:annotationRef/>
      </w:r>
      <w:r>
        <w:t>Ilmselt on toodud andmeid võimalik uuendada 2024. aasta vaates.</w:t>
      </w:r>
    </w:p>
  </w:comment>
  <w:comment w:id="30" w:author="Joel Kook - JUSTDIGI" w:date="2025-08-27T13:50:00Z" w:initials="JK">
    <w:p w14:paraId="5CD8BF8C" w14:textId="77777777" w:rsidR="00A86101" w:rsidRDefault="007243DB" w:rsidP="00A86101">
      <w:pPr>
        <w:pStyle w:val="Kommentaaritekst"/>
      </w:pPr>
      <w:r>
        <w:rPr>
          <w:rStyle w:val="Kommentaariviide"/>
        </w:rPr>
        <w:annotationRef/>
      </w:r>
      <w:r w:rsidR="00A86101">
        <w:t xml:space="preserve">Palume siinjuures märkida, milliste mõjuvaldkondade mõju selle muudatuse vaatest käsitletakse. Meie hinnangul on käsitletud mitmetele sihtrühmadele avalduvat </w:t>
      </w:r>
      <w:r w:rsidR="00A86101">
        <w:rPr>
          <w:i/>
          <w:iCs/>
        </w:rPr>
        <w:t xml:space="preserve">majanduslikku </w:t>
      </w:r>
      <w:r w:rsidR="00A86101">
        <w:t xml:space="preserve">mõju ning </w:t>
      </w:r>
      <w:r w:rsidR="00A86101">
        <w:rPr>
          <w:i/>
          <w:iCs/>
        </w:rPr>
        <w:t xml:space="preserve">mõju riigiasutustele </w:t>
      </w:r>
      <w:r w:rsidR="00A86101">
        <w:t>(konkurentsiamet).</w:t>
      </w:r>
    </w:p>
  </w:comment>
  <w:comment w:id="31" w:author="Joel Kook - JUSTDIGI" w:date="2025-08-27T13:26:00Z" w:initials="JK">
    <w:p w14:paraId="767F66D5" w14:textId="702CA392" w:rsidR="00C64867" w:rsidRDefault="008E6543" w:rsidP="00C64867">
      <w:pPr>
        <w:pStyle w:val="Kommentaaritekst"/>
      </w:pPr>
      <w:r>
        <w:rPr>
          <w:rStyle w:val="Kommentaariviide"/>
        </w:rPr>
        <w:annotationRef/>
      </w:r>
      <w:r w:rsidR="00C64867">
        <w:t>Palume siiski märkida, millise muutuse see siis kaasa toob, kui positiivsed mõjud on märkimisväärsed? Nt kas eeldatakse tarbijatega sõlmitavate fikseeritud hinnaga elektrimüügilepingute arvu kasvu, nende tingimuste muutumist tarbijate jaoks ja sel juhul mis tarbijate jaoks nende sisus või pakutavas teenuses muutuks? Kas ja mil määral on mõju elektrimüüjate hinnapoliitikale - kas elektri hind tarbijate jaoks võib selle tulemusena kuidagi muutuda?</w:t>
      </w:r>
    </w:p>
  </w:comment>
  <w:comment w:id="32" w:author="Joel Kook - JUSTDIGI" w:date="2025-08-27T13:17:00Z" w:initials="JK">
    <w:p w14:paraId="5E3FEDDC" w14:textId="5901EC80" w:rsidR="00991204" w:rsidRDefault="002332CF" w:rsidP="00991204">
      <w:pPr>
        <w:pStyle w:val="Kommentaaritekst"/>
      </w:pPr>
      <w:r>
        <w:rPr>
          <w:rStyle w:val="Kommentaariviide"/>
        </w:rPr>
        <w:annotationRef/>
      </w:r>
      <w:r w:rsidR="00991204">
        <w:t>Ebaselgeks jääb, mis oleks muudatuse soovitav eesmärk - nt kui palju tarbimist peaks olema turustabiilsuse tagamiseks fikseeritud hinnaga lepingutega ning milline on see suhe praegu?</w:t>
      </w:r>
    </w:p>
  </w:comment>
  <w:comment w:id="33" w:author="Joel Kook - JUSTDIGI" w:date="2025-08-27T13:28:00Z" w:initials="JK">
    <w:p w14:paraId="6EFB97F7" w14:textId="77777777" w:rsidR="00B168A0" w:rsidRDefault="004820DD" w:rsidP="00B168A0">
      <w:pPr>
        <w:pStyle w:val="Kommentaaritekst"/>
      </w:pPr>
      <w:r>
        <w:rPr>
          <w:rStyle w:val="Kommentaariviide"/>
        </w:rPr>
        <w:annotationRef/>
      </w:r>
      <w:r w:rsidR="00B168A0">
        <w:t xml:space="preserve">Siin on mõeldud ilmselt </w:t>
      </w:r>
      <w:r w:rsidR="00B168A0">
        <w:rPr>
          <w:i/>
          <w:iCs/>
        </w:rPr>
        <w:t>töökoormust</w:t>
      </w:r>
      <w:r w:rsidR="00B168A0">
        <w:t>. Parandada. Samuti lisada info selle kohta, kas ameti kontrollifunktsioon saab olema siin pidev ja korduv või on tegemist nö ühekordse kontrolliga.</w:t>
      </w:r>
    </w:p>
  </w:comment>
  <w:comment w:id="34" w:author="Joel Kook - JUSTDIGI" w:date="2025-08-27T14:17:00Z" w:initials="JK">
    <w:p w14:paraId="4F609F1C" w14:textId="77777777" w:rsidR="00A86101" w:rsidRDefault="00A87777" w:rsidP="00A86101">
      <w:pPr>
        <w:pStyle w:val="Kommentaaritekst"/>
      </w:pPr>
      <w:r>
        <w:rPr>
          <w:rStyle w:val="Kommentaariviide"/>
        </w:rPr>
        <w:annotationRef/>
      </w:r>
      <w:r w:rsidR="00A86101">
        <w:t xml:space="preserve">Palume siinjuures märkida, milliste mõjuvaldkondade mõju selle muudatuse vaatest käsitletakse. Meie hinnangul on eelkõige käsitletud mitmetele sihtrühmadele avalduvat </w:t>
      </w:r>
      <w:r w:rsidR="00A86101">
        <w:rPr>
          <w:i/>
          <w:iCs/>
        </w:rPr>
        <w:t xml:space="preserve">majanduslikku </w:t>
      </w:r>
      <w:r w:rsidR="00A86101">
        <w:t>mõju.</w:t>
      </w:r>
    </w:p>
  </w:comment>
  <w:comment w:id="35" w:author="Joel Kook - JUSTDIGI" w:date="2025-08-27T13:59:00Z" w:initials="JK">
    <w:p w14:paraId="16B5115F" w14:textId="34BBC65D" w:rsidR="00922948" w:rsidRDefault="001A54BD" w:rsidP="00922948">
      <w:pPr>
        <w:pStyle w:val="Kommentaaritekst"/>
      </w:pPr>
      <w:r>
        <w:rPr>
          <w:rStyle w:val="Kommentaariviide"/>
        </w:rPr>
        <w:annotationRef/>
      </w:r>
      <w:r w:rsidR="00922948">
        <w:t>Paluksime siia täiendavalt lisada infot, kui mõne järgnevalt avalduva negatiivse mõju osas on teada rakendatav, juba kasutuses olev või kavandatav leevendusmeede, mis soovimatut mõju vähendaks. Nt kas nimetatud olukordi võiks leevendada tingimuslike liitujate arvu piiramine, erinevad võimalikud finantstoetuste meetmed, riigipoolne tasakaalustatud ja põhjendatud elektrivõrgu arenduskava, mis arvestab regionaalse ebavõrdsuse teket vms. meede.</w:t>
      </w:r>
    </w:p>
  </w:comment>
  <w:comment w:id="36" w:author="Joel Kook - JUSTDIGI" w:date="2025-08-27T14:17:00Z" w:initials="JK">
    <w:p w14:paraId="6043DF0C" w14:textId="77777777" w:rsidR="008D41A0" w:rsidRDefault="008D41A0" w:rsidP="008D41A0">
      <w:pPr>
        <w:pStyle w:val="Kommentaaritekst"/>
      </w:pPr>
      <w:r>
        <w:rPr>
          <w:rStyle w:val="Kommentaariviide"/>
        </w:rPr>
        <w:annotationRef/>
      </w:r>
      <w:r>
        <w:t>Täpsustada mõju olemust neile piirkondadele.</w:t>
      </w:r>
    </w:p>
  </w:comment>
  <w:comment w:id="37" w:author="Joel Kook - JUSTDIGI" w:date="2025-08-27T14:18:00Z" w:initials="JK">
    <w:p w14:paraId="635EA1AB" w14:textId="77777777" w:rsidR="003A4EB0" w:rsidRDefault="00FE7D47" w:rsidP="003A4EB0">
      <w:pPr>
        <w:pStyle w:val="Kommentaaritekst"/>
      </w:pPr>
      <w:r>
        <w:rPr>
          <w:rStyle w:val="Kommentaariviide"/>
        </w:rPr>
        <w:annotationRef/>
      </w:r>
      <w:r w:rsidR="003A4EB0">
        <w:t xml:space="preserve">Palume siinjuures märkida, milliste mõjuvaldkondade mõju selle muudatuse vaatest käsitletakse. Meie hinnangul on käsitletud sihtrühmadele avalduvat </w:t>
      </w:r>
      <w:r w:rsidR="003A4EB0">
        <w:rPr>
          <w:i/>
          <w:iCs/>
        </w:rPr>
        <w:t xml:space="preserve">sotsiaalset </w:t>
      </w:r>
      <w:r w:rsidR="003A4EB0">
        <w:t xml:space="preserve">ja </w:t>
      </w:r>
      <w:r w:rsidR="003A4EB0">
        <w:rPr>
          <w:i/>
          <w:iCs/>
        </w:rPr>
        <w:t xml:space="preserve">majanduslikku </w:t>
      </w:r>
      <w:r w:rsidR="003A4EB0">
        <w:t>mõju.</w:t>
      </w:r>
    </w:p>
  </w:comment>
  <w:comment w:id="38" w:author="Joel Kook - JUSTDIGI" w:date="2025-08-27T14:09:00Z" w:initials="JK">
    <w:p w14:paraId="426E612B" w14:textId="633E4773" w:rsidR="00DC377C" w:rsidRDefault="00DC377C" w:rsidP="00DC377C">
      <w:pPr>
        <w:pStyle w:val="Kommentaaritekst"/>
      </w:pPr>
      <w:r>
        <w:rPr>
          <w:rStyle w:val="Kommentaariviide"/>
        </w:rPr>
        <w:annotationRef/>
      </w:r>
      <w:r>
        <w:t>Täpsustada, kes on suunanud.</w:t>
      </w:r>
    </w:p>
  </w:comment>
  <w:comment w:id="39" w:author="Joel Kook - JUSTDIGI" w:date="2025-08-27T14:29:00Z" w:initials="JK">
    <w:p w14:paraId="44DFD911" w14:textId="77777777" w:rsidR="003A4EB0" w:rsidRDefault="00CE14AF" w:rsidP="003A4EB0">
      <w:pPr>
        <w:pStyle w:val="Kommentaaritekst"/>
      </w:pPr>
      <w:r>
        <w:rPr>
          <w:rStyle w:val="Kommentaariviide"/>
        </w:rPr>
        <w:annotationRef/>
      </w:r>
      <w:r w:rsidR="003A4EB0">
        <w:t xml:space="preserve">Kokkuvõtvalt on järgnevalt ilmselt analüüsitud eelkõige </w:t>
      </w:r>
      <w:r w:rsidR="003A4EB0">
        <w:rPr>
          <w:i/>
          <w:iCs/>
        </w:rPr>
        <w:t xml:space="preserve">majanduslikku mõju </w:t>
      </w:r>
      <w:r w:rsidR="003A4EB0">
        <w:t xml:space="preserve">erinevatele sihtrühmadele. </w:t>
      </w:r>
    </w:p>
    <w:p w14:paraId="5A973DC9" w14:textId="77777777" w:rsidR="003A4EB0" w:rsidRDefault="003A4EB0" w:rsidP="003A4EB0">
      <w:pPr>
        <w:pStyle w:val="Kommentaaritekst"/>
      </w:pPr>
    </w:p>
    <w:p w14:paraId="440E015A" w14:textId="77777777" w:rsidR="003A4EB0" w:rsidRDefault="003A4EB0" w:rsidP="003A4EB0">
      <w:pPr>
        <w:pStyle w:val="Kommentaaritekst"/>
      </w:pPr>
      <w:r>
        <w:t xml:space="preserve">Lisaks on analüüsist paraku välja jäänud </w:t>
      </w:r>
      <w:r>
        <w:rPr>
          <w:i/>
          <w:iCs/>
        </w:rPr>
        <w:t xml:space="preserve">halduskoormuslik </w:t>
      </w:r>
      <w:r>
        <w:t>vaade - kas sihtrühmadele võib tekkida täiendav halduskoormus, nt tulenevalt tarbija suurenevast valikuvabadusest? Palume täpsustada.</w:t>
      </w:r>
    </w:p>
  </w:comment>
  <w:comment w:id="41" w:author="Joel Kook - JUSTDIGI" w:date="2025-08-27T14:20:00Z" w:initials="JK">
    <w:p w14:paraId="5EBFFF41" w14:textId="294D24F9" w:rsidR="00DF2227" w:rsidRDefault="00DF2227" w:rsidP="00DF2227">
      <w:pPr>
        <w:pStyle w:val="Kommentaaritekst"/>
      </w:pPr>
      <w:r>
        <w:rPr>
          <w:rStyle w:val="Kommentaariviide"/>
        </w:rPr>
        <w:annotationRef/>
      </w:r>
      <w:r>
        <w:t>Õige oleks märkida, et suureneb, sest ka viidatud aruande kohaselt on senimaani siiski tegemist eraldi äriühingutega ning eespool toodud 2023. a turuosa 88% ja siinmärgitud 91% tekitaks muidu täiendavat segadust.</w:t>
      </w:r>
    </w:p>
  </w:comment>
  <w:comment w:id="40" w:author="Joel Kook - JUSTDIGI" w:date="2025-08-27T14:21:00Z" w:initials="JK">
    <w:p w14:paraId="513357FB" w14:textId="77777777" w:rsidR="00AB0813" w:rsidRDefault="00AB0813" w:rsidP="00AB0813">
      <w:pPr>
        <w:pStyle w:val="Kommentaaritekst"/>
      </w:pPr>
      <w:r>
        <w:rPr>
          <w:rStyle w:val="Kommentaariviide"/>
        </w:rPr>
        <w:annotationRef/>
      </w:r>
      <w:r>
        <w:t>Ilmselt on toodud andmeid võimalik uuendada 2024. aasta vaates.</w:t>
      </w:r>
    </w:p>
  </w:comment>
  <w:comment w:id="42" w:author="Joel Kook - JUSTDIGI" w:date="2025-08-27T14:22:00Z" w:initials="JK">
    <w:p w14:paraId="51BFFB4D" w14:textId="77777777" w:rsidR="00AB0813" w:rsidRDefault="00AB0813" w:rsidP="00AB0813">
      <w:pPr>
        <w:pStyle w:val="Kommentaaritekst"/>
      </w:pPr>
      <w:r>
        <w:rPr>
          <w:rStyle w:val="Kommentaariviide"/>
        </w:rPr>
        <w:annotationRef/>
      </w:r>
      <w:r>
        <w:t>Kas on võimalik välja tuua ka fikseeritud hinnaga lepingute ja börsipaketiga lepingute osakaalu kõigist lepingutest või nt nende viimaste aastate keskmise suhte?</w:t>
      </w:r>
    </w:p>
  </w:comment>
  <w:comment w:id="43" w:author="Joel Kook - JUSTDIGI" w:date="2025-08-27T15:41:00Z" w:initials="JK">
    <w:p w14:paraId="5C81F856" w14:textId="77777777" w:rsidR="00832000" w:rsidRDefault="00832000" w:rsidP="00832000">
      <w:pPr>
        <w:pStyle w:val="Kommentaaritekst"/>
      </w:pPr>
      <w:r>
        <w:rPr>
          <w:rStyle w:val="Kommentaariviide"/>
        </w:rPr>
        <w:annotationRef/>
      </w:r>
      <w:r>
        <w:t>Kas teiseks osapooleks on TTJA? Täpsustada.</w:t>
      </w:r>
    </w:p>
  </w:comment>
  <w:comment w:id="44" w:author="Joel Kook - JUSTDIGI" w:date="2025-08-27T14:32:00Z" w:initials="JK">
    <w:p w14:paraId="4B6D43FF" w14:textId="6B24F541" w:rsidR="003F2D54" w:rsidRDefault="003F2D54" w:rsidP="003F2D54">
      <w:pPr>
        <w:pStyle w:val="Kommentaaritekst"/>
      </w:pPr>
      <w:r>
        <w:rPr>
          <w:rStyle w:val="Kommentaariviide"/>
        </w:rPr>
        <w:annotationRef/>
      </w:r>
      <w:r>
        <w:t>Vt eelnevalt tehtud märkusi samade sihtrühmade kohta.</w:t>
      </w:r>
    </w:p>
  </w:comment>
  <w:comment w:id="45" w:author="Joel Kook - JUSTDIGI" w:date="2025-08-27T14:38:00Z" w:initials="JK">
    <w:p w14:paraId="2804E7FB" w14:textId="77777777" w:rsidR="001631CC" w:rsidRDefault="001631CC" w:rsidP="001631CC">
      <w:pPr>
        <w:pStyle w:val="Kommentaaritekst"/>
      </w:pPr>
      <w:r>
        <w:rPr>
          <w:rStyle w:val="Kommentaariviide"/>
        </w:rPr>
        <w:annotationRef/>
      </w:r>
      <w:r>
        <w:t>Täpsustada, kuivõrd kasvab sellega seoses TTJA töökoormus - nt millises osas ja kui süsteemselt kontrollib amet võrguettevõtjaid praegu ning mida tähendaks täiendav hangete kontroll ametile. Eeldatavalt ei hangitaks uusi seadmeid liiga sageli, samas on sihtrühma suuruseks märgitud 33 ettevõtjat.</w:t>
      </w:r>
    </w:p>
  </w:comment>
  <w:comment w:id="46" w:author="Joel Kook - JUSTDIGI" w:date="2025-08-27T15:23:00Z" w:initials="JK">
    <w:p w14:paraId="4100719A" w14:textId="77777777" w:rsidR="00F67558" w:rsidRDefault="0005336A" w:rsidP="00F67558">
      <w:pPr>
        <w:pStyle w:val="Kommentaaritekst"/>
      </w:pPr>
      <w:r>
        <w:rPr>
          <w:rStyle w:val="Kommentaariviide"/>
        </w:rPr>
        <w:annotationRef/>
      </w:r>
      <w:r w:rsidR="00F67558">
        <w:t xml:space="preserve">Täpsemalt tuleb määratleda selle muudatuse sihtrühmad, kelleks on ühelt poolt </w:t>
      </w:r>
      <w:r w:rsidR="00F67558">
        <w:rPr>
          <w:i/>
          <w:iCs/>
        </w:rPr>
        <w:t xml:space="preserve">riik </w:t>
      </w:r>
      <w:r w:rsidR="00F67558">
        <w:t xml:space="preserve">(täpsustada ka, millised riigiasutused) ning teisalt </w:t>
      </w:r>
      <w:r w:rsidR="00F67558">
        <w:rPr>
          <w:i/>
          <w:iCs/>
        </w:rPr>
        <w:t xml:space="preserve">ettevõtjad </w:t>
      </w:r>
      <w:r w:rsidR="00F67558">
        <w:t>(täpsustada, milliste sektorite ettevõtjad) ja nende (hinnanguline) arv).</w:t>
      </w:r>
    </w:p>
  </w:comment>
  <w:comment w:id="47" w:author="Joel Kook - JUSTDIGI" w:date="2025-08-27T14:40:00Z" w:initials="JK">
    <w:p w14:paraId="79E55C02" w14:textId="28E84F27" w:rsidR="003C7B21" w:rsidRDefault="000F10F0" w:rsidP="003C7B21">
      <w:pPr>
        <w:pStyle w:val="Kommentaaritekst"/>
      </w:pPr>
      <w:r>
        <w:rPr>
          <w:rStyle w:val="Kommentaariviide"/>
        </w:rPr>
        <w:annotationRef/>
      </w:r>
      <w:r w:rsidR="003C7B21">
        <w:t xml:space="preserve">Palume riigi vaatest märkida </w:t>
      </w:r>
      <w:r w:rsidR="003C7B21">
        <w:rPr>
          <w:i/>
          <w:iCs/>
        </w:rPr>
        <w:t>töökoormus</w:t>
      </w:r>
      <w:r w:rsidR="003C7B21">
        <w:t>, kuna halduskoormust tõlgendame mõjuanalüüsi kontekstis eraisikutele langeva koormusena.</w:t>
      </w:r>
    </w:p>
  </w:comment>
  <w:comment w:id="48" w:author="Joel Kook - JUSTDIGI" w:date="2025-08-27T15:30:00Z" w:initials="JK">
    <w:p w14:paraId="28E8A7F9" w14:textId="77777777" w:rsidR="004D5138" w:rsidRDefault="004D5138" w:rsidP="004D5138">
      <w:pPr>
        <w:pStyle w:val="Kommentaaritekst"/>
      </w:pPr>
      <w:r>
        <w:rPr>
          <w:rStyle w:val="Kommentaariviide"/>
        </w:rPr>
        <w:annotationRef/>
      </w:r>
      <w:r>
        <w:t>Siit ei selgu, miks peaksid taotlejad soovima ise erandi taotlemisega seotud kulud kanda ehk tuleks täpsustada, milline on nende saadav võimalik kasu selliste kulude kandmisest (võrrelduna nt riigi esitatud taotlusega).</w:t>
      </w:r>
    </w:p>
  </w:comment>
  <w:comment w:id="49" w:author="Joel Kook - JUSTDIGI" w:date="2025-08-27T14:40:00Z" w:initials="JK">
    <w:p w14:paraId="7FA51AFD" w14:textId="77777777" w:rsidR="004D5138" w:rsidRDefault="000F10F0" w:rsidP="004D5138">
      <w:pPr>
        <w:pStyle w:val="Kommentaaritekst"/>
      </w:pPr>
      <w:r>
        <w:rPr>
          <w:rStyle w:val="Kommentaariviide"/>
        </w:rPr>
        <w:annotationRef/>
      </w:r>
      <w:r w:rsidR="004D5138">
        <w:t>Vt üle-eelmist märkust.</w:t>
      </w:r>
    </w:p>
  </w:comment>
  <w:comment w:id="50" w:author="Joel Kook - JUSTDIGI" w:date="2025-08-27T15:44:00Z" w:initials="JK">
    <w:p w14:paraId="6F8659CA" w14:textId="77777777" w:rsidR="00A666C5" w:rsidRDefault="00A666C5" w:rsidP="00A666C5">
      <w:pPr>
        <w:pStyle w:val="Kommentaaritekst"/>
      </w:pPr>
      <w:r>
        <w:rPr>
          <w:rStyle w:val="Kommentaariviide"/>
        </w:rPr>
        <w:annotationRef/>
      </w:r>
      <w:r>
        <w:t xml:space="preserve">Palume siinjuures märkida, milliste mõjuvaldkondade mõju selle muudatuse vaatest käsitletakse. Meie hinnangul on käsitletud sihtrühmadele avalduvat </w:t>
      </w:r>
      <w:r>
        <w:rPr>
          <w:i/>
          <w:iCs/>
        </w:rPr>
        <w:t xml:space="preserve">majanduslikku </w:t>
      </w:r>
      <w:r>
        <w:t>mõju ühelt poolt elektri mikrotootjatele ja teisalt võrguettevõtjatele (halduskoormus).</w:t>
      </w:r>
    </w:p>
  </w:comment>
  <w:comment w:id="51" w:author="Joel Kook - JUSTDIGI" w:date="2025-08-27T15:35:00Z" w:initials="JK">
    <w:p w14:paraId="0BC358A0" w14:textId="0E12C9A2" w:rsidR="00CB20A0" w:rsidRDefault="00FE5B61" w:rsidP="00CB20A0">
      <w:pPr>
        <w:pStyle w:val="Kommentaaritekst"/>
      </w:pPr>
      <w:r>
        <w:rPr>
          <w:rStyle w:val="Kommentaariviide"/>
        </w:rPr>
        <w:annotationRef/>
      </w:r>
      <w:r w:rsidR="00CB20A0">
        <w:t>Soovitame mastaabi selgemalt esile tõstmiseks märkida võimalusel lisaks mikrotootjate tootmisvõimsuse osakaal kogu tootmisvõimsusest.</w:t>
      </w:r>
    </w:p>
  </w:comment>
  <w:comment w:id="52" w:author="Joel Kook - JUSTDIGI" w:date="2025-08-27T15:45:00Z" w:initials="JK">
    <w:p w14:paraId="16E8861E" w14:textId="77777777" w:rsidR="00FD6E70" w:rsidRDefault="00105665" w:rsidP="00FD6E70">
      <w:pPr>
        <w:pStyle w:val="Kommentaaritekst"/>
      </w:pPr>
      <w:r>
        <w:rPr>
          <w:rStyle w:val="Kommentaariviide"/>
        </w:rPr>
        <w:annotationRef/>
      </w:r>
      <w:r w:rsidR="00FD6E70">
        <w:t>Täpsustada, kas see võib tähendab ka nt tagasimakseid mikrotootjatele?</w:t>
      </w:r>
    </w:p>
  </w:comment>
  <w:comment w:id="53" w:author="Joel Kook - JUSTDIGI" w:date="2025-08-27T15:52:00Z" w:initials="JK">
    <w:p w14:paraId="7335BE26" w14:textId="77777777" w:rsidR="00707689" w:rsidRDefault="009E1370" w:rsidP="00707689">
      <w:pPr>
        <w:pStyle w:val="Kommentaaritekst"/>
      </w:pPr>
      <w:r>
        <w:rPr>
          <w:rStyle w:val="Kommentaariviide"/>
        </w:rPr>
        <w:annotationRef/>
      </w:r>
      <w:r w:rsidR="00707689">
        <w:t>Selgemalt tuleb siin välja tuua mõju valdkond (majanduslik mõju) ning sihtrühmad ja nende arvuline suurus. Eeldame, et seotud on vähemasti nii võrguettevõtjad kui elektri tootjad? Eelkõige oleks vaja lisada info mõju osas võrguettevõtjaile ja kas sellega kaasneb neile nt halduskoormus. Palume võimalusel lisada ka andmeid seniste liitujate aktiivsuse (taotluste arv) kohta.</w:t>
      </w:r>
    </w:p>
  </w:comment>
  <w:comment w:id="54" w:author="Joel Kook - JUSTDIGI" w:date="2025-08-27T15:59:00Z" w:initials="JK">
    <w:p w14:paraId="712E8C9D" w14:textId="77777777" w:rsidR="00C275E0" w:rsidRDefault="00C275E0" w:rsidP="00C275E0">
      <w:pPr>
        <w:pStyle w:val="Kommentaaritekst"/>
      </w:pPr>
      <w:r>
        <w:rPr>
          <w:rStyle w:val="Kommentaariviide"/>
        </w:rPr>
        <w:annotationRef/>
      </w:r>
      <w:r>
        <w:t>Selgemalt tuleb siin välja tuua mõju valdkond (majanduslik mõju) ning mõjutatud sihtrühmad ja nende arvuline suurus (kui see pole mõjuanalüüsi alguses juba välja toodud).</w:t>
      </w:r>
    </w:p>
  </w:comment>
  <w:comment w:id="55" w:author="Joel Kook - JUSTDIGI" w:date="2025-08-27T15:58:00Z" w:initials="JK">
    <w:p w14:paraId="51B93F6E" w14:textId="55AEC2C6" w:rsidR="006E1874" w:rsidRDefault="006E1874" w:rsidP="006E1874">
      <w:pPr>
        <w:pStyle w:val="Kommentaaritekst"/>
      </w:pPr>
      <w:r>
        <w:rPr>
          <w:rStyle w:val="Kommentaariviide"/>
        </w:rPr>
        <w:annotationRef/>
      </w:r>
      <w:r>
        <w:t>Palume seda osa täpsemalt selgitada.</w:t>
      </w:r>
    </w:p>
  </w:comment>
  <w:comment w:id="56" w:author="Joel Kook - JUSTDIGI" w:date="2025-08-27T16:17:00Z" w:initials="JK">
    <w:p w14:paraId="50A6F99C" w14:textId="77777777" w:rsidR="009F5BF0" w:rsidRDefault="009F5BF0" w:rsidP="009F5BF0">
      <w:pPr>
        <w:pStyle w:val="Kommentaaritekst"/>
      </w:pPr>
      <w:r>
        <w:rPr>
          <w:rStyle w:val="Kommentaariviide"/>
        </w:rPr>
        <w:annotationRef/>
      </w:r>
      <w:r>
        <w:t>Kas neid andmeid on võimalik uuendada 2024. a lähtuvalt?</w:t>
      </w:r>
    </w:p>
  </w:comment>
  <w:comment w:id="57" w:author="Joel Kook - JUSTDIGI" w:date="2025-08-27T16:24:00Z" w:initials="JK">
    <w:p w14:paraId="1D3CB97C" w14:textId="77777777" w:rsidR="007C2B16" w:rsidRDefault="007C2B16" w:rsidP="007C2B16">
      <w:pPr>
        <w:pStyle w:val="Kommentaaritekst"/>
      </w:pPr>
      <w:r>
        <w:rPr>
          <w:rStyle w:val="Kommentaariviide"/>
        </w:rPr>
        <w:annotationRef/>
      </w:r>
      <w:r>
        <w:t>Selgitada, kas muudatus toob kaasa ka järelevalvetasu muutuse turuosalistele?</w:t>
      </w:r>
    </w:p>
  </w:comment>
  <w:comment w:id="58" w:author="Joel Kook - JUSTDIGI" w:date="2025-08-27T16:19:00Z" w:initials="JK">
    <w:p w14:paraId="72B9667B" w14:textId="2A747991" w:rsidR="009E7CA4" w:rsidRDefault="009E7CA4" w:rsidP="009E7CA4">
      <w:pPr>
        <w:pStyle w:val="Kommentaaritekst"/>
      </w:pPr>
      <w:r>
        <w:rPr>
          <w:rStyle w:val="Kommentaariviide"/>
        </w:rPr>
        <w:annotationRef/>
      </w:r>
      <w:r>
        <w:t xml:space="preserve">Parandada: </w:t>
      </w:r>
      <w:r>
        <w:rPr>
          <w:i/>
          <w:iCs/>
        </w:rPr>
        <w:t>töökoormus</w:t>
      </w:r>
      <w:r>
        <w:t>. Vt varasemaid sellekohaseid selgitusi.</w:t>
      </w:r>
    </w:p>
  </w:comment>
  <w:comment w:id="59" w:author="Katariina Kärsten - JUSTDIGI" w:date="2025-09-12T09:15:00Z" w:initials="KK">
    <w:p w14:paraId="6F4F67DD" w14:textId="77777777" w:rsidR="005A3282" w:rsidRDefault="005A3282" w:rsidP="005A3282">
      <w:pPr>
        <w:pStyle w:val="Kommentaaritekst"/>
      </w:pPr>
      <w:r>
        <w:rPr>
          <w:rStyle w:val="Kommentaariviide"/>
        </w:rPr>
        <w:annotationRef/>
      </w:r>
      <w:r>
        <w:t xml:space="preserve">Palume siin nimetada ka volitusnorm, mille alusel muudatus tehakse (EN kohane ELTS § 76-1 lg 2-5). </w:t>
      </w:r>
    </w:p>
  </w:comment>
  <w:comment w:id="60" w:author="Katariina Kärsten - JUSTDIGI" w:date="2025-09-12T15:57:00Z" w:initials="KK">
    <w:p w14:paraId="52CDC07A" w14:textId="77777777" w:rsidR="006425FF" w:rsidRDefault="006425FF" w:rsidP="006425FF">
      <w:pPr>
        <w:pStyle w:val="Kommentaaritekst"/>
      </w:pPr>
      <w:r>
        <w:rPr>
          <w:rStyle w:val="Kommentaariviide"/>
        </w:rPr>
        <w:annotationRef/>
      </w:r>
      <w:r>
        <w:t xml:space="preserve">Palun kontrollida viited, EN-s on p 43. </w:t>
      </w:r>
    </w:p>
  </w:comment>
  <w:comment w:id="61" w:author="Katariina Kärsten - JUSTDIGI" w:date="2025-09-12T15:57:00Z" w:initials="KK">
    <w:p w14:paraId="375CCD4A" w14:textId="77777777" w:rsidR="006425FF" w:rsidRDefault="006425FF" w:rsidP="006425FF">
      <w:pPr>
        <w:pStyle w:val="Kommentaaritekst"/>
      </w:pPr>
      <w:r>
        <w:rPr>
          <w:rStyle w:val="Kommentaariviide"/>
        </w:rPr>
        <w:annotationRef/>
      </w:r>
      <w:r>
        <w:t>Palun kontrollida viited, EN-s on p 41</w:t>
      </w:r>
    </w:p>
  </w:comment>
  <w:comment w:id="62" w:author="Katariina Kärsten - JUSTDIGI" w:date="2025-09-12T09:12:00Z" w:initials="KK">
    <w:p w14:paraId="3F4BB5BD" w14:textId="3AD6B950" w:rsidR="00B17D87" w:rsidRDefault="00F74A3C" w:rsidP="00B17D87">
      <w:pPr>
        <w:pStyle w:val="Kommentaaritekst"/>
      </w:pPr>
      <w:r>
        <w:rPr>
          <w:rStyle w:val="Kommentaariviide"/>
        </w:rPr>
        <w:annotationRef/>
      </w:r>
      <w:r w:rsidR="00B17D87">
        <w:t xml:space="preserve">Parema arusaadavuse huvides palume nimetada märksõnadega teema, mida hiljem jõustuvad punktid käsitlevad. Põhjendusest peab olema ka aru saada, miks on ühe teema puhul on valitud jõustumisajaks mai, teise puhul aga august 2026. Mis on see, mis tingib pikema üleminekuaja vajaduse?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00EB53C" w15:done="0"/>
  <w15:commentEx w15:paraId="27C76EE8" w15:done="0"/>
  <w15:commentEx w15:paraId="3B70C11D" w15:done="0"/>
  <w15:commentEx w15:paraId="486A8ECE" w15:done="0"/>
  <w15:commentEx w15:paraId="6F4550DA" w15:done="0"/>
  <w15:commentEx w15:paraId="345F4FD9" w15:done="0"/>
  <w15:commentEx w15:paraId="36BF31E5" w15:done="0"/>
  <w15:commentEx w15:paraId="27803FB0" w15:done="0"/>
  <w15:commentEx w15:paraId="1204E6B4" w15:done="0"/>
  <w15:commentEx w15:paraId="3BB42C25" w15:done="0"/>
  <w15:commentEx w15:paraId="7B047C16" w15:done="0"/>
  <w15:commentEx w15:paraId="0A2534FA" w15:done="0"/>
  <w15:commentEx w15:paraId="25645904" w15:done="0"/>
  <w15:commentEx w15:paraId="7CF7A58F" w15:done="0"/>
  <w15:commentEx w15:paraId="2BA35671" w15:done="0"/>
  <w15:commentEx w15:paraId="00FCDD63" w15:done="0"/>
  <w15:commentEx w15:paraId="5CD8BF8C" w15:done="0"/>
  <w15:commentEx w15:paraId="767F66D5" w15:done="0"/>
  <w15:commentEx w15:paraId="5E3FEDDC" w15:done="0"/>
  <w15:commentEx w15:paraId="6EFB97F7" w15:done="0"/>
  <w15:commentEx w15:paraId="4F609F1C" w15:done="0"/>
  <w15:commentEx w15:paraId="16B5115F" w15:done="0"/>
  <w15:commentEx w15:paraId="6043DF0C" w15:done="0"/>
  <w15:commentEx w15:paraId="635EA1AB" w15:done="0"/>
  <w15:commentEx w15:paraId="426E612B" w15:done="0"/>
  <w15:commentEx w15:paraId="440E015A" w15:done="0"/>
  <w15:commentEx w15:paraId="5EBFFF41" w15:done="0"/>
  <w15:commentEx w15:paraId="513357FB" w15:done="0"/>
  <w15:commentEx w15:paraId="51BFFB4D" w15:done="0"/>
  <w15:commentEx w15:paraId="5C81F856" w15:done="0"/>
  <w15:commentEx w15:paraId="4B6D43FF" w15:done="0"/>
  <w15:commentEx w15:paraId="2804E7FB" w15:done="0"/>
  <w15:commentEx w15:paraId="4100719A" w15:done="0"/>
  <w15:commentEx w15:paraId="79E55C02" w15:done="0"/>
  <w15:commentEx w15:paraId="28E8A7F9" w15:done="0"/>
  <w15:commentEx w15:paraId="7FA51AFD" w15:done="0"/>
  <w15:commentEx w15:paraId="6F8659CA" w15:done="0"/>
  <w15:commentEx w15:paraId="0BC358A0" w15:done="0"/>
  <w15:commentEx w15:paraId="16E8861E" w15:done="0"/>
  <w15:commentEx w15:paraId="7335BE26" w15:done="0"/>
  <w15:commentEx w15:paraId="712E8C9D" w15:done="0"/>
  <w15:commentEx w15:paraId="51B93F6E" w15:done="0"/>
  <w15:commentEx w15:paraId="50A6F99C" w15:done="0"/>
  <w15:commentEx w15:paraId="1D3CB97C" w15:done="0"/>
  <w15:commentEx w15:paraId="72B9667B" w15:done="0"/>
  <w15:commentEx w15:paraId="6F4F67DD" w15:done="0"/>
  <w15:commentEx w15:paraId="52CDC07A" w15:done="0"/>
  <w15:commentEx w15:paraId="375CCD4A" w15:done="0"/>
  <w15:commentEx w15:paraId="3F4BB5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C048BB" w16cex:dateUtc="2025-09-12T06:17:00Z"/>
  <w16cex:commentExtensible w16cex:durableId="64BBA5CB" w16cex:dateUtc="2025-09-12T06:24:00Z"/>
  <w16cex:commentExtensible w16cex:durableId="1C2B965A" w16cex:dateUtc="2025-08-27T11:43:00Z"/>
  <w16cex:commentExtensible w16cex:durableId="28F21A67" w16cex:dateUtc="2025-08-27T11:44:00Z"/>
  <w16cex:commentExtensible w16cex:durableId="6CBC56FC" w16cex:dateUtc="2025-08-21T08:15:00Z"/>
  <w16cex:commentExtensible w16cex:durableId="373F04DB" w16cex:dateUtc="2025-09-12T06:24:00Z"/>
  <w16cex:commentExtensible w16cex:durableId="64EACDA6" w16cex:dateUtc="2025-09-12T06:26:00Z"/>
  <w16cex:commentExtensible w16cex:durableId="2F473B8D" w16cex:dateUtc="2025-09-12T06:27:00Z"/>
  <w16cex:commentExtensible w16cex:durableId="6EDB9797" w16cex:dateUtc="2025-08-27T11:47:00Z"/>
  <w16cex:commentExtensible w16cex:durableId="3580E0AD" w16cex:dateUtc="2025-09-12T06:30:00Z"/>
  <w16cex:commentExtensible w16cex:durableId="44C8ADA8" w16cex:dateUtc="2025-08-27T11:47:00Z"/>
  <w16cex:commentExtensible w16cex:durableId="15B6B8EC" w16cex:dateUtc="2025-08-27T11:50:00Z"/>
  <w16cex:commentExtensible w16cex:durableId="01CB1600" w16cex:dateUtc="2025-08-27T13:31:00Z"/>
  <w16cex:commentExtensible w16cex:durableId="556065C6" w16cex:dateUtc="2025-08-22T11:12:00Z"/>
  <w16cex:commentExtensible w16cex:durableId="0B32074C" w16cex:dateUtc="2025-08-27T10:15:00Z"/>
  <w16cex:commentExtensible w16cex:durableId="248867FE" w16cex:dateUtc="2025-08-27T11:21:00Z"/>
  <w16cex:commentExtensible w16cex:durableId="61177E41" w16cex:dateUtc="2025-08-27T10:50:00Z"/>
  <w16cex:commentExtensible w16cex:durableId="17FB38DC" w16cex:dateUtc="2025-08-27T10:26:00Z"/>
  <w16cex:commentExtensible w16cex:durableId="6F65DE38" w16cex:dateUtc="2025-08-27T10:17:00Z"/>
  <w16cex:commentExtensible w16cex:durableId="238BD77C" w16cex:dateUtc="2025-08-27T10:28:00Z"/>
  <w16cex:commentExtensible w16cex:durableId="5BB70326" w16cex:dateUtc="2025-08-27T11:17:00Z"/>
  <w16cex:commentExtensible w16cex:durableId="48B4A7AE" w16cex:dateUtc="2025-08-27T10:59:00Z"/>
  <w16cex:commentExtensible w16cex:durableId="03FDAB00" w16cex:dateUtc="2025-08-27T11:17:00Z"/>
  <w16cex:commentExtensible w16cex:durableId="37328A44" w16cex:dateUtc="2025-08-27T11:18:00Z"/>
  <w16cex:commentExtensible w16cex:durableId="6F00E85C" w16cex:dateUtc="2025-08-27T11:09:00Z"/>
  <w16cex:commentExtensible w16cex:durableId="7FD350E7" w16cex:dateUtc="2025-08-27T11:29:00Z"/>
  <w16cex:commentExtensible w16cex:durableId="313AA186" w16cex:dateUtc="2025-08-27T11:20:00Z"/>
  <w16cex:commentExtensible w16cex:durableId="6BD45721" w16cex:dateUtc="2025-08-27T11:21:00Z"/>
  <w16cex:commentExtensible w16cex:durableId="1FB696CA" w16cex:dateUtc="2025-08-27T11:22:00Z"/>
  <w16cex:commentExtensible w16cex:durableId="70DD1481" w16cex:dateUtc="2025-08-27T12:41:00Z"/>
  <w16cex:commentExtensible w16cex:durableId="1B1D0F2F" w16cex:dateUtc="2025-08-27T11:32:00Z"/>
  <w16cex:commentExtensible w16cex:durableId="388BA8C2" w16cex:dateUtc="2025-08-27T11:38:00Z"/>
  <w16cex:commentExtensible w16cex:durableId="30949909" w16cex:dateUtc="2025-08-27T12:23:00Z"/>
  <w16cex:commentExtensible w16cex:durableId="65880C6E" w16cex:dateUtc="2025-08-27T11:40:00Z"/>
  <w16cex:commentExtensible w16cex:durableId="60C96C99" w16cex:dateUtc="2025-08-27T12:30:00Z"/>
  <w16cex:commentExtensible w16cex:durableId="4E323817" w16cex:dateUtc="2025-08-27T11:40:00Z"/>
  <w16cex:commentExtensible w16cex:durableId="656B24CC" w16cex:dateUtc="2025-08-27T12:44:00Z"/>
  <w16cex:commentExtensible w16cex:durableId="3B22F914" w16cex:dateUtc="2025-08-27T12:35:00Z"/>
  <w16cex:commentExtensible w16cex:durableId="5FEB60C3" w16cex:dateUtc="2025-08-27T12:45:00Z"/>
  <w16cex:commentExtensible w16cex:durableId="5ACD0AA9" w16cex:dateUtc="2025-08-27T12:52:00Z"/>
  <w16cex:commentExtensible w16cex:durableId="475D0F60" w16cex:dateUtc="2025-08-27T12:59:00Z"/>
  <w16cex:commentExtensible w16cex:durableId="74EC83C0" w16cex:dateUtc="2025-08-27T12:58:00Z"/>
  <w16cex:commentExtensible w16cex:durableId="25355294" w16cex:dateUtc="2025-08-27T13:17:00Z"/>
  <w16cex:commentExtensible w16cex:durableId="5BAF2C88" w16cex:dateUtc="2025-08-27T13:24:00Z"/>
  <w16cex:commentExtensible w16cex:durableId="5A04C30A" w16cex:dateUtc="2025-08-27T13:19:00Z"/>
  <w16cex:commentExtensible w16cex:durableId="0FE53475" w16cex:dateUtc="2025-09-12T06:15:00Z"/>
  <w16cex:commentExtensible w16cex:durableId="6F3B7886" w16cex:dateUtc="2025-09-12T12:57:00Z"/>
  <w16cex:commentExtensible w16cex:durableId="4C859671" w16cex:dateUtc="2025-09-12T12:57:00Z"/>
  <w16cex:commentExtensible w16cex:durableId="59E89A7F" w16cex:dateUtc="2025-09-12T0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0EB53C" w16cid:durableId="0FC048BB"/>
  <w16cid:commentId w16cid:paraId="27C76EE8" w16cid:durableId="64BBA5CB"/>
  <w16cid:commentId w16cid:paraId="3B70C11D" w16cid:durableId="1C2B965A"/>
  <w16cid:commentId w16cid:paraId="486A8ECE" w16cid:durableId="28F21A67"/>
  <w16cid:commentId w16cid:paraId="6F4550DA" w16cid:durableId="6CBC56FC"/>
  <w16cid:commentId w16cid:paraId="345F4FD9" w16cid:durableId="373F04DB"/>
  <w16cid:commentId w16cid:paraId="36BF31E5" w16cid:durableId="64EACDA6"/>
  <w16cid:commentId w16cid:paraId="27803FB0" w16cid:durableId="2F473B8D"/>
  <w16cid:commentId w16cid:paraId="1204E6B4" w16cid:durableId="6EDB9797"/>
  <w16cid:commentId w16cid:paraId="3BB42C25" w16cid:durableId="3580E0AD"/>
  <w16cid:commentId w16cid:paraId="7B047C16" w16cid:durableId="44C8ADA8"/>
  <w16cid:commentId w16cid:paraId="0A2534FA" w16cid:durableId="15B6B8EC"/>
  <w16cid:commentId w16cid:paraId="25645904" w16cid:durableId="01CB1600"/>
  <w16cid:commentId w16cid:paraId="7CF7A58F" w16cid:durableId="556065C6"/>
  <w16cid:commentId w16cid:paraId="2BA35671" w16cid:durableId="0B32074C"/>
  <w16cid:commentId w16cid:paraId="00FCDD63" w16cid:durableId="248867FE"/>
  <w16cid:commentId w16cid:paraId="5CD8BF8C" w16cid:durableId="61177E41"/>
  <w16cid:commentId w16cid:paraId="767F66D5" w16cid:durableId="17FB38DC"/>
  <w16cid:commentId w16cid:paraId="5E3FEDDC" w16cid:durableId="6F65DE38"/>
  <w16cid:commentId w16cid:paraId="6EFB97F7" w16cid:durableId="238BD77C"/>
  <w16cid:commentId w16cid:paraId="4F609F1C" w16cid:durableId="5BB70326"/>
  <w16cid:commentId w16cid:paraId="16B5115F" w16cid:durableId="48B4A7AE"/>
  <w16cid:commentId w16cid:paraId="6043DF0C" w16cid:durableId="03FDAB00"/>
  <w16cid:commentId w16cid:paraId="635EA1AB" w16cid:durableId="37328A44"/>
  <w16cid:commentId w16cid:paraId="426E612B" w16cid:durableId="6F00E85C"/>
  <w16cid:commentId w16cid:paraId="440E015A" w16cid:durableId="7FD350E7"/>
  <w16cid:commentId w16cid:paraId="5EBFFF41" w16cid:durableId="313AA186"/>
  <w16cid:commentId w16cid:paraId="513357FB" w16cid:durableId="6BD45721"/>
  <w16cid:commentId w16cid:paraId="51BFFB4D" w16cid:durableId="1FB696CA"/>
  <w16cid:commentId w16cid:paraId="5C81F856" w16cid:durableId="70DD1481"/>
  <w16cid:commentId w16cid:paraId="4B6D43FF" w16cid:durableId="1B1D0F2F"/>
  <w16cid:commentId w16cid:paraId="2804E7FB" w16cid:durableId="388BA8C2"/>
  <w16cid:commentId w16cid:paraId="4100719A" w16cid:durableId="30949909"/>
  <w16cid:commentId w16cid:paraId="79E55C02" w16cid:durableId="65880C6E"/>
  <w16cid:commentId w16cid:paraId="28E8A7F9" w16cid:durableId="60C96C99"/>
  <w16cid:commentId w16cid:paraId="7FA51AFD" w16cid:durableId="4E323817"/>
  <w16cid:commentId w16cid:paraId="6F8659CA" w16cid:durableId="656B24CC"/>
  <w16cid:commentId w16cid:paraId="0BC358A0" w16cid:durableId="3B22F914"/>
  <w16cid:commentId w16cid:paraId="16E8861E" w16cid:durableId="5FEB60C3"/>
  <w16cid:commentId w16cid:paraId="7335BE26" w16cid:durableId="5ACD0AA9"/>
  <w16cid:commentId w16cid:paraId="712E8C9D" w16cid:durableId="475D0F60"/>
  <w16cid:commentId w16cid:paraId="51B93F6E" w16cid:durableId="74EC83C0"/>
  <w16cid:commentId w16cid:paraId="50A6F99C" w16cid:durableId="25355294"/>
  <w16cid:commentId w16cid:paraId="1D3CB97C" w16cid:durableId="5BAF2C88"/>
  <w16cid:commentId w16cid:paraId="72B9667B" w16cid:durableId="5A04C30A"/>
  <w16cid:commentId w16cid:paraId="6F4F67DD" w16cid:durableId="0FE53475"/>
  <w16cid:commentId w16cid:paraId="52CDC07A" w16cid:durableId="6F3B7886"/>
  <w16cid:commentId w16cid:paraId="375CCD4A" w16cid:durableId="4C859671"/>
  <w16cid:commentId w16cid:paraId="3F4BB5BD" w16cid:durableId="59E89A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3721C" w14:textId="77777777" w:rsidR="00422521" w:rsidRDefault="00422521">
      <w:r>
        <w:separator/>
      </w:r>
    </w:p>
  </w:endnote>
  <w:endnote w:type="continuationSeparator" w:id="0">
    <w:p w14:paraId="21FC0B06" w14:textId="77777777" w:rsidR="00422521" w:rsidRDefault="00422521">
      <w:r>
        <w:continuationSeparator/>
      </w:r>
    </w:p>
  </w:endnote>
  <w:endnote w:type="continuationNotice" w:id="1">
    <w:p w14:paraId="6FC6E90C" w14:textId="77777777" w:rsidR="00422521" w:rsidRDefault="00422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2442878"/>
      <w:docPartObj>
        <w:docPartGallery w:val="AutoText"/>
      </w:docPartObj>
    </w:sdtPr>
    <w:sdtContent>
      <w:p w14:paraId="163AB523" w14:textId="217B246A" w:rsidR="00C762A2" w:rsidRDefault="00C762A2">
        <w:pPr>
          <w:pStyle w:val="Jalus"/>
          <w:jc w:val="center"/>
        </w:pPr>
        <w:r>
          <w:fldChar w:fldCharType="begin"/>
        </w:r>
        <w:r>
          <w:instrText>PAGE   \* MERGEFORMAT</w:instrText>
        </w:r>
        <w:r>
          <w:fldChar w:fldCharType="separate"/>
        </w:r>
        <w:r>
          <w:rPr>
            <w:noProof/>
          </w:rPr>
          <w:t>22</w:t>
        </w:r>
        <w:r>
          <w:fldChar w:fldCharType="end"/>
        </w:r>
      </w:p>
    </w:sdtContent>
  </w:sdt>
  <w:p w14:paraId="6543ABC5" w14:textId="77777777" w:rsidR="00C762A2" w:rsidRDefault="00C762A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FB779" w14:textId="77777777" w:rsidR="00422521" w:rsidRDefault="00422521">
      <w:r>
        <w:separator/>
      </w:r>
    </w:p>
  </w:footnote>
  <w:footnote w:type="continuationSeparator" w:id="0">
    <w:p w14:paraId="7B430CD8" w14:textId="77777777" w:rsidR="00422521" w:rsidRDefault="00422521">
      <w:r>
        <w:continuationSeparator/>
      </w:r>
    </w:p>
  </w:footnote>
  <w:footnote w:type="continuationNotice" w:id="1">
    <w:p w14:paraId="70B77A02" w14:textId="77777777" w:rsidR="00422521" w:rsidRDefault="00422521"/>
  </w:footnote>
  <w:footnote w:id="2">
    <w:p w14:paraId="69322942" w14:textId="77777777" w:rsidR="009147A7" w:rsidRDefault="009147A7" w:rsidP="009147A7">
      <w:pPr>
        <w:pStyle w:val="Allmrkusetekst"/>
      </w:pPr>
      <w:r>
        <w:rPr>
          <w:rStyle w:val="Allmrkuseviide"/>
        </w:rPr>
        <w:footnoteRef/>
      </w:r>
      <w:r>
        <w:t xml:space="preserve"> Euroopa Parlamendi ja nõukogu määrus (EL) 2024/1106, 11. aprill 2024, millega muudetakse määrusi (EL) nr 1227/2011 ja (EL) 2019/942, et parandada liidu kaitset turuga manipuleerimise eest energia hulgimüügiturul, </w:t>
      </w:r>
      <w:hyperlink r:id="rId1" w:history="1">
        <w:r w:rsidRPr="00D1470E">
          <w:rPr>
            <w:rStyle w:val="Hperlink"/>
          </w:rPr>
          <w:t>https://eur-lex.europa.eu/legal-content/EN/TXT/?uri=CELEX%3A32024R1106</w:t>
        </w:r>
      </w:hyperlink>
    </w:p>
  </w:footnote>
  <w:footnote w:id="3">
    <w:p w14:paraId="4465C1B0" w14:textId="77777777" w:rsidR="009147A7" w:rsidRDefault="009147A7" w:rsidP="009147A7">
      <w:pPr>
        <w:pStyle w:val="Allmrkusetekst"/>
        <w:jc w:val="left"/>
      </w:pPr>
      <w:r>
        <w:rPr>
          <w:rStyle w:val="Allmrkuseviide"/>
        </w:rPr>
        <w:footnoteRef/>
      </w:r>
      <w:r>
        <w:t xml:space="preserve"> </w:t>
      </w:r>
      <w:hyperlink r:id="rId2" w:history="1">
        <w:r w:rsidRPr="00983F9B">
          <w:rPr>
            <w:rStyle w:val="Hperlink"/>
          </w:rPr>
          <w:t>https://www.nordpoolgroup.com/en/message-center-container/newsroom/exchange-message-list/2024/q3/euronext-and-nord-pool-announce-nordic-and-baltic-power-futures-market/</w:t>
        </w:r>
      </w:hyperlink>
    </w:p>
  </w:footnote>
  <w:footnote w:id="4">
    <w:p w14:paraId="0EC44852" w14:textId="77777777" w:rsidR="009147A7" w:rsidRDefault="009147A7" w:rsidP="009147A7">
      <w:pPr>
        <w:pStyle w:val="Allmrkusetekst"/>
        <w:jc w:val="left"/>
      </w:pPr>
      <w:r>
        <w:rPr>
          <w:rStyle w:val="Allmrkuseviide"/>
        </w:rPr>
        <w:footnoteRef/>
      </w:r>
      <w:r>
        <w:t xml:space="preserve"> </w:t>
      </w:r>
      <w:r w:rsidRPr="00833FF7">
        <w:t xml:space="preserve">Eesti julgeolekupoliitika alused. </w:t>
      </w:r>
      <w:hyperlink r:id="rId3" w:tgtFrame="_blank" w:history="1">
        <w:r w:rsidRPr="00833FF7">
          <w:rPr>
            <w:rStyle w:val="Hperlink"/>
          </w:rPr>
          <w:t>https://riigikantselei.ee/el-poliitika-julgeolek-ja-riigikaitse/julgeoleku-ja-riigikaitse-koordineerimine</w:t>
        </w:r>
      </w:hyperlink>
      <w:r>
        <w:rPr>
          <w:rStyle w:val="Hperlink"/>
        </w:rPr>
        <w:t>.</w:t>
      </w:r>
    </w:p>
  </w:footnote>
  <w:footnote w:id="5">
    <w:p w14:paraId="1B171AED" w14:textId="77777777" w:rsidR="009147A7" w:rsidRDefault="009147A7" w:rsidP="009147A7">
      <w:pPr>
        <w:pStyle w:val="Allmrkusetekst"/>
        <w:jc w:val="left"/>
      </w:pPr>
      <w:r>
        <w:rPr>
          <w:rStyle w:val="Allmrkuseviide"/>
        </w:rPr>
        <w:footnoteRef/>
      </w:r>
      <w:r>
        <w:t xml:space="preserve"> </w:t>
      </w:r>
      <w:r w:rsidRPr="00833FF7">
        <w:t>Riigikaitse arengukava 20</w:t>
      </w:r>
      <w:r>
        <w:t>22</w:t>
      </w:r>
      <w:r w:rsidRPr="00833FF7">
        <w:t>–20</w:t>
      </w:r>
      <w:r>
        <w:t>31</w:t>
      </w:r>
      <w:r w:rsidRPr="00833FF7">
        <w:t xml:space="preserve">. </w:t>
      </w:r>
      <w:hyperlink r:id="rId4" w:tgtFrame="_blank" w:history="1">
        <w:r w:rsidRPr="00833FF7">
          <w:rPr>
            <w:rStyle w:val="Hperlink"/>
          </w:rPr>
          <w:t>https://riigikantselei.ee/el-poliitika-julgeolek-ja-riigikaitse/julgeoleku-ja-riigikaitse-koordineerimine</w:t>
        </w:r>
      </w:hyperlink>
      <w:r w:rsidRPr="00833FF7">
        <w:t>.</w:t>
      </w:r>
    </w:p>
  </w:footnote>
  <w:footnote w:id="6">
    <w:p w14:paraId="6070C538" w14:textId="77777777" w:rsidR="009147A7" w:rsidRDefault="009147A7" w:rsidP="009147A7">
      <w:pPr>
        <w:pStyle w:val="Allmrkusetekst"/>
      </w:pPr>
      <w:r>
        <w:rPr>
          <w:rStyle w:val="Allmrkuseviide"/>
        </w:rPr>
        <w:footnoteRef/>
      </w:r>
      <w:r>
        <w:t xml:space="preserve"> </w:t>
      </w:r>
      <w:r w:rsidRPr="00833FF7">
        <w:t>Riigi julgeoleku hindamise</w:t>
      </w:r>
      <w:r>
        <w:t xml:space="preserve"> kohta</w:t>
      </w:r>
      <w:r w:rsidRPr="00833FF7">
        <w:t xml:space="preserve"> vt ka sisukokkuvõte</w:t>
      </w:r>
      <w:r>
        <w:t>t</w:t>
      </w:r>
      <w:r w:rsidRPr="00833FF7">
        <w:t>.</w:t>
      </w:r>
    </w:p>
  </w:footnote>
  <w:footnote w:id="7">
    <w:p w14:paraId="614AEE5A" w14:textId="77777777" w:rsidR="009147A7" w:rsidRDefault="009147A7" w:rsidP="009147A7">
      <w:pPr>
        <w:pStyle w:val="Allmrkusetekst"/>
      </w:pPr>
      <w:r>
        <w:rPr>
          <w:rStyle w:val="Allmrkuseviide"/>
        </w:rPr>
        <w:footnoteRef/>
      </w:r>
      <w:r>
        <w:t xml:space="preserve"> </w:t>
      </w:r>
      <w:r w:rsidRPr="00833FF7">
        <w:t>Vt ka </w:t>
      </w:r>
      <w:hyperlink r:id="rId5" w:tgtFrame="_blank" w:history="1">
        <w:r w:rsidRPr="00833FF7">
          <w:rPr>
            <w:rStyle w:val="Hperlink"/>
          </w:rPr>
          <w:t>https://ec.europa.eu/digital-single-market/en/news/eu-wide-coordinated-risk-assessment-5g-networks-security.</w:t>
        </w:r>
      </w:hyperlink>
    </w:p>
  </w:footnote>
  <w:footnote w:id="8">
    <w:p w14:paraId="12A6D9F3" w14:textId="77777777" w:rsidR="009147A7" w:rsidRDefault="009147A7" w:rsidP="009147A7">
      <w:pPr>
        <w:pStyle w:val="Allmrkusetekst"/>
      </w:pPr>
      <w:r>
        <w:rPr>
          <w:rStyle w:val="Allmrkuseviide"/>
        </w:rPr>
        <w:footnoteRef/>
      </w:r>
      <w:r>
        <w:t xml:space="preserve"> 437 SE menetlus: </w:t>
      </w:r>
      <w:hyperlink r:id="rId6" w:history="1">
        <w:r w:rsidRPr="00ED5392">
          <w:rPr>
            <w:rStyle w:val="Hperlink"/>
          </w:rPr>
          <w:t>https://www.riigikogu.ee/tegevus/eelnoud/eelnou/70adb908-b70f-4d8b-9b20-2b25ad2d269e/</w:t>
        </w:r>
      </w:hyperlink>
      <w:r>
        <w:rPr>
          <w:rStyle w:val="Hperlink"/>
        </w:rPr>
        <w:t>.</w:t>
      </w:r>
    </w:p>
  </w:footnote>
  <w:footnote w:id="9">
    <w:p w14:paraId="2603FE4B" w14:textId="77777777" w:rsidR="009147A7" w:rsidRDefault="009147A7" w:rsidP="009147A7">
      <w:pPr>
        <w:pStyle w:val="Allmrkusetekst"/>
      </w:pPr>
      <w:r>
        <w:rPr>
          <w:rStyle w:val="Allmrkuseviide"/>
        </w:rPr>
        <w:footnoteRef/>
      </w:r>
      <w:r>
        <w:t xml:space="preserve"> </w:t>
      </w:r>
      <w:r w:rsidRPr="00F41C4F">
        <w:t xml:space="preserve">Lisainfo: </w:t>
      </w:r>
      <w:hyperlink r:id="rId7" w:history="1">
        <w:r w:rsidRPr="000C1E08">
          <w:rPr>
            <w:rStyle w:val="Hperlink"/>
          </w:rPr>
          <w:t>https://www.solarwinds.com/securityadvisory</w:t>
        </w:r>
      </w:hyperlink>
      <w:r w:rsidRPr="00F41C4F">
        <w:t xml:space="preserve"> ning </w:t>
      </w:r>
      <w:hyperlink r:id="rId8" w:history="1">
        <w:r w:rsidRPr="000C1E08">
          <w:rPr>
            <w:rStyle w:val="Hperlink"/>
          </w:rPr>
          <w:t>https://www.zdnet.com/article/solarwinds-the-more-we-learn-the-worse-it-looks/</w:t>
        </w:r>
      </w:hyperlink>
      <w:r>
        <w:rPr>
          <w:rStyle w:val="Hperlink"/>
        </w:rPr>
        <w:t>.</w:t>
      </w:r>
    </w:p>
  </w:footnote>
  <w:footnote w:id="10">
    <w:p w14:paraId="023F53DF" w14:textId="77777777" w:rsidR="009147A7" w:rsidRDefault="009147A7" w:rsidP="009147A7">
      <w:pPr>
        <w:pStyle w:val="Allmrkusetekst"/>
        <w:jc w:val="left"/>
      </w:pPr>
      <w:r>
        <w:rPr>
          <w:rStyle w:val="Allmrkuseviide"/>
        </w:rPr>
        <w:footnoteRef/>
      </w:r>
      <w:r>
        <w:t xml:space="preserve"> </w:t>
      </w:r>
      <w:hyperlink r:id="rId9" w:history="1">
        <w:r w:rsidRPr="00983F9B">
          <w:rPr>
            <w:rStyle w:val="Hperlink"/>
          </w:rPr>
          <w:t>https://www.nordpoolgroup.com/en/message-center-container/newsroom/exchange-message-list/2024/q3/euronext-and-nord-pool-announce-nordic-and-baltic-power-futures-market/</w:t>
        </w:r>
      </w:hyperlink>
    </w:p>
  </w:footnote>
  <w:footnote w:id="11">
    <w:p w14:paraId="52815692" w14:textId="77777777" w:rsidR="009147A7" w:rsidRDefault="009147A7" w:rsidP="009147A7">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12">
    <w:p w14:paraId="46E30099" w14:textId="77777777" w:rsidR="009147A7" w:rsidRDefault="009147A7" w:rsidP="009147A7">
      <w:pPr>
        <w:pStyle w:val="Allmrkusetekst"/>
      </w:pPr>
      <w:r>
        <w:rPr>
          <w:rStyle w:val="Allmrkuseviide"/>
        </w:rPr>
        <w:footnoteRef/>
      </w:r>
      <w:r>
        <w:t xml:space="preserve"> </w:t>
      </w:r>
      <w:hyperlink r:id="rId10" w:history="1">
        <w:r>
          <w:rPr>
            <w:rStyle w:val="Hperlink"/>
          </w:rPr>
          <w:t>https://elektrilevi.ee/et/ettevottest/tutvustus</w:t>
        </w:r>
      </w:hyperlink>
    </w:p>
  </w:footnote>
  <w:footnote w:id="13">
    <w:p w14:paraId="0D9ACB19" w14:textId="77777777" w:rsidR="009147A7" w:rsidRPr="00FD794A" w:rsidRDefault="009147A7" w:rsidP="009147A7">
      <w:pPr>
        <w:pStyle w:val="Allmrkusetekst"/>
      </w:pPr>
      <w:r w:rsidRPr="00FD794A">
        <w:rPr>
          <w:rStyle w:val="Allmrkuseviide"/>
        </w:rPr>
        <w:footnoteRef/>
      </w:r>
      <w:r w:rsidRPr="00FD794A">
        <w:t xml:space="preserve"> Vt </w:t>
      </w:r>
      <w:hyperlink r:id="rId11" w:history="1">
        <w:r w:rsidRPr="00FD794A">
          <w:rPr>
            <w:rStyle w:val="Hperlink"/>
          </w:rPr>
          <w:t>https://www.konkurentsiamet.ee/uudised/konkurentsiamet-maaras-elering-ile-energia-hulgimuugituru-reeglite-rikkumise-eest-0</w:t>
        </w:r>
      </w:hyperlink>
    </w:p>
  </w:footnote>
  <w:footnote w:id="14">
    <w:p w14:paraId="066E2593" w14:textId="77777777" w:rsidR="009147A7" w:rsidRPr="00F54642" w:rsidRDefault="009147A7" w:rsidP="009147A7">
      <w:pPr>
        <w:pStyle w:val="Allmrkusetekst"/>
      </w:pPr>
      <w:r w:rsidRPr="00F54642">
        <w:rPr>
          <w:rStyle w:val="Allmrkuseviide"/>
        </w:rPr>
        <w:footnoteRef/>
      </w:r>
      <w:r w:rsidRPr="00F54642">
        <w:t xml:space="preserve"> REMIT määrus art 2 p 1.</w:t>
      </w:r>
    </w:p>
  </w:footnote>
  <w:footnote w:id="15">
    <w:p w14:paraId="4AA42150" w14:textId="77777777" w:rsidR="009147A7" w:rsidRPr="00254F0F" w:rsidRDefault="009147A7" w:rsidP="009147A7">
      <w:pPr>
        <w:pStyle w:val="Allmrkusetekst"/>
      </w:pPr>
      <w:r w:rsidRPr="00254F0F">
        <w:rPr>
          <w:rStyle w:val="Allmrkuseviide"/>
        </w:rPr>
        <w:footnoteRef/>
      </w:r>
      <w:r w:rsidRPr="00254F0F">
        <w:t xml:space="preserve"> Hulgimüügitoote kaudne omandamine või loovutamine (või selle katse) toimub siis, kui </w:t>
      </w:r>
      <w:r w:rsidRPr="00254F0F">
        <w:t xml:space="preserve">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16">
    <w:p w14:paraId="159EDAA6" w14:textId="77777777" w:rsidR="009147A7" w:rsidRPr="00816E3B" w:rsidRDefault="009147A7" w:rsidP="009147A7">
      <w:pPr>
        <w:pStyle w:val="Allmrkusetekst"/>
      </w:pPr>
      <w:r w:rsidRPr="00816E3B">
        <w:rPr>
          <w:rStyle w:val="Allmrkuseviide"/>
        </w:rPr>
        <w:footnoteRef/>
      </w:r>
      <w:r w:rsidRPr="00816E3B">
        <w:t xml:space="preserve"> REMIT määrus art 2 p 7.</w:t>
      </w:r>
    </w:p>
  </w:footnote>
  <w:footnote w:id="17">
    <w:p w14:paraId="0A36CAF4" w14:textId="77777777" w:rsidR="009147A7" w:rsidRDefault="009147A7" w:rsidP="009147A7">
      <w:pPr>
        <w:pStyle w:val="Allmrkusetekst"/>
      </w:pPr>
      <w:r>
        <w:rPr>
          <w:rStyle w:val="Allmrkuseviide"/>
        </w:rPr>
        <w:footnoteRef/>
      </w:r>
      <w:r>
        <w:t xml:space="preserve"> Võrreldud on väärtpaberituru seaduse, krediidiasutuste seaduse, finantskriisi ennetamise ja lahendamise seaduse ning Eesti Väärpaberite Keskregistri seaduse muutmise seaduse eelnõus sätestatuga.</w:t>
      </w:r>
    </w:p>
  </w:footnote>
  <w:footnote w:id="18">
    <w:p w14:paraId="7314B267" w14:textId="77777777" w:rsidR="009147A7" w:rsidRPr="007914D4" w:rsidRDefault="009147A7" w:rsidP="009147A7">
      <w:pPr>
        <w:pStyle w:val="Allmrkusetekst"/>
      </w:pPr>
      <w:r w:rsidRPr="007914D4">
        <w:rPr>
          <w:rStyle w:val="Allmrkuseviide"/>
        </w:rPr>
        <w:footnoteRef/>
      </w:r>
      <w:r w:rsidRPr="007914D4">
        <w:t xml:space="preserve"> </w:t>
      </w:r>
      <w:hyperlink r:id="rId12" w:history="1">
        <w:r w:rsidRPr="007914D4">
          <w:rPr>
            <w:rStyle w:val="Hperlink"/>
          </w:rPr>
          <w:t>https://gaasivork.ee/ettevottest-gaasivork/</w:t>
        </w:r>
      </w:hyperlink>
    </w:p>
  </w:footnote>
  <w:footnote w:id="19">
    <w:p w14:paraId="7C0D095C" w14:textId="77777777" w:rsidR="009147A7" w:rsidRPr="00E22CA2" w:rsidRDefault="009147A7" w:rsidP="009147A7">
      <w:pPr>
        <w:pStyle w:val="Allmrkusetekst"/>
      </w:pPr>
      <w:r w:rsidRPr="00E22CA2">
        <w:rPr>
          <w:rStyle w:val="Allmrkuseviide"/>
        </w:rPr>
        <w:footnoteRef/>
      </w:r>
      <w:r w:rsidRPr="00E22CA2">
        <w:t xml:space="preserve"> Vt </w:t>
      </w:r>
      <w:hyperlink r:id="rId13" w:history="1">
        <w:r w:rsidRPr="00E22CA2">
          <w:rPr>
            <w:rStyle w:val="Hperlink"/>
          </w:rPr>
          <w:t>https://www.konkurentsiamet.ee/uudised/konkurentsiamet-maaras-elering-ile-energia-hulgimuugituru-reeglite-rikkumise-eest</w:t>
        </w:r>
      </w:hyperlink>
    </w:p>
  </w:footnote>
  <w:footnote w:id="20">
    <w:p w14:paraId="1B2CF6A6" w14:textId="77777777" w:rsidR="009147A7" w:rsidRPr="00F54642" w:rsidRDefault="009147A7" w:rsidP="009147A7">
      <w:pPr>
        <w:pStyle w:val="Allmrkusetekst"/>
      </w:pPr>
      <w:r w:rsidRPr="00F54642">
        <w:rPr>
          <w:rStyle w:val="Allmrkuseviide"/>
        </w:rPr>
        <w:footnoteRef/>
      </w:r>
      <w:r w:rsidRPr="00F54642">
        <w:t xml:space="preserve"> REMIT määrus art 2 p 1.</w:t>
      </w:r>
    </w:p>
  </w:footnote>
  <w:footnote w:id="21">
    <w:p w14:paraId="26FF0B42" w14:textId="77777777" w:rsidR="009147A7" w:rsidRDefault="009147A7" w:rsidP="009147A7">
      <w:pPr>
        <w:pStyle w:val="Allmrkusetekst"/>
      </w:pPr>
      <w:r w:rsidRPr="00483B00">
        <w:rPr>
          <w:rStyle w:val="Allmrkuseviide"/>
        </w:rPr>
        <w:footnoteRef/>
      </w:r>
      <w:r w:rsidRPr="00483B00">
        <w:t xml:space="preserve"> </w:t>
      </w:r>
      <w:r w:rsidRPr="00254F0F">
        <w:t xml:space="preserve">Hulgimüügitoote kaudne omandamine või loovutamine (või selle katse) toimub siis, kui </w:t>
      </w:r>
      <w:r w:rsidRPr="00254F0F">
        <w:t xml:space="preserve">siseteavet omav isik omandab või loovutab hulgimüügitoote (või üritab seda teha) kolmanda isiku (nt seotud ettevõtja, teise turuosalise või muu isiku) kaudu. Kaudne omandamine või loovutamine võib toimuda juriidilise isiku emaettevõtte kaudu, st olukorras, kus korralduse/tehingu täidab emaettevõte (või aktsionär) ja juriidilisel isikul puuduvad selle üksuse ja seega ka asjaomase toimingu </w:t>
      </w:r>
      <w:r>
        <w:t>üle</w:t>
      </w:r>
      <w:r w:rsidRPr="00254F0F">
        <w:t xml:space="preserve"> seadusjärgsed </w:t>
      </w:r>
      <w:r>
        <w:t>juhtimis</w:t>
      </w:r>
      <w:r w:rsidRPr="00254F0F">
        <w:t>volitused. Kaudne omandamine või loovutamine võib toimuda ka turuosalise poolt, kes täidab korralduse/tehingu oma arvel pärast seda, kui ta on saanud selleks korralduse siseteavet omavalt emaettevõttelt (või aktsionärilt).</w:t>
      </w:r>
    </w:p>
  </w:footnote>
  <w:footnote w:id="22">
    <w:p w14:paraId="215FAB5C" w14:textId="77777777" w:rsidR="009147A7" w:rsidRPr="00816E3B" w:rsidRDefault="009147A7" w:rsidP="009147A7">
      <w:pPr>
        <w:pStyle w:val="Allmrkusetekst"/>
      </w:pPr>
      <w:r w:rsidRPr="00816E3B">
        <w:rPr>
          <w:rStyle w:val="Allmrkuseviide"/>
        </w:rPr>
        <w:footnoteRef/>
      </w:r>
      <w:r w:rsidRPr="00816E3B">
        <w:t xml:space="preserve"> REMIT määrus art 2 p 7.</w:t>
      </w:r>
    </w:p>
  </w:footnote>
  <w:footnote w:id="23">
    <w:p w14:paraId="6E3DADBA" w14:textId="77777777" w:rsidR="009147A7" w:rsidRPr="00DD394B" w:rsidRDefault="009147A7" w:rsidP="009147A7">
      <w:pPr>
        <w:pStyle w:val="Allmrkusetekst"/>
      </w:pPr>
      <w:r>
        <w:rPr>
          <w:rStyle w:val="Allmrkuseviide"/>
        </w:rPr>
        <w:footnoteRef/>
      </w:r>
      <w:r>
        <w:t xml:space="preserve"> </w:t>
      </w:r>
      <w:r w:rsidRPr="00DD394B">
        <w:rPr>
          <w:rFonts w:cs="Times New Roman"/>
        </w:rPr>
        <w:t>https://single-marketeconomy.ec.europa.eu/single-market/public-procurement/legal-rules-and-implementation/exemptmarkets_en.</w:t>
      </w:r>
    </w:p>
  </w:footnote>
  <w:footnote w:id="24">
    <w:p w14:paraId="4F3EB972" w14:textId="77777777" w:rsidR="009147A7" w:rsidRDefault="009147A7" w:rsidP="009147A7">
      <w:pPr>
        <w:pStyle w:val="Allmrkusetekst"/>
        <w:jc w:val="left"/>
      </w:pPr>
      <w:r>
        <w:rPr>
          <w:rStyle w:val="Allmrkuseviide"/>
        </w:rPr>
        <w:footnoteRef/>
      </w:r>
      <w:r>
        <w:t xml:space="preserve"> </w:t>
      </w:r>
      <w:hyperlink r:id="rId14" w:history="1">
        <w:r w:rsidRPr="004C6024">
          <w:rPr>
            <w:rStyle w:val="Hperlink"/>
          </w:rPr>
          <w:t>https://www.enefit.com/et/-/investori-uudised/eesti-energia-kontserni-2022-majandusaasta-auditeerimata-tulemused?utm_source=chatgpt.com</w:t>
        </w:r>
      </w:hyperlink>
      <w:r>
        <w:t xml:space="preserve"> </w:t>
      </w:r>
    </w:p>
  </w:footnote>
  <w:footnote w:id="25">
    <w:p w14:paraId="345D3470" w14:textId="77777777" w:rsidR="009147A7" w:rsidRDefault="009147A7" w:rsidP="009147A7">
      <w:pPr>
        <w:pStyle w:val="Allmrkusetekst"/>
        <w:jc w:val="left"/>
      </w:pPr>
      <w:r>
        <w:rPr>
          <w:rStyle w:val="Allmrkuseviide"/>
        </w:rPr>
        <w:footnoteRef/>
      </w:r>
      <w:r>
        <w:t xml:space="preserve"> </w:t>
      </w:r>
      <w:hyperlink r:id="rId15" w:history="1">
        <w:r w:rsidRPr="004C6024">
          <w:rPr>
            <w:rStyle w:val="Hperlink"/>
          </w:rPr>
          <w:t>https://www.enefit.com/et/-/investori-uudised/eesti-energia-kontserni-2024-aasta-tulemused?utm_source=chatgpt.com</w:t>
        </w:r>
      </w:hyperlink>
    </w:p>
  </w:footnote>
  <w:footnote w:id="26">
    <w:p w14:paraId="76B18759" w14:textId="77777777" w:rsidR="009147A7" w:rsidRDefault="009147A7" w:rsidP="009147A7">
      <w:pPr>
        <w:pStyle w:val="Allmrkusetekst"/>
        <w:jc w:val="left"/>
      </w:pPr>
      <w:r>
        <w:rPr>
          <w:rStyle w:val="Allmrkuseviide"/>
        </w:rPr>
        <w:footnoteRef/>
      </w:r>
      <w:r>
        <w:t xml:space="preserve"> </w:t>
      </w:r>
      <w:hyperlink r:id="rId16" w:history="1">
        <w:r w:rsidRPr="004C6024">
          <w:rPr>
            <w:rStyle w:val="Hperlink"/>
          </w:rPr>
          <w:t>https://www.enefit.com/et/-/investori-uudised/eesti-energia-kontserni-2022-majandusaasta-auditeerimata-tulemused?utm_source=chatgpt.com</w:t>
        </w:r>
      </w:hyperlink>
      <w:r>
        <w:t xml:space="preserve"> </w:t>
      </w:r>
    </w:p>
  </w:footnote>
  <w:footnote w:id="27">
    <w:p w14:paraId="13A2594C" w14:textId="77777777" w:rsidR="009147A7" w:rsidRDefault="009147A7" w:rsidP="009147A7">
      <w:pPr>
        <w:pStyle w:val="Allmrkusetekst"/>
      </w:pPr>
      <w:r>
        <w:rPr>
          <w:rStyle w:val="Allmrkuseviide"/>
        </w:rPr>
        <w:footnoteRef/>
      </w:r>
      <w:r>
        <w:t xml:space="preserve"> Aruanne elektri- ja gaasiturust Eestis. Konkurentsiamet, 2023. </w:t>
      </w:r>
      <w:hyperlink r:id="rId17" w:history="1">
        <w:r w:rsidRPr="009F2CE2">
          <w:rPr>
            <w:rStyle w:val="Hperlink"/>
          </w:rPr>
          <w:t>https://www.konkurentsiamet.ee/analuusid-ja-uuringud/elektri-ja-gaasituru-aruanded</w:t>
        </w:r>
      </w:hyperlink>
      <w:r>
        <w:rPr>
          <w:rStyle w:val="Hperlink"/>
        </w:rPr>
        <w:t>.</w:t>
      </w:r>
    </w:p>
  </w:footnote>
  <w:footnote w:id="28">
    <w:p w14:paraId="564864BE" w14:textId="77777777" w:rsidR="009147A7" w:rsidRDefault="009147A7" w:rsidP="009147A7">
      <w:pPr>
        <w:pStyle w:val="Allmrkusetekst"/>
      </w:pPr>
      <w:r>
        <w:rPr>
          <w:rStyle w:val="Allmrkuseviide"/>
        </w:rPr>
        <w:footnoteRef/>
      </w:r>
      <w:r>
        <w:t xml:space="preserve"> Aruanne elektri- ja gaasiturust Eestis. Konkurentsiamet, 2023. </w:t>
      </w:r>
      <w:hyperlink r:id="rId18" w:history="1">
        <w:r w:rsidRPr="009F2CE2">
          <w:rPr>
            <w:rStyle w:val="Hperlink"/>
          </w:rPr>
          <w:t>https://www.konkurentsiamet.ee/analuusid-ja-uuringud/elektri-ja-gaasituru-aruanded</w:t>
        </w:r>
      </w:hyperlink>
      <w:r>
        <w:rPr>
          <w:rStyle w:val="Hperlink"/>
        </w:rPr>
        <w:t>.</w:t>
      </w:r>
    </w:p>
  </w:footnote>
  <w:footnote w:id="29">
    <w:p w14:paraId="324DA657" w14:textId="77777777" w:rsidR="009147A7" w:rsidRDefault="009147A7" w:rsidP="009147A7">
      <w:pPr>
        <w:pStyle w:val="Allmrkusetekst"/>
      </w:pPr>
      <w:r>
        <w:rPr>
          <w:rStyle w:val="Allmrkuseviide"/>
        </w:rPr>
        <w:footnoteRef/>
      </w:r>
      <w:r>
        <w:t xml:space="preserve"> </w:t>
      </w:r>
      <w:hyperlink r:id="rId19" w:history="1">
        <w:r w:rsidRPr="007A1135">
          <w:rPr>
            <w:rStyle w:val="Hperlink"/>
          </w:rPr>
          <w:t>https://eur-lex.europa.eu/legal-content/EN/TXT/?uri=OJ:L_202401711</w:t>
        </w:r>
      </w:hyperlink>
      <w:r>
        <w:rPr>
          <w:rStyle w:val="Hperlink"/>
        </w:rPr>
        <w:t>.</w:t>
      </w:r>
    </w:p>
  </w:footnote>
  <w:footnote w:id="30">
    <w:p w14:paraId="67F31EDC" w14:textId="77777777" w:rsidR="009147A7" w:rsidRDefault="009147A7" w:rsidP="009147A7">
      <w:pPr>
        <w:pStyle w:val="Allmrkusetekst"/>
      </w:pPr>
      <w:r>
        <w:rPr>
          <w:rStyle w:val="Allmrkuseviide"/>
        </w:rPr>
        <w:footnoteRef/>
      </w:r>
      <w:r>
        <w:t xml:space="preserve"> </w:t>
      </w:r>
      <w:hyperlink r:id="rId20" w:history="1">
        <w:r w:rsidRPr="007A1135">
          <w:rPr>
            <w:rStyle w:val="Hperlink"/>
          </w:rPr>
          <w:t>https://eur-lex.europa.eu/legal-content/ET/ALL/?uri=CELEX%3A32018L2001</w:t>
        </w:r>
      </w:hyperlink>
      <w:r>
        <w:rPr>
          <w:rStyle w:val="Hperlink"/>
        </w:rPr>
        <w:t>.</w:t>
      </w:r>
    </w:p>
  </w:footnote>
  <w:footnote w:id="31">
    <w:p w14:paraId="74F3D428" w14:textId="77777777" w:rsidR="009147A7" w:rsidRDefault="009147A7" w:rsidP="009147A7">
      <w:pPr>
        <w:pStyle w:val="Allmrkusetekst"/>
      </w:pPr>
      <w:r>
        <w:rPr>
          <w:rStyle w:val="Allmrkuseviide"/>
        </w:rPr>
        <w:footnoteRef/>
      </w:r>
      <w:r>
        <w:t xml:space="preserve"> Aruanne elektri- ja gaasiturust Eestis. Konkurentsiamet, 2023. </w:t>
      </w:r>
      <w:hyperlink r:id="rId21" w:history="1">
        <w:r w:rsidRPr="009F2CE2">
          <w:rPr>
            <w:rStyle w:val="Hperlink"/>
          </w:rPr>
          <w:t>https://www.konkurentsiamet.ee/analuusid-ja-uuringud/elektri-ja-gaasituru-aruanded</w:t>
        </w:r>
      </w:hyperlink>
      <w:r>
        <w:rPr>
          <w:rStyle w:val="Hperlink"/>
        </w:rPr>
        <w:t>.</w:t>
      </w:r>
    </w:p>
  </w:footnote>
  <w:footnote w:id="32">
    <w:p w14:paraId="491EF47F" w14:textId="77777777" w:rsidR="009147A7" w:rsidRDefault="009147A7" w:rsidP="009147A7">
      <w:pPr>
        <w:pStyle w:val="Allmrkusetekst"/>
      </w:pPr>
      <w:r>
        <w:rPr>
          <w:rStyle w:val="Allmrkuseviide"/>
        </w:rPr>
        <w:footnoteRef/>
      </w:r>
      <w:r>
        <w:t xml:space="preserve"> </w:t>
      </w:r>
      <w:hyperlink r:id="rId22" w:history="1">
        <w:r w:rsidRPr="00983F9B">
          <w:rPr>
            <w:rStyle w:val="Hperlink"/>
          </w:rPr>
          <w:t>https://www.elering.ee/elektri-bilansiteenus</w:t>
        </w:r>
      </w:hyperlink>
    </w:p>
  </w:footnote>
  <w:footnote w:id="33">
    <w:p w14:paraId="4396909E" w14:textId="77777777" w:rsidR="009147A7" w:rsidRDefault="009147A7" w:rsidP="009147A7">
      <w:pPr>
        <w:pStyle w:val="Allmrkusetekst"/>
      </w:pPr>
      <w:r>
        <w:rPr>
          <w:rStyle w:val="Allmrkuseviide"/>
        </w:rPr>
        <w:footnoteRef/>
      </w:r>
      <w:r>
        <w:t xml:space="preserve"> </w:t>
      </w:r>
      <w:hyperlink r:id="rId23" w:anchor="item-2" w:history="1">
        <w:r w:rsidRPr="00983F9B">
          <w:rPr>
            <w:rStyle w:val="Hperlink"/>
          </w:rPr>
          <w:t>https://www.konkurentsiamet.ee/analuusid-ja-uuringud/elektri-ja-gaasituru-aruanded#item-2</w:t>
        </w:r>
      </w:hyperlink>
    </w:p>
  </w:footnote>
  <w:footnote w:id="34">
    <w:p w14:paraId="0236C722" w14:textId="77777777" w:rsidR="009147A7" w:rsidRDefault="009147A7" w:rsidP="009147A7">
      <w:pPr>
        <w:pStyle w:val="Allmrkusetekst"/>
      </w:pPr>
      <w:r>
        <w:rPr>
          <w:rStyle w:val="Allmrkuseviide"/>
        </w:rPr>
        <w:footnoteRef/>
      </w:r>
      <w:r>
        <w:t xml:space="preserve"> </w:t>
      </w:r>
      <w:hyperlink r:id="rId24" w:history="1">
        <w:r w:rsidRPr="00983F9B">
          <w:rPr>
            <w:rStyle w:val="Hperlink"/>
          </w:rPr>
          <w:t>https://www.elering.ee/gaasi-bilansiteenus</w:t>
        </w:r>
      </w:hyperlink>
    </w:p>
  </w:footnote>
  <w:footnote w:id="35">
    <w:p w14:paraId="0A820CA4" w14:textId="77777777" w:rsidR="009147A7" w:rsidRPr="00FD794A" w:rsidRDefault="009147A7" w:rsidP="009147A7">
      <w:pPr>
        <w:pStyle w:val="Allmrkusetekst"/>
      </w:pPr>
      <w:r w:rsidRPr="00FD794A">
        <w:rPr>
          <w:rStyle w:val="Allmrkuseviide"/>
        </w:rPr>
        <w:footnoteRef/>
      </w:r>
      <w:r w:rsidRPr="00FD794A">
        <w:t xml:space="preserve"> Vt </w:t>
      </w:r>
      <w:hyperlink r:id="rId25" w:history="1">
        <w:r w:rsidRPr="00FD794A">
          <w:rPr>
            <w:rStyle w:val="Hperlink"/>
          </w:rPr>
          <w:t>https://www.konkurentsiamet.ee/uudised/konkurentsiamet-maaras-elering-ile-energia-hulgimuugituru-reeglite-rikkumise-eest-0</w:t>
        </w:r>
      </w:hyperlink>
    </w:p>
  </w:footnote>
  <w:footnote w:id="36">
    <w:p w14:paraId="3A2BA647" w14:textId="77777777" w:rsidR="009147A7" w:rsidRPr="00E22CA2" w:rsidRDefault="009147A7" w:rsidP="009147A7">
      <w:pPr>
        <w:pStyle w:val="Allmrkusetekst"/>
      </w:pPr>
      <w:r w:rsidRPr="00E22CA2">
        <w:rPr>
          <w:rStyle w:val="Allmrkuseviide"/>
        </w:rPr>
        <w:footnoteRef/>
      </w:r>
      <w:r w:rsidRPr="00E22CA2">
        <w:t xml:space="preserve"> Vt </w:t>
      </w:r>
      <w:hyperlink r:id="rId26" w:history="1">
        <w:r w:rsidRPr="00E22CA2">
          <w:rPr>
            <w:rStyle w:val="Hperlink"/>
          </w:rPr>
          <w:t>https://www.konkurentsiamet.ee/uudised/konkurentsiamet-maaras-elering-ile-energia-hulgimuugituru-reeglite-rikkumise-eest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5057E"/>
    <w:multiLevelType w:val="hybridMultilevel"/>
    <w:tmpl w:val="823CE0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7BA1F7D"/>
    <w:multiLevelType w:val="hybridMultilevel"/>
    <w:tmpl w:val="7F50C6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1E32E8"/>
    <w:multiLevelType w:val="hybridMultilevel"/>
    <w:tmpl w:val="358E1B3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1F645D0"/>
    <w:multiLevelType w:val="hybridMultilevel"/>
    <w:tmpl w:val="FC8E8B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8AB1F7E"/>
    <w:multiLevelType w:val="hybridMultilevel"/>
    <w:tmpl w:val="9BEAFC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CD36EFD"/>
    <w:multiLevelType w:val="hybridMultilevel"/>
    <w:tmpl w:val="CA84DA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AB34DF"/>
    <w:multiLevelType w:val="multilevel"/>
    <w:tmpl w:val="F652360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E21EA"/>
    <w:multiLevelType w:val="hybridMultilevel"/>
    <w:tmpl w:val="CD4A437E"/>
    <w:lvl w:ilvl="0" w:tplc="56FEC220">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1974A6E"/>
    <w:multiLevelType w:val="hybridMultilevel"/>
    <w:tmpl w:val="A518FA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5AD0AA0"/>
    <w:multiLevelType w:val="hybridMultilevel"/>
    <w:tmpl w:val="BE182B4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6E243F3"/>
    <w:multiLevelType w:val="hybridMultilevel"/>
    <w:tmpl w:val="97D8B8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817B55"/>
    <w:multiLevelType w:val="hybridMultilevel"/>
    <w:tmpl w:val="7C8C9A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15E76B6"/>
    <w:multiLevelType w:val="hybridMultilevel"/>
    <w:tmpl w:val="D6B45C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6DA6271"/>
    <w:multiLevelType w:val="hybridMultilevel"/>
    <w:tmpl w:val="FE080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A96A8E"/>
    <w:multiLevelType w:val="hybridMultilevel"/>
    <w:tmpl w:val="883492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E5A1E3B"/>
    <w:multiLevelType w:val="multilevel"/>
    <w:tmpl w:val="4E5A1E3B"/>
    <w:lvl w:ilvl="0">
      <w:start w:val="1"/>
      <w:numFmt w:val="decimal"/>
      <w:pStyle w:val="Pealkiri4"/>
      <w:lvlText w:val="%1)"/>
      <w:lvlJc w:val="left"/>
      <w:pPr>
        <w:ind w:left="1080" w:hanging="360"/>
      </w:pPr>
      <w:rPr>
        <w:rFonts w:hint="default"/>
        <w:b/>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C86538E"/>
    <w:multiLevelType w:val="hybridMultilevel"/>
    <w:tmpl w:val="9BA6BE70"/>
    <w:lvl w:ilvl="0" w:tplc="2AD82C94">
      <w:start w:val="969"/>
      <w:numFmt w:val="bullet"/>
      <w:lvlText w:val="-"/>
      <w:lvlJc w:val="left"/>
      <w:pPr>
        <w:ind w:left="360" w:hanging="360"/>
      </w:pPr>
      <w:rPr>
        <w:rFonts w:ascii="Aptos" w:eastAsiaTheme="minorHAnsi" w:hAnsi="Aptos"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64C76DFD"/>
    <w:multiLevelType w:val="hybridMultilevel"/>
    <w:tmpl w:val="BA76DCF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E26B5E5"/>
    <w:multiLevelType w:val="singleLevel"/>
    <w:tmpl w:val="6E26B5E5"/>
    <w:lvl w:ilvl="0">
      <w:start w:val="1"/>
      <w:numFmt w:val="decimal"/>
      <w:suff w:val="space"/>
      <w:lvlText w:val="(%1)"/>
      <w:lvlJc w:val="left"/>
    </w:lvl>
  </w:abstractNum>
  <w:abstractNum w:abstractNumId="19" w15:restartNumberingAfterBreak="0">
    <w:nsid w:val="70F4213C"/>
    <w:multiLevelType w:val="hybridMultilevel"/>
    <w:tmpl w:val="DECAAF8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5F87992"/>
    <w:multiLevelType w:val="hybridMultilevel"/>
    <w:tmpl w:val="883492E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78F0940"/>
    <w:multiLevelType w:val="hybridMultilevel"/>
    <w:tmpl w:val="98B4C14E"/>
    <w:lvl w:ilvl="0" w:tplc="24BC949C">
      <w:start w:val="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ABE301D"/>
    <w:multiLevelType w:val="hybridMultilevel"/>
    <w:tmpl w:val="B3B8197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E2061AD"/>
    <w:multiLevelType w:val="hybridMultilevel"/>
    <w:tmpl w:val="82C09F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F391704"/>
    <w:multiLevelType w:val="multilevel"/>
    <w:tmpl w:val="7F39170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204094020">
    <w:abstractNumId w:val="15"/>
  </w:num>
  <w:num w:numId="2" w16cid:durableId="1456484129">
    <w:abstractNumId w:val="24"/>
  </w:num>
  <w:num w:numId="3" w16cid:durableId="1914771831">
    <w:abstractNumId w:val="22"/>
  </w:num>
  <w:num w:numId="4" w16cid:durableId="319816452">
    <w:abstractNumId w:val="21"/>
  </w:num>
  <w:num w:numId="5" w16cid:durableId="1848136472">
    <w:abstractNumId w:val="18"/>
  </w:num>
  <w:num w:numId="6" w16cid:durableId="320736748">
    <w:abstractNumId w:val="5"/>
  </w:num>
  <w:num w:numId="7" w16cid:durableId="1692879335">
    <w:abstractNumId w:val="19"/>
  </w:num>
  <w:num w:numId="8" w16cid:durableId="624779074">
    <w:abstractNumId w:val="17"/>
  </w:num>
  <w:num w:numId="9" w16cid:durableId="1598245709">
    <w:abstractNumId w:val="2"/>
  </w:num>
  <w:num w:numId="10" w16cid:durableId="501820594">
    <w:abstractNumId w:val="9"/>
  </w:num>
  <w:num w:numId="11" w16cid:durableId="875585123">
    <w:abstractNumId w:val="1"/>
  </w:num>
  <w:num w:numId="12" w16cid:durableId="200212676">
    <w:abstractNumId w:val="0"/>
  </w:num>
  <w:num w:numId="13" w16cid:durableId="866212210">
    <w:abstractNumId w:val="12"/>
  </w:num>
  <w:num w:numId="14" w16cid:durableId="137650656">
    <w:abstractNumId w:val="8"/>
  </w:num>
  <w:num w:numId="15" w16cid:durableId="1130786598">
    <w:abstractNumId w:val="20"/>
  </w:num>
  <w:num w:numId="16" w16cid:durableId="1035732579">
    <w:abstractNumId w:val="23"/>
  </w:num>
  <w:num w:numId="17" w16cid:durableId="1823160092">
    <w:abstractNumId w:val="13"/>
  </w:num>
  <w:num w:numId="18" w16cid:durableId="2036618366">
    <w:abstractNumId w:val="6"/>
  </w:num>
  <w:num w:numId="19" w16cid:durableId="269555381">
    <w:abstractNumId w:val="14"/>
  </w:num>
  <w:num w:numId="20" w16cid:durableId="1208762390">
    <w:abstractNumId w:val="10"/>
  </w:num>
  <w:num w:numId="21" w16cid:durableId="2044361029">
    <w:abstractNumId w:val="4"/>
  </w:num>
  <w:num w:numId="22" w16cid:durableId="483200471">
    <w:abstractNumId w:val="7"/>
  </w:num>
  <w:num w:numId="23" w16cid:durableId="778720031">
    <w:abstractNumId w:val="16"/>
  </w:num>
  <w:num w:numId="24" w16cid:durableId="263539007">
    <w:abstractNumId w:val="11"/>
  </w:num>
  <w:num w:numId="25" w16cid:durableId="103392579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rson w15:author="Joel Kook - JUSTDIGI">
    <w15:presenceInfo w15:providerId="AD" w15:userId="S::joel.kook@justdigi.ee::a5f61dda-5a91-487b-bc5f-ca8312762b39"/>
  </w15:person>
  <w15:person w15:author="Merike Koppel - JUSTDIGI">
    <w15:presenceInfo w15:providerId="AD" w15:userId="S::merike.koppel@justdigi.ee::5712796f-5b7f-452d-b5d9-baa6501c30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noPunctuationKerning/>
  <w:characterSpacingControl w:val="doNotCompres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CC"/>
    <w:rsid w:val="00000756"/>
    <w:rsid w:val="00000B3F"/>
    <w:rsid w:val="00002648"/>
    <w:rsid w:val="00004326"/>
    <w:rsid w:val="00004A51"/>
    <w:rsid w:val="0000535F"/>
    <w:rsid w:val="0000541E"/>
    <w:rsid w:val="00005B4A"/>
    <w:rsid w:val="000066B5"/>
    <w:rsid w:val="00006CEA"/>
    <w:rsid w:val="00006DEA"/>
    <w:rsid w:val="00007514"/>
    <w:rsid w:val="00007BDE"/>
    <w:rsid w:val="00011119"/>
    <w:rsid w:val="000115D9"/>
    <w:rsid w:val="00011D6E"/>
    <w:rsid w:val="0001245B"/>
    <w:rsid w:val="00012981"/>
    <w:rsid w:val="00012FBD"/>
    <w:rsid w:val="000131A8"/>
    <w:rsid w:val="0001337B"/>
    <w:rsid w:val="00013681"/>
    <w:rsid w:val="00013D2D"/>
    <w:rsid w:val="00014CB5"/>
    <w:rsid w:val="0001505F"/>
    <w:rsid w:val="00015212"/>
    <w:rsid w:val="00015546"/>
    <w:rsid w:val="00015D97"/>
    <w:rsid w:val="00015EB0"/>
    <w:rsid w:val="000163CB"/>
    <w:rsid w:val="00016582"/>
    <w:rsid w:val="0001671F"/>
    <w:rsid w:val="0002248B"/>
    <w:rsid w:val="000225BF"/>
    <w:rsid w:val="000226E1"/>
    <w:rsid w:val="00022973"/>
    <w:rsid w:val="00022B2E"/>
    <w:rsid w:val="00024141"/>
    <w:rsid w:val="000243DE"/>
    <w:rsid w:val="000246EB"/>
    <w:rsid w:val="0002473F"/>
    <w:rsid w:val="00025732"/>
    <w:rsid w:val="00025746"/>
    <w:rsid w:val="00026763"/>
    <w:rsid w:val="00026A90"/>
    <w:rsid w:val="00026AAB"/>
    <w:rsid w:val="00026B00"/>
    <w:rsid w:val="00026EA5"/>
    <w:rsid w:val="0002742C"/>
    <w:rsid w:val="00027B04"/>
    <w:rsid w:val="00030235"/>
    <w:rsid w:val="00030553"/>
    <w:rsid w:val="000307D6"/>
    <w:rsid w:val="000311E5"/>
    <w:rsid w:val="00031492"/>
    <w:rsid w:val="00031572"/>
    <w:rsid w:val="00032366"/>
    <w:rsid w:val="000328E7"/>
    <w:rsid w:val="0003361C"/>
    <w:rsid w:val="00033936"/>
    <w:rsid w:val="00033F43"/>
    <w:rsid w:val="0003780C"/>
    <w:rsid w:val="0004053D"/>
    <w:rsid w:val="00040DE3"/>
    <w:rsid w:val="0004137E"/>
    <w:rsid w:val="00041750"/>
    <w:rsid w:val="00041BD5"/>
    <w:rsid w:val="00042797"/>
    <w:rsid w:val="00042EC9"/>
    <w:rsid w:val="00043118"/>
    <w:rsid w:val="000449D4"/>
    <w:rsid w:val="00044DA8"/>
    <w:rsid w:val="0004587F"/>
    <w:rsid w:val="00045D1F"/>
    <w:rsid w:val="00047002"/>
    <w:rsid w:val="00047948"/>
    <w:rsid w:val="00047ABC"/>
    <w:rsid w:val="00047E27"/>
    <w:rsid w:val="00050245"/>
    <w:rsid w:val="00051552"/>
    <w:rsid w:val="00051573"/>
    <w:rsid w:val="000524A1"/>
    <w:rsid w:val="0005255A"/>
    <w:rsid w:val="0005336A"/>
    <w:rsid w:val="0005460E"/>
    <w:rsid w:val="00054BF0"/>
    <w:rsid w:val="00055A2F"/>
    <w:rsid w:val="00055CC1"/>
    <w:rsid w:val="00055E34"/>
    <w:rsid w:val="00055EDF"/>
    <w:rsid w:val="00056A2A"/>
    <w:rsid w:val="00056B32"/>
    <w:rsid w:val="00056E43"/>
    <w:rsid w:val="0005731D"/>
    <w:rsid w:val="00057525"/>
    <w:rsid w:val="00057540"/>
    <w:rsid w:val="000576A1"/>
    <w:rsid w:val="00057939"/>
    <w:rsid w:val="00057946"/>
    <w:rsid w:val="00057A3C"/>
    <w:rsid w:val="00057ACC"/>
    <w:rsid w:val="000601D8"/>
    <w:rsid w:val="000617A1"/>
    <w:rsid w:val="00061990"/>
    <w:rsid w:val="00061ADE"/>
    <w:rsid w:val="00061C58"/>
    <w:rsid w:val="00061D79"/>
    <w:rsid w:val="000629CF"/>
    <w:rsid w:val="00062DE5"/>
    <w:rsid w:val="000638E6"/>
    <w:rsid w:val="00063DA6"/>
    <w:rsid w:val="00065605"/>
    <w:rsid w:val="00066776"/>
    <w:rsid w:val="000669FD"/>
    <w:rsid w:val="00066B8A"/>
    <w:rsid w:val="00067CD1"/>
    <w:rsid w:val="00067D87"/>
    <w:rsid w:val="0007004A"/>
    <w:rsid w:val="00070983"/>
    <w:rsid w:val="00070E08"/>
    <w:rsid w:val="00071F75"/>
    <w:rsid w:val="00072781"/>
    <w:rsid w:val="00072AEF"/>
    <w:rsid w:val="00072E87"/>
    <w:rsid w:val="00073BDA"/>
    <w:rsid w:val="00073BE1"/>
    <w:rsid w:val="00073EA8"/>
    <w:rsid w:val="000742DA"/>
    <w:rsid w:val="00074368"/>
    <w:rsid w:val="00074A58"/>
    <w:rsid w:val="000751E6"/>
    <w:rsid w:val="0007615C"/>
    <w:rsid w:val="0007681F"/>
    <w:rsid w:val="000779C0"/>
    <w:rsid w:val="000806AF"/>
    <w:rsid w:val="00081411"/>
    <w:rsid w:val="00081AC8"/>
    <w:rsid w:val="00081BC8"/>
    <w:rsid w:val="00081E0C"/>
    <w:rsid w:val="000822F6"/>
    <w:rsid w:val="00083BA3"/>
    <w:rsid w:val="00084944"/>
    <w:rsid w:val="00084CAC"/>
    <w:rsid w:val="000851ED"/>
    <w:rsid w:val="00086381"/>
    <w:rsid w:val="000869E1"/>
    <w:rsid w:val="00086F44"/>
    <w:rsid w:val="00087507"/>
    <w:rsid w:val="00087907"/>
    <w:rsid w:val="00087B53"/>
    <w:rsid w:val="00090435"/>
    <w:rsid w:val="00090B89"/>
    <w:rsid w:val="000912C5"/>
    <w:rsid w:val="000912E6"/>
    <w:rsid w:val="00091C92"/>
    <w:rsid w:val="0009202B"/>
    <w:rsid w:val="0009386F"/>
    <w:rsid w:val="00093A2C"/>
    <w:rsid w:val="000946CE"/>
    <w:rsid w:val="00094B5C"/>
    <w:rsid w:val="00095B19"/>
    <w:rsid w:val="00095BDD"/>
    <w:rsid w:val="00095E02"/>
    <w:rsid w:val="000963D9"/>
    <w:rsid w:val="000977DE"/>
    <w:rsid w:val="000978D8"/>
    <w:rsid w:val="000A03B7"/>
    <w:rsid w:val="000A08F2"/>
    <w:rsid w:val="000A0A0A"/>
    <w:rsid w:val="000A0ACC"/>
    <w:rsid w:val="000A11F9"/>
    <w:rsid w:val="000A1406"/>
    <w:rsid w:val="000A196E"/>
    <w:rsid w:val="000A1EBE"/>
    <w:rsid w:val="000A2840"/>
    <w:rsid w:val="000A2C4D"/>
    <w:rsid w:val="000A3552"/>
    <w:rsid w:val="000A39F0"/>
    <w:rsid w:val="000A3D9B"/>
    <w:rsid w:val="000A3F91"/>
    <w:rsid w:val="000A446C"/>
    <w:rsid w:val="000A44D7"/>
    <w:rsid w:val="000A5348"/>
    <w:rsid w:val="000A61DA"/>
    <w:rsid w:val="000A68D1"/>
    <w:rsid w:val="000A6943"/>
    <w:rsid w:val="000A6F4E"/>
    <w:rsid w:val="000A75E3"/>
    <w:rsid w:val="000A788D"/>
    <w:rsid w:val="000A7F80"/>
    <w:rsid w:val="000B03AF"/>
    <w:rsid w:val="000B0946"/>
    <w:rsid w:val="000B09CD"/>
    <w:rsid w:val="000B0AFE"/>
    <w:rsid w:val="000B0BE4"/>
    <w:rsid w:val="000B2869"/>
    <w:rsid w:val="000B29EA"/>
    <w:rsid w:val="000B2A8D"/>
    <w:rsid w:val="000B2EE4"/>
    <w:rsid w:val="000B3927"/>
    <w:rsid w:val="000B3E54"/>
    <w:rsid w:val="000B42B3"/>
    <w:rsid w:val="000B4B0C"/>
    <w:rsid w:val="000B5395"/>
    <w:rsid w:val="000B5D2D"/>
    <w:rsid w:val="000B6094"/>
    <w:rsid w:val="000B6C92"/>
    <w:rsid w:val="000B74BE"/>
    <w:rsid w:val="000B7EA3"/>
    <w:rsid w:val="000B7EF6"/>
    <w:rsid w:val="000C0410"/>
    <w:rsid w:val="000C123F"/>
    <w:rsid w:val="000C1344"/>
    <w:rsid w:val="000C1BB5"/>
    <w:rsid w:val="000C1C53"/>
    <w:rsid w:val="000C1C9C"/>
    <w:rsid w:val="000C1FA7"/>
    <w:rsid w:val="000C2A89"/>
    <w:rsid w:val="000C41D3"/>
    <w:rsid w:val="000C49BC"/>
    <w:rsid w:val="000C49C3"/>
    <w:rsid w:val="000C4CEE"/>
    <w:rsid w:val="000C4F54"/>
    <w:rsid w:val="000C5B5F"/>
    <w:rsid w:val="000C5BE3"/>
    <w:rsid w:val="000C6163"/>
    <w:rsid w:val="000C6C27"/>
    <w:rsid w:val="000C6EC7"/>
    <w:rsid w:val="000C752E"/>
    <w:rsid w:val="000C767B"/>
    <w:rsid w:val="000C7F75"/>
    <w:rsid w:val="000D144A"/>
    <w:rsid w:val="000D260A"/>
    <w:rsid w:val="000D26EA"/>
    <w:rsid w:val="000D2D37"/>
    <w:rsid w:val="000D2E16"/>
    <w:rsid w:val="000D397C"/>
    <w:rsid w:val="000D4157"/>
    <w:rsid w:val="000D49F2"/>
    <w:rsid w:val="000D5CFA"/>
    <w:rsid w:val="000D62BF"/>
    <w:rsid w:val="000D68CC"/>
    <w:rsid w:val="000D78F5"/>
    <w:rsid w:val="000E0431"/>
    <w:rsid w:val="000E06AD"/>
    <w:rsid w:val="000E1219"/>
    <w:rsid w:val="000E149C"/>
    <w:rsid w:val="000E1B49"/>
    <w:rsid w:val="000E3440"/>
    <w:rsid w:val="000E367D"/>
    <w:rsid w:val="000E38B5"/>
    <w:rsid w:val="000E3AD9"/>
    <w:rsid w:val="000E3E51"/>
    <w:rsid w:val="000E444E"/>
    <w:rsid w:val="000E48F0"/>
    <w:rsid w:val="000E53C7"/>
    <w:rsid w:val="000E57BC"/>
    <w:rsid w:val="000E5B43"/>
    <w:rsid w:val="000E642C"/>
    <w:rsid w:val="000E71F6"/>
    <w:rsid w:val="000F07BB"/>
    <w:rsid w:val="000F0D3D"/>
    <w:rsid w:val="000F10F0"/>
    <w:rsid w:val="000F16A7"/>
    <w:rsid w:val="000F2AC3"/>
    <w:rsid w:val="000F2B1A"/>
    <w:rsid w:val="000F2D1D"/>
    <w:rsid w:val="000F3C3C"/>
    <w:rsid w:val="000F3DAA"/>
    <w:rsid w:val="000F3F71"/>
    <w:rsid w:val="000F437F"/>
    <w:rsid w:val="000F5133"/>
    <w:rsid w:val="000F5B00"/>
    <w:rsid w:val="001004A1"/>
    <w:rsid w:val="00100BB2"/>
    <w:rsid w:val="00100C70"/>
    <w:rsid w:val="00100D8C"/>
    <w:rsid w:val="0010108E"/>
    <w:rsid w:val="0010114A"/>
    <w:rsid w:val="0010117E"/>
    <w:rsid w:val="0010225B"/>
    <w:rsid w:val="00102A78"/>
    <w:rsid w:val="0010334A"/>
    <w:rsid w:val="001046AB"/>
    <w:rsid w:val="0010513F"/>
    <w:rsid w:val="00105448"/>
    <w:rsid w:val="00105665"/>
    <w:rsid w:val="00105FAE"/>
    <w:rsid w:val="00106088"/>
    <w:rsid w:val="00107629"/>
    <w:rsid w:val="0010794C"/>
    <w:rsid w:val="00110E6E"/>
    <w:rsid w:val="001114CD"/>
    <w:rsid w:val="00112D1A"/>
    <w:rsid w:val="00112D47"/>
    <w:rsid w:val="0011330C"/>
    <w:rsid w:val="00113644"/>
    <w:rsid w:val="00113791"/>
    <w:rsid w:val="00113F54"/>
    <w:rsid w:val="001155CF"/>
    <w:rsid w:val="001157C0"/>
    <w:rsid w:val="00115DC5"/>
    <w:rsid w:val="00115FFB"/>
    <w:rsid w:val="00116951"/>
    <w:rsid w:val="00116AAF"/>
    <w:rsid w:val="00117D6C"/>
    <w:rsid w:val="00120322"/>
    <w:rsid w:val="00120BD7"/>
    <w:rsid w:val="001210D9"/>
    <w:rsid w:val="00121EE6"/>
    <w:rsid w:val="001244E5"/>
    <w:rsid w:val="00124B3F"/>
    <w:rsid w:val="0012512F"/>
    <w:rsid w:val="00127ADB"/>
    <w:rsid w:val="00127AF2"/>
    <w:rsid w:val="00127D7A"/>
    <w:rsid w:val="00130739"/>
    <w:rsid w:val="00131185"/>
    <w:rsid w:val="0013125C"/>
    <w:rsid w:val="00131597"/>
    <w:rsid w:val="00131F2D"/>
    <w:rsid w:val="00132ADF"/>
    <w:rsid w:val="00132DFC"/>
    <w:rsid w:val="001335AF"/>
    <w:rsid w:val="00133B28"/>
    <w:rsid w:val="001342DB"/>
    <w:rsid w:val="001352D9"/>
    <w:rsid w:val="001353F2"/>
    <w:rsid w:val="001357F5"/>
    <w:rsid w:val="00136322"/>
    <w:rsid w:val="00136413"/>
    <w:rsid w:val="00136C8D"/>
    <w:rsid w:val="001374A1"/>
    <w:rsid w:val="00140648"/>
    <w:rsid w:val="00140685"/>
    <w:rsid w:val="00140D63"/>
    <w:rsid w:val="00141075"/>
    <w:rsid w:val="001430B8"/>
    <w:rsid w:val="00143256"/>
    <w:rsid w:val="00143282"/>
    <w:rsid w:val="001432E5"/>
    <w:rsid w:val="00144C56"/>
    <w:rsid w:val="001455B8"/>
    <w:rsid w:val="0014586F"/>
    <w:rsid w:val="0014702C"/>
    <w:rsid w:val="00147610"/>
    <w:rsid w:val="001476F8"/>
    <w:rsid w:val="00150667"/>
    <w:rsid w:val="00150F04"/>
    <w:rsid w:val="0015129D"/>
    <w:rsid w:val="00151359"/>
    <w:rsid w:val="0015215D"/>
    <w:rsid w:val="001532FD"/>
    <w:rsid w:val="001534E3"/>
    <w:rsid w:val="0015352A"/>
    <w:rsid w:val="001536CC"/>
    <w:rsid w:val="00153A9F"/>
    <w:rsid w:val="0015423D"/>
    <w:rsid w:val="00154A50"/>
    <w:rsid w:val="001557FE"/>
    <w:rsid w:val="001564E3"/>
    <w:rsid w:val="001578F7"/>
    <w:rsid w:val="0016056A"/>
    <w:rsid w:val="00160A23"/>
    <w:rsid w:val="00160A77"/>
    <w:rsid w:val="00161144"/>
    <w:rsid w:val="0016180C"/>
    <w:rsid w:val="00161FD5"/>
    <w:rsid w:val="001621CB"/>
    <w:rsid w:val="00162AC9"/>
    <w:rsid w:val="00162ACD"/>
    <w:rsid w:val="001631CC"/>
    <w:rsid w:val="00163421"/>
    <w:rsid w:val="00163423"/>
    <w:rsid w:val="00163DD5"/>
    <w:rsid w:val="00164E21"/>
    <w:rsid w:val="00164FC9"/>
    <w:rsid w:val="00165763"/>
    <w:rsid w:val="00165D17"/>
    <w:rsid w:val="001665D2"/>
    <w:rsid w:val="001670C0"/>
    <w:rsid w:val="00167123"/>
    <w:rsid w:val="00167256"/>
    <w:rsid w:val="00167846"/>
    <w:rsid w:val="00167B37"/>
    <w:rsid w:val="00167F43"/>
    <w:rsid w:val="00170559"/>
    <w:rsid w:val="00170616"/>
    <w:rsid w:val="001707DB"/>
    <w:rsid w:val="00170F5E"/>
    <w:rsid w:val="00171787"/>
    <w:rsid w:val="001718AE"/>
    <w:rsid w:val="00173059"/>
    <w:rsid w:val="00173141"/>
    <w:rsid w:val="00173481"/>
    <w:rsid w:val="00173A72"/>
    <w:rsid w:val="00173CD8"/>
    <w:rsid w:val="00174162"/>
    <w:rsid w:val="00174E0C"/>
    <w:rsid w:val="001756A8"/>
    <w:rsid w:val="00175BB5"/>
    <w:rsid w:val="00175E47"/>
    <w:rsid w:val="00176DDC"/>
    <w:rsid w:val="00176E23"/>
    <w:rsid w:val="00176F36"/>
    <w:rsid w:val="00177376"/>
    <w:rsid w:val="00177988"/>
    <w:rsid w:val="001802B3"/>
    <w:rsid w:val="001805F7"/>
    <w:rsid w:val="00180883"/>
    <w:rsid w:val="00180B25"/>
    <w:rsid w:val="001813D2"/>
    <w:rsid w:val="001814D6"/>
    <w:rsid w:val="00181777"/>
    <w:rsid w:val="00182406"/>
    <w:rsid w:val="00183527"/>
    <w:rsid w:val="0018363B"/>
    <w:rsid w:val="001842B2"/>
    <w:rsid w:val="001842F1"/>
    <w:rsid w:val="00184547"/>
    <w:rsid w:val="00184759"/>
    <w:rsid w:val="001850BD"/>
    <w:rsid w:val="00186AFE"/>
    <w:rsid w:val="00187871"/>
    <w:rsid w:val="00187A77"/>
    <w:rsid w:val="00190171"/>
    <w:rsid w:val="00190264"/>
    <w:rsid w:val="001904D6"/>
    <w:rsid w:val="00190B16"/>
    <w:rsid w:val="00190B1C"/>
    <w:rsid w:val="0019107E"/>
    <w:rsid w:val="0019114C"/>
    <w:rsid w:val="0019214B"/>
    <w:rsid w:val="00192AFB"/>
    <w:rsid w:val="00192D36"/>
    <w:rsid w:val="00192D6F"/>
    <w:rsid w:val="001936F6"/>
    <w:rsid w:val="001947A9"/>
    <w:rsid w:val="001955AC"/>
    <w:rsid w:val="0019583E"/>
    <w:rsid w:val="001959D3"/>
    <w:rsid w:val="00195F86"/>
    <w:rsid w:val="00197448"/>
    <w:rsid w:val="001974A3"/>
    <w:rsid w:val="00197891"/>
    <w:rsid w:val="00197F25"/>
    <w:rsid w:val="00197FC8"/>
    <w:rsid w:val="001A02AF"/>
    <w:rsid w:val="001A10B4"/>
    <w:rsid w:val="001A14F4"/>
    <w:rsid w:val="001A18FD"/>
    <w:rsid w:val="001A1A51"/>
    <w:rsid w:val="001A1D54"/>
    <w:rsid w:val="001A34F6"/>
    <w:rsid w:val="001A35F4"/>
    <w:rsid w:val="001A3848"/>
    <w:rsid w:val="001A39FC"/>
    <w:rsid w:val="001A3A18"/>
    <w:rsid w:val="001A3B06"/>
    <w:rsid w:val="001A43A5"/>
    <w:rsid w:val="001A4511"/>
    <w:rsid w:val="001A486A"/>
    <w:rsid w:val="001A54BD"/>
    <w:rsid w:val="001A5A10"/>
    <w:rsid w:val="001A6728"/>
    <w:rsid w:val="001A7C89"/>
    <w:rsid w:val="001B0CB3"/>
    <w:rsid w:val="001B0DCD"/>
    <w:rsid w:val="001B0DDA"/>
    <w:rsid w:val="001B1121"/>
    <w:rsid w:val="001B1251"/>
    <w:rsid w:val="001B184A"/>
    <w:rsid w:val="001B194F"/>
    <w:rsid w:val="001B22E2"/>
    <w:rsid w:val="001B39AD"/>
    <w:rsid w:val="001B41D4"/>
    <w:rsid w:val="001B429C"/>
    <w:rsid w:val="001B43E9"/>
    <w:rsid w:val="001B6AC7"/>
    <w:rsid w:val="001B6ACE"/>
    <w:rsid w:val="001B7648"/>
    <w:rsid w:val="001B7866"/>
    <w:rsid w:val="001C0460"/>
    <w:rsid w:val="001C04FB"/>
    <w:rsid w:val="001C09EE"/>
    <w:rsid w:val="001C1187"/>
    <w:rsid w:val="001C1235"/>
    <w:rsid w:val="001C1D03"/>
    <w:rsid w:val="001C24C9"/>
    <w:rsid w:val="001C260B"/>
    <w:rsid w:val="001C285F"/>
    <w:rsid w:val="001C293A"/>
    <w:rsid w:val="001C387A"/>
    <w:rsid w:val="001C43C4"/>
    <w:rsid w:val="001C4EF0"/>
    <w:rsid w:val="001C5082"/>
    <w:rsid w:val="001C59CC"/>
    <w:rsid w:val="001C6420"/>
    <w:rsid w:val="001C6574"/>
    <w:rsid w:val="001C6D7F"/>
    <w:rsid w:val="001C6F3B"/>
    <w:rsid w:val="001C7431"/>
    <w:rsid w:val="001C768D"/>
    <w:rsid w:val="001D06BA"/>
    <w:rsid w:val="001D0B76"/>
    <w:rsid w:val="001D0CEF"/>
    <w:rsid w:val="001D22E0"/>
    <w:rsid w:val="001D2E00"/>
    <w:rsid w:val="001D3396"/>
    <w:rsid w:val="001D3E65"/>
    <w:rsid w:val="001D41CB"/>
    <w:rsid w:val="001D4227"/>
    <w:rsid w:val="001D46C4"/>
    <w:rsid w:val="001D5017"/>
    <w:rsid w:val="001D676C"/>
    <w:rsid w:val="001D7870"/>
    <w:rsid w:val="001E054C"/>
    <w:rsid w:val="001E0742"/>
    <w:rsid w:val="001E0C58"/>
    <w:rsid w:val="001E1E4B"/>
    <w:rsid w:val="001E1F6C"/>
    <w:rsid w:val="001E2465"/>
    <w:rsid w:val="001E269D"/>
    <w:rsid w:val="001E2BF4"/>
    <w:rsid w:val="001E2C2D"/>
    <w:rsid w:val="001E378F"/>
    <w:rsid w:val="001E4418"/>
    <w:rsid w:val="001E4B14"/>
    <w:rsid w:val="001E4BF4"/>
    <w:rsid w:val="001E5BCD"/>
    <w:rsid w:val="001E5C43"/>
    <w:rsid w:val="001E633F"/>
    <w:rsid w:val="001E646D"/>
    <w:rsid w:val="001E7891"/>
    <w:rsid w:val="001E7E88"/>
    <w:rsid w:val="001F19A0"/>
    <w:rsid w:val="001F1CB8"/>
    <w:rsid w:val="001F28CA"/>
    <w:rsid w:val="001F2975"/>
    <w:rsid w:val="001F37DE"/>
    <w:rsid w:val="001F3EED"/>
    <w:rsid w:val="001F433C"/>
    <w:rsid w:val="001F450F"/>
    <w:rsid w:val="001F4A08"/>
    <w:rsid w:val="001F5504"/>
    <w:rsid w:val="001F5BCE"/>
    <w:rsid w:val="001F6E97"/>
    <w:rsid w:val="001F7E94"/>
    <w:rsid w:val="00200FFC"/>
    <w:rsid w:val="00201B24"/>
    <w:rsid w:val="0020358F"/>
    <w:rsid w:val="0020444C"/>
    <w:rsid w:val="00204E17"/>
    <w:rsid w:val="00205105"/>
    <w:rsid w:val="002057BB"/>
    <w:rsid w:val="00205BDE"/>
    <w:rsid w:val="00206B25"/>
    <w:rsid w:val="00206BE3"/>
    <w:rsid w:val="00207D7D"/>
    <w:rsid w:val="00207F79"/>
    <w:rsid w:val="0021050A"/>
    <w:rsid w:val="00210518"/>
    <w:rsid w:val="00210A94"/>
    <w:rsid w:val="00210F3B"/>
    <w:rsid w:val="00211295"/>
    <w:rsid w:val="00211BD6"/>
    <w:rsid w:val="00211D05"/>
    <w:rsid w:val="0021200F"/>
    <w:rsid w:val="00212DD8"/>
    <w:rsid w:val="00213595"/>
    <w:rsid w:val="002136F2"/>
    <w:rsid w:val="00213712"/>
    <w:rsid w:val="00213AC4"/>
    <w:rsid w:val="00213B87"/>
    <w:rsid w:val="00215523"/>
    <w:rsid w:val="00215E85"/>
    <w:rsid w:val="00216458"/>
    <w:rsid w:val="00216535"/>
    <w:rsid w:val="00216D78"/>
    <w:rsid w:val="00220AF1"/>
    <w:rsid w:val="00221A15"/>
    <w:rsid w:val="00222C61"/>
    <w:rsid w:val="002231F9"/>
    <w:rsid w:val="00223B28"/>
    <w:rsid w:val="00223DBF"/>
    <w:rsid w:val="0022434B"/>
    <w:rsid w:val="00225B57"/>
    <w:rsid w:val="00225E37"/>
    <w:rsid w:val="00226462"/>
    <w:rsid w:val="002275DD"/>
    <w:rsid w:val="002275EC"/>
    <w:rsid w:val="00227EE0"/>
    <w:rsid w:val="0023123B"/>
    <w:rsid w:val="00231659"/>
    <w:rsid w:val="0023189F"/>
    <w:rsid w:val="00231B5F"/>
    <w:rsid w:val="002322D5"/>
    <w:rsid w:val="00232C9B"/>
    <w:rsid w:val="00233055"/>
    <w:rsid w:val="00233189"/>
    <w:rsid w:val="0023324C"/>
    <w:rsid w:val="002332CF"/>
    <w:rsid w:val="00233C3D"/>
    <w:rsid w:val="00234743"/>
    <w:rsid w:val="00234A25"/>
    <w:rsid w:val="002351D3"/>
    <w:rsid w:val="0023532B"/>
    <w:rsid w:val="0023611B"/>
    <w:rsid w:val="002363D7"/>
    <w:rsid w:val="002365DB"/>
    <w:rsid w:val="0023693C"/>
    <w:rsid w:val="00236BDF"/>
    <w:rsid w:val="0024012C"/>
    <w:rsid w:val="0024019A"/>
    <w:rsid w:val="00240282"/>
    <w:rsid w:val="0024227C"/>
    <w:rsid w:val="00243004"/>
    <w:rsid w:val="002436CB"/>
    <w:rsid w:val="00243B9D"/>
    <w:rsid w:val="00243CCD"/>
    <w:rsid w:val="00244341"/>
    <w:rsid w:val="002447FD"/>
    <w:rsid w:val="00244CAF"/>
    <w:rsid w:val="00244CD2"/>
    <w:rsid w:val="0024531A"/>
    <w:rsid w:val="0024571A"/>
    <w:rsid w:val="00245911"/>
    <w:rsid w:val="002467DA"/>
    <w:rsid w:val="002469D6"/>
    <w:rsid w:val="002469E0"/>
    <w:rsid w:val="00246E31"/>
    <w:rsid w:val="00247087"/>
    <w:rsid w:val="00247484"/>
    <w:rsid w:val="002477AB"/>
    <w:rsid w:val="00247BED"/>
    <w:rsid w:val="0025046C"/>
    <w:rsid w:val="002517F6"/>
    <w:rsid w:val="00251F83"/>
    <w:rsid w:val="002522A3"/>
    <w:rsid w:val="00252427"/>
    <w:rsid w:val="0025358F"/>
    <w:rsid w:val="00255233"/>
    <w:rsid w:val="00255A7A"/>
    <w:rsid w:val="00255F1E"/>
    <w:rsid w:val="00256443"/>
    <w:rsid w:val="00256AFA"/>
    <w:rsid w:val="00256DAB"/>
    <w:rsid w:val="00257533"/>
    <w:rsid w:val="002576F0"/>
    <w:rsid w:val="00257988"/>
    <w:rsid w:val="002601EA"/>
    <w:rsid w:val="002603EA"/>
    <w:rsid w:val="00260999"/>
    <w:rsid w:val="00261178"/>
    <w:rsid w:val="00262372"/>
    <w:rsid w:val="0026289C"/>
    <w:rsid w:val="00262920"/>
    <w:rsid w:val="00263320"/>
    <w:rsid w:val="00263482"/>
    <w:rsid w:val="002637F1"/>
    <w:rsid w:val="00263D08"/>
    <w:rsid w:val="00264143"/>
    <w:rsid w:val="00264FE9"/>
    <w:rsid w:val="002664D5"/>
    <w:rsid w:val="00270241"/>
    <w:rsid w:val="002707E2"/>
    <w:rsid w:val="002723D2"/>
    <w:rsid w:val="00272816"/>
    <w:rsid w:val="0027291C"/>
    <w:rsid w:val="002732A6"/>
    <w:rsid w:val="00273D3B"/>
    <w:rsid w:val="00274296"/>
    <w:rsid w:val="00274656"/>
    <w:rsid w:val="00275E8C"/>
    <w:rsid w:val="002762FB"/>
    <w:rsid w:val="0027699F"/>
    <w:rsid w:val="00282544"/>
    <w:rsid w:val="00282A65"/>
    <w:rsid w:val="00282DBC"/>
    <w:rsid w:val="00283A74"/>
    <w:rsid w:val="0028548B"/>
    <w:rsid w:val="002855A7"/>
    <w:rsid w:val="002867ED"/>
    <w:rsid w:val="00286EF8"/>
    <w:rsid w:val="00287263"/>
    <w:rsid w:val="00287B24"/>
    <w:rsid w:val="00290805"/>
    <w:rsid w:val="00290D79"/>
    <w:rsid w:val="002919E6"/>
    <w:rsid w:val="00291E87"/>
    <w:rsid w:val="00291ECB"/>
    <w:rsid w:val="00292059"/>
    <w:rsid w:val="002921CE"/>
    <w:rsid w:val="002926BD"/>
    <w:rsid w:val="002927A5"/>
    <w:rsid w:val="00293572"/>
    <w:rsid w:val="00294909"/>
    <w:rsid w:val="00294C16"/>
    <w:rsid w:val="00294D07"/>
    <w:rsid w:val="00296032"/>
    <w:rsid w:val="0029644F"/>
    <w:rsid w:val="00297241"/>
    <w:rsid w:val="00297769"/>
    <w:rsid w:val="002978E9"/>
    <w:rsid w:val="00297DBE"/>
    <w:rsid w:val="002A1DED"/>
    <w:rsid w:val="002A22B1"/>
    <w:rsid w:val="002A41FC"/>
    <w:rsid w:val="002A4CFF"/>
    <w:rsid w:val="002A5105"/>
    <w:rsid w:val="002A5606"/>
    <w:rsid w:val="002A569C"/>
    <w:rsid w:val="002A5F73"/>
    <w:rsid w:val="002A5FBE"/>
    <w:rsid w:val="002A6CA9"/>
    <w:rsid w:val="002B0DAF"/>
    <w:rsid w:val="002B230C"/>
    <w:rsid w:val="002B3628"/>
    <w:rsid w:val="002B58DA"/>
    <w:rsid w:val="002B5952"/>
    <w:rsid w:val="002B5968"/>
    <w:rsid w:val="002B628B"/>
    <w:rsid w:val="002B6843"/>
    <w:rsid w:val="002B6CF4"/>
    <w:rsid w:val="002B737F"/>
    <w:rsid w:val="002C03FF"/>
    <w:rsid w:val="002C05BB"/>
    <w:rsid w:val="002C0E20"/>
    <w:rsid w:val="002C1307"/>
    <w:rsid w:val="002C1884"/>
    <w:rsid w:val="002C20A2"/>
    <w:rsid w:val="002C248E"/>
    <w:rsid w:val="002C2981"/>
    <w:rsid w:val="002C2B8B"/>
    <w:rsid w:val="002C30B8"/>
    <w:rsid w:val="002C35DD"/>
    <w:rsid w:val="002C375E"/>
    <w:rsid w:val="002C3984"/>
    <w:rsid w:val="002C42C0"/>
    <w:rsid w:val="002C5C73"/>
    <w:rsid w:val="002C6027"/>
    <w:rsid w:val="002C691C"/>
    <w:rsid w:val="002C6BBC"/>
    <w:rsid w:val="002D03BD"/>
    <w:rsid w:val="002D0410"/>
    <w:rsid w:val="002D077D"/>
    <w:rsid w:val="002D0785"/>
    <w:rsid w:val="002D07F5"/>
    <w:rsid w:val="002D15DF"/>
    <w:rsid w:val="002D1F7D"/>
    <w:rsid w:val="002D3966"/>
    <w:rsid w:val="002D3DF8"/>
    <w:rsid w:val="002D3E47"/>
    <w:rsid w:val="002D4A00"/>
    <w:rsid w:val="002D542B"/>
    <w:rsid w:val="002D5E7C"/>
    <w:rsid w:val="002D68AD"/>
    <w:rsid w:val="002D6B7A"/>
    <w:rsid w:val="002D7B11"/>
    <w:rsid w:val="002E0AD6"/>
    <w:rsid w:val="002E0C7A"/>
    <w:rsid w:val="002E139B"/>
    <w:rsid w:val="002E1D1C"/>
    <w:rsid w:val="002E222E"/>
    <w:rsid w:val="002E2587"/>
    <w:rsid w:val="002E26EC"/>
    <w:rsid w:val="002E29FD"/>
    <w:rsid w:val="002E2CB6"/>
    <w:rsid w:val="002E2E78"/>
    <w:rsid w:val="002E3420"/>
    <w:rsid w:val="002E5274"/>
    <w:rsid w:val="002E53F9"/>
    <w:rsid w:val="002E5503"/>
    <w:rsid w:val="002E5585"/>
    <w:rsid w:val="002E5604"/>
    <w:rsid w:val="002E5624"/>
    <w:rsid w:val="002E6248"/>
    <w:rsid w:val="002E634A"/>
    <w:rsid w:val="002E74B3"/>
    <w:rsid w:val="002F07B1"/>
    <w:rsid w:val="002F0898"/>
    <w:rsid w:val="002F0C95"/>
    <w:rsid w:val="002F1CCE"/>
    <w:rsid w:val="002F1D95"/>
    <w:rsid w:val="002F3087"/>
    <w:rsid w:val="002F3A40"/>
    <w:rsid w:val="002F47D1"/>
    <w:rsid w:val="002F4815"/>
    <w:rsid w:val="002F54D9"/>
    <w:rsid w:val="002F66E8"/>
    <w:rsid w:val="002F7326"/>
    <w:rsid w:val="002F79DA"/>
    <w:rsid w:val="003007D7"/>
    <w:rsid w:val="003008D6"/>
    <w:rsid w:val="00300B54"/>
    <w:rsid w:val="00300B74"/>
    <w:rsid w:val="00300DE7"/>
    <w:rsid w:val="0030220E"/>
    <w:rsid w:val="0030230C"/>
    <w:rsid w:val="00302371"/>
    <w:rsid w:val="00302BCB"/>
    <w:rsid w:val="00303230"/>
    <w:rsid w:val="003033CF"/>
    <w:rsid w:val="00303902"/>
    <w:rsid w:val="00303A84"/>
    <w:rsid w:val="00303B0B"/>
    <w:rsid w:val="003041B1"/>
    <w:rsid w:val="00304562"/>
    <w:rsid w:val="00304687"/>
    <w:rsid w:val="00304BD9"/>
    <w:rsid w:val="00304E81"/>
    <w:rsid w:val="00305034"/>
    <w:rsid w:val="003058E2"/>
    <w:rsid w:val="00305D1F"/>
    <w:rsid w:val="003067A1"/>
    <w:rsid w:val="003075F8"/>
    <w:rsid w:val="0030775F"/>
    <w:rsid w:val="003077D2"/>
    <w:rsid w:val="00307DA8"/>
    <w:rsid w:val="00310135"/>
    <w:rsid w:val="00310222"/>
    <w:rsid w:val="0031042C"/>
    <w:rsid w:val="00310826"/>
    <w:rsid w:val="00310EB2"/>
    <w:rsid w:val="00311422"/>
    <w:rsid w:val="00311690"/>
    <w:rsid w:val="003117A6"/>
    <w:rsid w:val="003118FB"/>
    <w:rsid w:val="0031316A"/>
    <w:rsid w:val="003131F4"/>
    <w:rsid w:val="003133D4"/>
    <w:rsid w:val="003150AC"/>
    <w:rsid w:val="00315BBC"/>
    <w:rsid w:val="003160F6"/>
    <w:rsid w:val="003167E2"/>
    <w:rsid w:val="0031785D"/>
    <w:rsid w:val="003202B1"/>
    <w:rsid w:val="0032084F"/>
    <w:rsid w:val="00321903"/>
    <w:rsid w:val="00321F2C"/>
    <w:rsid w:val="0032331F"/>
    <w:rsid w:val="00324178"/>
    <w:rsid w:val="00325A8B"/>
    <w:rsid w:val="003265DB"/>
    <w:rsid w:val="00326667"/>
    <w:rsid w:val="00327585"/>
    <w:rsid w:val="003277A3"/>
    <w:rsid w:val="00327C8A"/>
    <w:rsid w:val="00330887"/>
    <w:rsid w:val="00330BE6"/>
    <w:rsid w:val="00330D22"/>
    <w:rsid w:val="00331D99"/>
    <w:rsid w:val="00331F54"/>
    <w:rsid w:val="0033245C"/>
    <w:rsid w:val="0033246E"/>
    <w:rsid w:val="0033311A"/>
    <w:rsid w:val="00333375"/>
    <w:rsid w:val="003333C4"/>
    <w:rsid w:val="00333700"/>
    <w:rsid w:val="00333AC7"/>
    <w:rsid w:val="00333E72"/>
    <w:rsid w:val="00333F4A"/>
    <w:rsid w:val="00333FC1"/>
    <w:rsid w:val="00334494"/>
    <w:rsid w:val="003346CD"/>
    <w:rsid w:val="00334B7F"/>
    <w:rsid w:val="00334DDB"/>
    <w:rsid w:val="00334E4A"/>
    <w:rsid w:val="00335233"/>
    <w:rsid w:val="00335244"/>
    <w:rsid w:val="00335948"/>
    <w:rsid w:val="00336237"/>
    <w:rsid w:val="00336747"/>
    <w:rsid w:val="00336B72"/>
    <w:rsid w:val="00337557"/>
    <w:rsid w:val="00337F04"/>
    <w:rsid w:val="003400FC"/>
    <w:rsid w:val="003402DC"/>
    <w:rsid w:val="00341145"/>
    <w:rsid w:val="00342C25"/>
    <w:rsid w:val="0034362E"/>
    <w:rsid w:val="003439B9"/>
    <w:rsid w:val="003440F0"/>
    <w:rsid w:val="00344313"/>
    <w:rsid w:val="003443C1"/>
    <w:rsid w:val="0034443A"/>
    <w:rsid w:val="00344A95"/>
    <w:rsid w:val="00344CE3"/>
    <w:rsid w:val="0034529A"/>
    <w:rsid w:val="00345352"/>
    <w:rsid w:val="0034568C"/>
    <w:rsid w:val="00346097"/>
    <w:rsid w:val="00346321"/>
    <w:rsid w:val="003465B5"/>
    <w:rsid w:val="0034760D"/>
    <w:rsid w:val="003476DD"/>
    <w:rsid w:val="00350131"/>
    <w:rsid w:val="0035059C"/>
    <w:rsid w:val="003505C5"/>
    <w:rsid w:val="00350A86"/>
    <w:rsid w:val="00351EB2"/>
    <w:rsid w:val="00352206"/>
    <w:rsid w:val="00352CD0"/>
    <w:rsid w:val="0035300E"/>
    <w:rsid w:val="0035322D"/>
    <w:rsid w:val="0035393A"/>
    <w:rsid w:val="003549EB"/>
    <w:rsid w:val="00354D3F"/>
    <w:rsid w:val="00354F8E"/>
    <w:rsid w:val="0035705F"/>
    <w:rsid w:val="00357509"/>
    <w:rsid w:val="00357BAF"/>
    <w:rsid w:val="00357DC4"/>
    <w:rsid w:val="003604A0"/>
    <w:rsid w:val="00360725"/>
    <w:rsid w:val="00360944"/>
    <w:rsid w:val="00361A36"/>
    <w:rsid w:val="00361A4B"/>
    <w:rsid w:val="00361DCE"/>
    <w:rsid w:val="0036338B"/>
    <w:rsid w:val="0036345C"/>
    <w:rsid w:val="003635EF"/>
    <w:rsid w:val="0036371E"/>
    <w:rsid w:val="00363867"/>
    <w:rsid w:val="00363C7B"/>
    <w:rsid w:val="00363F60"/>
    <w:rsid w:val="00364720"/>
    <w:rsid w:val="003650C9"/>
    <w:rsid w:val="003652C6"/>
    <w:rsid w:val="00365476"/>
    <w:rsid w:val="00365747"/>
    <w:rsid w:val="00365A9F"/>
    <w:rsid w:val="003660D1"/>
    <w:rsid w:val="00366B70"/>
    <w:rsid w:val="003676B3"/>
    <w:rsid w:val="00367E67"/>
    <w:rsid w:val="003708CF"/>
    <w:rsid w:val="00370DEF"/>
    <w:rsid w:val="00371542"/>
    <w:rsid w:val="00371703"/>
    <w:rsid w:val="003731EC"/>
    <w:rsid w:val="003746E6"/>
    <w:rsid w:val="0037484E"/>
    <w:rsid w:val="00374B37"/>
    <w:rsid w:val="003756E2"/>
    <w:rsid w:val="00380BD9"/>
    <w:rsid w:val="00381E97"/>
    <w:rsid w:val="00382F30"/>
    <w:rsid w:val="0038351C"/>
    <w:rsid w:val="00383C76"/>
    <w:rsid w:val="00384385"/>
    <w:rsid w:val="003843EE"/>
    <w:rsid w:val="00384451"/>
    <w:rsid w:val="00384525"/>
    <w:rsid w:val="00385267"/>
    <w:rsid w:val="00385873"/>
    <w:rsid w:val="00385D2E"/>
    <w:rsid w:val="00385EC4"/>
    <w:rsid w:val="00386832"/>
    <w:rsid w:val="00387CC0"/>
    <w:rsid w:val="00387E60"/>
    <w:rsid w:val="003905B6"/>
    <w:rsid w:val="003929C8"/>
    <w:rsid w:val="00393453"/>
    <w:rsid w:val="00393469"/>
    <w:rsid w:val="00393C67"/>
    <w:rsid w:val="003942D7"/>
    <w:rsid w:val="00394C45"/>
    <w:rsid w:val="00394E90"/>
    <w:rsid w:val="00394ED9"/>
    <w:rsid w:val="003955D8"/>
    <w:rsid w:val="00396008"/>
    <w:rsid w:val="00396DD2"/>
    <w:rsid w:val="00397347"/>
    <w:rsid w:val="00397417"/>
    <w:rsid w:val="00397971"/>
    <w:rsid w:val="0039799D"/>
    <w:rsid w:val="00397CB4"/>
    <w:rsid w:val="00397F92"/>
    <w:rsid w:val="00397F97"/>
    <w:rsid w:val="003A0459"/>
    <w:rsid w:val="003A0AE7"/>
    <w:rsid w:val="003A1422"/>
    <w:rsid w:val="003A1816"/>
    <w:rsid w:val="003A2961"/>
    <w:rsid w:val="003A2E7F"/>
    <w:rsid w:val="003A3D2C"/>
    <w:rsid w:val="003A42CD"/>
    <w:rsid w:val="003A4436"/>
    <w:rsid w:val="003A48C6"/>
    <w:rsid w:val="003A4EB0"/>
    <w:rsid w:val="003A5919"/>
    <w:rsid w:val="003A619A"/>
    <w:rsid w:val="003A625D"/>
    <w:rsid w:val="003A628E"/>
    <w:rsid w:val="003A6AC4"/>
    <w:rsid w:val="003A6BC0"/>
    <w:rsid w:val="003A7338"/>
    <w:rsid w:val="003B047A"/>
    <w:rsid w:val="003B05DE"/>
    <w:rsid w:val="003B0E9F"/>
    <w:rsid w:val="003B1CEC"/>
    <w:rsid w:val="003B2169"/>
    <w:rsid w:val="003B333E"/>
    <w:rsid w:val="003B3FDC"/>
    <w:rsid w:val="003B4CE6"/>
    <w:rsid w:val="003B53F4"/>
    <w:rsid w:val="003B6A37"/>
    <w:rsid w:val="003B6C16"/>
    <w:rsid w:val="003B704F"/>
    <w:rsid w:val="003C06E3"/>
    <w:rsid w:val="003C075E"/>
    <w:rsid w:val="003C2107"/>
    <w:rsid w:val="003C2B8F"/>
    <w:rsid w:val="003C3406"/>
    <w:rsid w:val="003C36FB"/>
    <w:rsid w:val="003C3E17"/>
    <w:rsid w:val="003C3FA3"/>
    <w:rsid w:val="003C4011"/>
    <w:rsid w:val="003C419C"/>
    <w:rsid w:val="003C4DC4"/>
    <w:rsid w:val="003C536F"/>
    <w:rsid w:val="003C53EA"/>
    <w:rsid w:val="003C54D7"/>
    <w:rsid w:val="003C5F60"/>
    <w:rsid w:val="003C651D"/>
    <w:rsid w:val="003C6699"/>
    <w:rsid w:val="003C6790"/>
    <w:rsid w:val="003C6837"/>
    <w:rsid w:val="003C7B21"/>
    <w:rsid w:val="003C7BB1"/>
    <w:rsid w:val="003D0149"/>
    <w:rsid w:val="003D030E"/>
    <w:rsid w:val="003D031E"/>
    <w:rsid w:val="003D051D"/>
    <w:rsid w:val="003D097B"/>
    <w:rsid w:val="003D0A33"/>
    <w:rsid w:val="003D0DA7"/>
    <w:rsid w:val="003D281E"/>
    <w:rsid w:val="003D2CB5"/>
    <w:rsid w:val="003D2DB0"/>
    <w:rsid w:val="003D315D"/>
    <w:rsid w:val="003D382E"/>
    <w:rsid w:val="003D6A5A"/>
    <w:rsid w:val="003D6F69"/>
    <w:rsid w:val="003D77B0"/>
    <w:rsid w:val="003D7E58"/>
    <w:rsid w:val="003E0C6A"/>
    <w:rsid w:val="003E0CC2"/>
    <w:rsid w:val="003E2AE0"/>
    <w:rsid w:val="003E2C99"/>
    <w:rsid w:val="003E34AF"/>
    <w:rsid w:val="003E3A03"/>
    <w:rsid w:val="003E3AA5"/>
    <w:rsid w:val="003E4079"/>
    <w:rsid w:val="003E426D"/>
    <w:rsid w:val="003E4B2B"/>
    <w:rsid w:val="003E4D57"/>
    <w:rsid w:val="003E5B11"/>
    <w:rsid w:val="003E6076"/>
    <w:rsid w:val="003E666D"/>
    <w:rsid w:val="003E677F"/>
    <w:rsid w:val="003E72C6"/>
    <w:rsid w:val="003E73DB"/>
    <w:rsid w:val="003F12DB"/>
    <w:rsid w:val="003F17C3"/>
    <w:rsid w:val="003F1B3B"/>
    <w:rsid w:val="003F2036"/>
    <w:rsid w:val="003F2D54"/>
    <w:rsid w:val="003F3098"/>
    <w:rsid w:val="003F35E2"/>
    <w:rsid w:val="003F49BB"/>
    <w:rsid w:val="003F4A3B"/>
    <w:rsid w:val="003F4BFB"/>
    <w:rsid w:val="003F50D1"/>
    <w:rsid w:val="003F5309"/>
    <w:rsid w:val="003F5490"/>
    <w:rsid w:val="003F5507"/>
    <w:rsid w:val="003F5749"/>
    <w:rsid w:val="003F5901"/>
    <w:rsid w:val="003F6470"/>
    <w:rsid w:val="003F65C1"/>
    <w:rsid w:val="003F670C"/>
    <w:rsid w:val="003F6A9E"/>
    <w:rsid w:val="003F6C2D"/>
    <w:rsid w:val="003F6C71"/>
    <w:rsid w:val="003F6E11"/>
    <w:rsid w:val="003F72ED"/>
    <w:rsid w:val="0040044F"/>
    <w:rsid w:val="00400892"/>
    <w:rsid w:val="00400A2D"/>
    <w:rsid w:val="00401302"/>
    <w:rsid w:val="0040229E"/>
    <w:rsid w:val="004028A5"/>
    <w:rsid w:val="00402F7B"/>
    <w:rsid w:val="004035C0"/>
    <w:rsid w:val="0040399D"/>
    <w:rsid w:val="00403C56"/>
    <w:rsid w:val="0040481D"/>
    <w:rsid w:val="004052D7"/>
    <w:rsid w:val="0040573A"/>
    <w:rsid w:val="00405F43"/>
    <w:rsid w:val="004061CD"/>
    <w:rsid w:val="00407318"/>
    <w:rsid w:val="00407BF7"/>
    <w:rsid w:val="00411FB0"/>
    <w:rsid w:val="00412207"/>
    <w:rsid w:val="004126BD"/>
    <w:rsid w:val="00413BEA"/>
    <w:rsid w:val="00413E79"/>
    <w:rsid w:val="0041617B"/>
    <w:rsid w:val="00416553"/>
    <w:rsid w:val="00416A2E"/>
    <w:rsid w:val="004200E8"/>
    <w:rsid w:val="004202DF"/>
    <w:rsid w:val="0042096C"/>
    <w:rsid w:val="00422120"/>
    <w:rsid w:val="00422521"/>
    <w:rsid w:val="00422B72"/>
    <w:rsid w:val="00422E7D"/>
    <w:rsid w:val="00422EBA"/>
    <w:rsid w:val="004239D3"/>
    <w:rsid w:val="00423D83"/>
    <w:rsid w:val="0042460D"/>
    <w:rsid w:val="00424C85"/>
    <w:rsid w:val="00424E6B"/>
    <w:rsid w:val="004256F6"/>
    <w:rsid w:val="00425EC4"/>
    <w:rsid w:val="00427E21"/>
    <w:rsid w:val="004300D3"/>
    <w:rsid w:val="004304CD"/>
    <w:rsid w:val="00430725"/>
    <w:rsid w:val="00430883"/>
    <w:rsid w:val="004326E9"/>
    <w:rsid w:val="00432768"/>
    <w:rsid w:val="0043291C"/>
    <w:rsid w:val="00432AEA"/>
    <w:rsid w:val="00433248"/>
    <w:rsid w:val="004335F1"/>
    <w:rsid w:val="00433913"/>
    <w:rsid w:val="00434084"/>
    <w:rsid w:val="0043420B"/>
    <w:rsid w:val="00434E0B"/>
    <w:rsid w:val="00435394"/>
    <w:rsid w:val="00435429"/>
    <w:rsid w:val="004364FA"/>
    <w:rsid w:val="00436A44"/>
    <w:rsid w:val="0043723A"/>
    <w:rsid w:val="00437A31"/>
    <w:rsid w:val="00440ABC"/>
    <w:rsid w:val="00440CDA"/>
    <w:rsid w:val="00441223"/>
    <w:rsid w:val="00441369"/>
    <w:rsid w:val="00442061"/>
    <w:rsid w:val="004439BC"/>
    <w:rsid w:val="00443A40"/>
    <w:rsid w:val="00443B2C"/>
    <w:rsid w:val="004444F3"/>
    <w:rsid w:val="00444804"/>
    <w:rsid w:val="004461FF"/>
    <w:rsid w:val="00446697"/>
    <w:rsid w:val="00446914"/>
    <w:rsid w:val="004472F9"/>
    <w:rsid w:val="00447341"/>
    <w:rsid w:val="004501A6"/>
    <w:rsid w:val="00450FE3"/>
    <w:rsid w:val="00451822"/>
    <w:rsid w:val="00451873"/>
    <w:rsid w:val="004518E7"/>
    <w:rsid w:val="004519B7"/>
    <w:rsid w:val="004521C4"/>
    <w:rsid w:val="0045258E"/>
    <w:rsid w:val="004529FC"/>
    <w:rsid w:val="00453184"/>
    <w:rsid w:val="00453733"/>
    <w:rsid w:val="00453834"/>
    <w:rsid w:val="00453887"/>
    <w:rsid w:val="00453D71"/>
    <w:rsid w:val="004549E0"/>
    <w:rsid w:val="0045565E"/>
    <w:rsid w:val="00456195"/>
    <w:rsid w:val="0045668A"/>
    <w:rsid w:val="00456CCD"/>
    <w:rsid w:val="00457068"/>
    <w:rsid w:val="0046022A"/>
    <w:rsid w:val="004603BF"/>
    <w:rsid w:val="004604F0"/>
    <w:rsid w:val="00460E4A"/>
    <w:rsid w:val="004612C5"/>
    <w:rsid w:val="00461D4B"/>
    <w:rsid w:val="004620AE"/>
    <w:rsid w:val="00462344"/>
    <w:rsid w:val="0046262B"/>
    <w:rsid w:val="0046288A"/>
    <w:rsid w:val="0046360E"/>
    <w:rsid w:val="00463B85"/>
    <w:rsid w:val="0046487B"/>
    <w:rsid w:val="004648BD"/>
    <w:rsid w:val="00465CA8"/>
    <w:rsid w:val="00466BAB"/>
    <w:rsid w:val="00466E3E"/>
    <w:rsid w:val="00467AD3"/>
    <w:rsid w:val="00467D07"/>
    <w:rsid w:val="00470541"/>
    <w:rsid w:val="00470576"/>
    <w:rsid w:val="00470DB1"/>
    <w:rsid w:val="0047127B"/>
    <w:rsid w:val="004717A9"/>
    <w:rsid w:val="00471927"/>
    <w:rsid w:val="00472B66"/>
    <w:rsid w:val="004736EC"/>
    <w:rsid w:val="00475F48"/>
    <w:rsid w:val="00477BEB"/>
    <w:rsid w:val="004800BA"/>
    <w:rsid w:val="00480610"/>
    <w:rsid w:val="00480D70"/>
    <w:rsid w:val="00481319"/>
    <w:rsid w:val="00481F9C"/>
    <w:rsid w:val="0048203B"/>
    <w:rsid w:val="004820DD"/>
    <w:rsid w:val="00482960"/>
    <w:rsid w:val="00482FBC"/>
    <w:rsid w:val="0048304D"/>
    <w:rsid w:val="0048474C"/>
    <w:rsid w:val="00484A24"/>
    <w:rsid w:val="004853BD"/>
    <w:rsid w:val="00485594"/>
    <w:rsid w:val="00485904"/>
    <w:rsid w:val="00485EAE"/>
    <w:rsid w:val="00485EC5"/>
    <w:rsid w:val="00487F87"/>
    <w:rsid w:val="0049054C"/>
    <w:rsid w:val="0049087B"/>
    <w:rsid w:val="00490953"/>
    <w:rsid w:val="00490E98"/>
    <w:rsid w:val="0049101A"/>
    <w:rsid w:val="004913F6"/>
    <w:rsid w:val="00491AB6"/>
    <w:rsid w:val="00491D6A"/>
    <w:rsid w:val="00491E44"/>
    <w:rsid w:val="004934F9"/>
    <w:rsid w:val="00494279"/>
    <w:rsid w:val="0049437D"/>
    <w:rsid w:val="0049439B"/>
    <w:rsid w:val="004950FE"/>
    <w:rsid w:val="00495574"/>
    <w:rsid w:val="004956C0"/>
    <w:rsid w:val="00497B39"/>
    <w:rsid w:val="00497EF8"/>
    <w:rsid w:val="004A023A"/>
    <w:rsid w:val="004A0AB5"/>
    <w:rsid w:val="004A1467"/>
    <w:rsid w:val="004A2206"/>
    <w:rsid w:val="004A24DC"/>
    <w:rsid w:val="004A25CE"/>
    <w:rsid w:val="004A2F24"/>
    <w:rsid w:val="004A2F92"/>
    <w:rsid w:val="004A3AD9"/>
    <w:rsid w:val="004A54E7"/>
    <w:rsid w:val="004A5D9C"/>
    <w:rsid w:val="004A67EA"/>
    <w:rsid w:val="004A691B"/>
    <w:rsid w:val="004A7C9A"/>
    <w:rsid w:val="004A7EA7"/>
    <w:rsid w:val="004B0646"/>
    <w:rsid w:val="004B0AAD"/>
    <w:rsid w:val="004B188B"/>
    <w:rsid w:val="004B1D66"/>
    <w:rsid w:val="004B2A11"/>
    <w:rsid w:val="004B2ED7"/>
    <w:rsid w:val="004B3104"/>
    <w:rsid w:val="004B33F2"/>
    <w:rsid w:val="004B3475"/>
    <w:rsid w:val="004B394E"/>
    <w:rsid w:val="004B3A6F"/>
    <w:rsid w:val="004B4A51"/>
    <w:rsid w:val="004B5079"/>
    <w:rsid w:val="004B5396"/>
    <w:rsid w:val="004B59E6"/>
    <w:rsid w:val="004B5B79"/>
    <w:rsid w:val="004B62BE"/>
    <w:rsid w:val="004B6E6D"/>
    <w:rsid w:val="004B7210"/>
    <w:rsid w:val="004B754E"/>
    <w:rsid w:val="004B7E2C"/>
    <w:rsid w:val="004C0413"/>
    <w:rsid w:val="004C153C"/>
    <w:rsid w:val="004C16AB"/>
    <w:rsid w:val="004C17E3"/>
    <w:rsid w:val="004C3764"/>
    <w:rsid w:val="004C37DC"/>
    <w:rsid w:val="004C3A75"/>
    <w:rsid w:val="004C628E"/>
    <w:rsid w:val="004C6AEF"/>
    <w:rsid w:val="004C76BF"/>
    <w:rsid w:val="004C77B3"/>
    <w:rsid w:val="004C77F7"/>
    <w:rsid w:val="004C7C3D"/>
    <w:rsid w:val="004C7F38"/>
    <w:rsid w:val="004D0B37"/>
    <w:rsid w:val="004D1D4C"/>
    <w:rsid w:val="004D25A4"/>
    <w:rsid w:val="004D2741"/>
    <w:rsid w:val="004D484F"/>
    <w:rsid w:val="004D4BF9"/>
    <w:rsid w:val="004D5138"/>
    <w:rsid w:val="004D6CA8"/>
    <w:rsid w:val="004D7A54"/>
    <w:rsid w:val="004D7E74"/>
    <w:rsid w:val="004E0764"/>
    <w:rsid w:val="004E121E"/>
    <w:rsid w:val="004E17AA"/>
    <w:rsid w:val="004E2118"/>
    <w:rsid w:val="004E24F5"/>
    <w:rsid w:val="004E29A3"/>
    <w:rsid w:val="004E3874"/>
    <w:rsid w:val="004E4832"/>
    <w:rsid w:val="004E63EA"/>
    <w:rsid w:val="004E7F7C"/>
    <w:rsid w:val="004F0223"/>
    <w:rsid w:val="004F065E"/>
    <w:rsid w:val="004F1523"/>
    <w:rsid w:val="004F1AFA"/>
    <w:rsid w:val="004F2ADE"/>
    <w:rsid w:val="004F2C75"/>
    <w:rsid w:val="004F2E07"/>
    <w:rsid w:val="004F38E0"/>
    <w:rsid w:val="004F411E"/>
    <w:rsid w:val="004F4539"/>
    <w:rsid w:val="004F4596"/>
    <w:rsid w:val="004F56E4"/>
    <w:rsid w:val="004F74F8"/>
    <w:rsid w:val="004F77C8"/>
    <w:rsid w:val="004F7A2B"/>
    <w:rsid w:val="004F7E97"/>
    <w:rsid w:val="00500318"/>
    <w:rsid w:val="00500839"/>
    <w:rsid w:val="00500F03"/>
    <w:rsid w:val="00500FC4"/>
    <w:rsid w:val="0050150C"/>
    <w:rsid w:val="00501B72"/>
    <w:rsid w:val="00501C4F"/>
    <w:rsid w:val="00501CBC"/>
    <w:rsid w:val="00502B14"/>
    <w:rsid w:val="005030AF"/>
    <w:rsid w:val="00503C1F"/>
    <w:rsid w:val="00504251"/>
    <w:rsid w:val="0050561D"/>
    <w:rsid w:val="00506CEF"/>
    <w:rsid w:val="00506E02"/>
    <w:rsid w:val="005078F9"/>
    <w:rsid w:val="00510670"/>
    <w:rsid w:val="0051072E"/>
    <w:rsid w:val="00511398"/>
    <w:rsid w:val="00512161"/>
    <w:rsid w:val="00512F80"/>
    <w:rsid w:val="0051337C"/>
    <w:rsid w:val="0051393A"/>
    <w:rsid w:val="00513CDA"/>
    <w:rsid w:val="0051427F"/>
    <w:rsid w:val="005149B5"/>
    <w:rsid w:val="005155C1"/>
    <w:rsid w:val="0051613F"/>
    <w:rsid w:val="005173E6"/>
    <w:rsid w:val="00517527"/>
    <w:rsid w:val="00517D77"/>
    <w:rsid w:val="00521185"/>
    <w:rsid w:val="00521731"/>
    <w:rsid w:val="0052346F"/>
    <w:rsid w:val="00524288"/>
    <w:rsid w:val="005255CD"/>
    <w:rsid w:val="00525873"/>
    <w:rsid w:val="00525D92"/>
    <w:rsid w:val="0052610F"/>
    <w:rsid w:val="00526397"/>
    <w:rsid w:val="0052645D"/>
    <w:rsid w:val="00526463"/>
    <w:rsid w:val="00526803"/>
    <w:rsid w:val="0052691F"/>
    <w:rsid w:val="00526C1A"/>
    <w:rsid w:val="005272C4"/>
    <w:rsid w:val="005308A7"/>
    <w:rsid w:val="00530B0D"/>
    <w:rsid w:val="005310C9"/>
    <w:rsid w:val="00531281"/>
    <w:rsid w:val="00532352"/>
    <w:rsid w:val="005331D2"/>
    <w:rsid w:val="00533B05"/>
    <w:rsid w:val="00533C3B"/>
    <w:rsid w:val="00533EAB"/>
    <w:rsid w:val="00534276"/>
    <w:rsid w:val="00535157"/>
    <w:rsid w:val="00535C3A"/>
    <w:rsid w:val="005415C4"/>
    <w:rsid w:val="00542C28"/>
    <w:rsid w:val="00542DDE"/>
    <w:rsid w:val="00543938"/>
    <w:rsid w:val="00544957"/>
    <w:rsid w:val="00544B03"/>
    <w:rsid w:val="00544DBE"/>
    <w:rsid w:val="0054521E"/>
    <w:rsid w:val="00546095"/>
    <w:rsid w:val="00546421"/>
    <w:rsid w:val="005471E6"/>
    <w:rsid w:val="00547519"/>
    <w:rsid w:val="00547EBC"/>
    <w:rsid w:val="00547EF7"/>
    <w:rsid w:val="005508A8"/>
    <w:rsid w:val="00550B11"/>
    <w:rsid w:val="00550C7A"/>
    <w:rsid w:val="00551468"/>
    <w:rsid w:val="005516DE"/>
    <w:rsid w:val="005524CB"/>
    <w:rsid w:val="00552666"/>
    <w:rsid w:val="00553A92"/>
    <w:rsid w:val="00553DFE"/>
    <w:rsid w:val="005544AB"/>
    <w:rsid w:val="00554557"/>
    <w:rsid w:val="005548A6"/>
    <w:rsid w:val="005566CD"/>
    <w:rsid w:val="0055671E"/>
    <w:rsid w:val="00561698"/>
    <w:rsid w:val="00561A62"/>
    <w:rsid w:val="00561E4F"/>
    <w:rsid w:val="005620B0"/>
    <w:rsid w:val="005628FD"/>
    <w:rsid w:val="00563113"/>
    <w:rsid w:val="00563148"/>
    <w:rsid w:val="00563155"/>
    <w:rsid w:val="005631CA"/>
    <w:rsid w:val="0056413B"/>
    <w:rsid w:val="00564797"/>
    <w:rsid w:val="00565955"/>
    <w:rsid w:val="005663C0"/>
    <w:rsid w:val="0056783B"/>
    <w:rsid w:val="00570088"/>
    <w:rsid w:val="00570A6F"/>
    <w:rsid w:val="00570F89"/>
    <w:rsid w:val="00571054"/>
    <w:rsid w:val="0057116A"/>
    <w:rsid w:val="005720E4"/>
    <w:rsid w:val="005728AD"/>
    <w:rsid w:val="00572C50"/>
    <w:rsid w:val="00572C81"/>
    <w:rsid w:val="00573259"/>
    <w:rsid w:val="00573855"/>
    <w:rsid w:val="00573957"/>
    <w:rsid w:val="005739E2"/>
    <w:rsid w:val="00574961"/>
    <w:rsid w:val="00574C2D"/>
    <w:rsid w:val="00575222"/>
    <w:rsid w:val="00576964"/>
    <w:rsid w:val="00577367"/>
    <w:rsid w:val="00577AE8"/>
    <w:rsid w:val="0058156D"/>
    <w:rsid w:val="00581BC0"/>
    <w:rsid w:val="00582657"/>
    <w:rsid w:val="00582A34"/>
    <w:rsid w:val="00582A5D"/>
    <w:rsid w:val="00582E39"/>
    <w:rsid w:val="0058322C"/>
    <w:rsid w:val="005833F0"/>
    <w:rsid w:val="005839D8"/>
    <w:rsid w:val="00583B1C"/>
    <w:rsid w:val="005842DC"/>
    <w:rsid w:val="00584523"/>
    <w:rsid w:val="0058532A"/>
    <w:rsid w:val="005858D7"/>
    <w:rsid w:val="0058633B"/>
    <w:rsid w:val="005869C2"/>
    <w:rsid w:val="00587B71"/>
    <w:rsid w:val="00590217"/>
    <w:rsid w:val="0059036F"/>
    <w:rsid w:val="005906CB"/>
    <w:rsid w:val="00591A71"/>
    <w:rsid w:val="00592BB2"/>
    <w:rsid w:val="0059332F"/>
    <w:rsid w:val="00593823"/>
    <w:rsid w:val="00594025"/>
    <w:rsid w:val="0059456F"/>
    <w:rsid w:val="00594573"/>
    <w:rsid w:val="00594FBF"/>
    <w:rsid w:val="00595BCC"/>
    <w:rsid w:val="00595FDB"/>
    <w:rsid w:val="00596684"/>
    <w:rsid w:val="00596C2F"/>
    <w:rsid w:val="0059716A"/>
    <w:rsid w:val="005971BB"/>
    <w:rsid w:val="005A0551"/>
    <w:rsid w:val="005A15CD"/>
    <w:rsid w:val="005A18D1"/>
    <w:rsid w:val="005A1DBF"/>
    <w:rsid w:val="005A238F"/>
    <w:rsid w:val="005A2397"/>
    <w:rsid w:val="005A292B"/>
    <w:rsid w:val="005A2A93"/>
    <w:rsid w:val="005A2B08"/>
    <w:rsid w:val="005A2DF5"/>
    <w:rsid w:val="005A31BB"/>
    <w:rsid w:val="005A3282"/>
    <w:rsid w:val="005A3494"/>
    <w:rsid w:val="005A35B5"/>
    <w:rsid w:val="005A385E"/>
    <w:rsid w:val="005A3B99"/>
    <w:rsid w:val="005A3FEC"/>
    <w:rsid w:val="005A40CB"/>
    <w:rsid w:val="005A45F8"/>
    <w:rsid w:val="005A57C5"/>
    <w:rsid w:val="005A59D1"/>
    <w:rsid w:val="005A5E6D"/>
    <w:rsid w:val="005A5F07"/>
    <w:rsid w:val="005A604C"/>
    <w:rsid w:val="005A6620"/>
    <w:rsid w:val="005A6DDE"/>
    <w:rsid w:val="005A78E2"/>
    <w:rsid w:val="005A7D2C"/>
    <w:rsid w:val="005B002A"/>
    <w:rsid w:val="005B0F3A"/>
    <w:rsid w:val="005B151A"/>
    <w:rsid w:val="005B17EF"/>
    <w:rsid w:val="005B1B76"/>
    <w:rsid w:val="005B211E"/>
    <w:rsid w:val="005B2584"/>
    <w:rsid w:val="005B2E69"/>
    <w:rsid w:val="005B2F12"/>
    <w:rsid w:val="005B327A"/>
    <w:rsid w:val="005B3A3D"/>
    <w:rsid w:val="005B3C46"/>
    <w:rsid w:val="005B451F"/>
    <w:rsid w:val="005B4EF7"/>
    <w:rsid w:val="005B4F31"/>
    <w:rsid w:val="005B501C"/>
    <w:rsid w:val="005B6E58"/>
    <w:rsid w:val="005B6EC8"/>
    <w:rsid w:val="005B743E"/>
    <w:rsid w:val="005B74CD"/>
    <w:rsid w:val="005C0330"/>
    <w:rsid w:val="005C2464"/>
    <w:rsid w:val="005C3F68"/>
    <w:rsid w:val="005C424E"/>
    <w:rsid w:val="005C4A1A"/>
    <w:rsid w:val="005C5BDB"/>
    <w:rsid w:val="005D1AF2"/>
    <w:rsid w:val="005D1E9D"/>
    <w:rsid w:val="005D23F8"/>
    <w:rsid w:val="005D2F09"/>
    <w:rsid w:val="005D3BAE"/>
    <w:rsid w:val="005D4213"/>
    <w:rsid w:val="005D4472"/>
    <w:rsid w:val="005D5224"/>
    <w:rsid w:val="005D52E3"/>
    <w:rsid w:val="005D67E6"/>
    <w:rsid w:val="005D6AA0"/>
    <w:rsid w:val="005D6FCC"/>
    <w:rsid w:val="005D6FFF"/>
    <w:rsid w:val="005D71F0"/>
    <w:rsid w:val="005D7EAD"/>
    <w:rsid w:val="005E047C"/>
    <w:rsid w:val="005E06D5"/>
    <w:rsid w:val="005E1251"/>
    <w:rsid w:val="005E1696"/>
    <w:rsid w:val="005E1731"/>
    <w:rsid w:val="005E1EDE"/>
    <w:rsid w:val="005E2490"/>
    <w:rsid w:val="005E263D"/>
    <w:rsid w:val="005E2F12"/>
    <w:rsid w:val="005E30EC"/>
    <w:rsid w:val="005E44A1"/>
    <w:rsid w:val="005E4A6C"/>
    <w:rsid w:val="005E4ACE"/>
    <w:rsid w:val="005E5105"/>
    <w:rsid w:val="005E590F"/>
    <w:rsid w:val="005E5D07"/>
    <w:rsid w:val="005E668E"/>
    <w:rsid w:val="005E6CA9"/>
    <w:rsid w:val="005E74DE"/>
    <w:rsid w:val="005F0A16"/>
    <w:rsid w:val="005F0BAC"/>
    <w:rsid w:val="005F0F91"/>
    <w:rsid w:val="005F0F94"/>
    <w:rsid w:val="005F1669"/>
    <w:rsid w:val="005F2455"/>
    <w:rsid w:val="005F2AFA"/>
    <w:rsid w:val="005F304F"/>
    <w:rsid w:val="005F341F"/>
    <w:rsid w:val="005F436F"/>
    <w:rsid w:val="005F43EE"/>
    <w:rsid w:val="005F43FA"/>
    <w:rsid w:val="005F4595"/>
    <w:rsid w:val="005F46DF"/>
    <w:rsid w:val="005F5904"/>
    <w:rsid w:val="005F5A71"/>
    <w:rsid w:val="005F5F6D"/>
    <w:rsid w:val="005F62A6"/>
    <w:rsid w:val="005F694A"/>
    <w:rsid w:val="005F6F6A"/>
    <w:rsid w:val="005F7C05"/>
    <w:rsid w:val="005F7CD5"/>
    <w:rsid w:val="005F7D0D"/>
    <w:rsid w:val="005F7EE7"/>
    <w:rsid w:val="005F7F19"/>
    <w:rsid w:val="00600A5C"/>
    <w:rsid w:val="0060152B"/>
    <w:rsid w:val="0060194C"/>
    <w:rsid w:val="00601EA6"/>
    <w:rsid w:val="00602915"/>
    <w:rsid w:val="00602BB0"/>
    <w:rsid w:val="00603802"/>
    <w:rsid w:val="00603A8E"/>
    <w:rsid w:val="00603F2D"/>
    <w:rsid w:val="00605625"/>
    <w:rsid w:val="00606468"/>
    <w:rsid w:val="00606D5C"/>
    <w:rsid w:val="00607073"/>
    <w:rsid w:val="0060709F"/>
    <w:rsid w:val="00607581"/>
    <w:rsid w:val="006075D4"/>
    <w:rsid w:val="00607931"/>
    <w:rsid w:val="00607D6A"/>
    <w:rsid w:val="00611276"/>
    <w:rsid w:val="00612231"/>
    <w:rsid w:val="00613514"/>
    <w:rsid w:val="00613CDF"/>
    <w:rsid w:val="00615CDB"/>
    <w:rsid w:val="00616893"/>
    <w:rsid w:val="00616959"/>
    <w:rsid w:val="00616A5C"/>
    <w:rsid w:val="00616DE8"/>
    <w:rsid w:val="00620085"/>
    <w:rsid w:val="00621AF1"/>
    <w:rsid w:val="00621C02"/>
    <w:rsid w:val="006220BF"/>
    <w:rsid w:val="00622ADF"/>
    <w:rsid w:val="00622E98"/>
    <w:rsid w:val="00622F50"/>
    <w:rsid w:val="0062358A"/>
    <w:rsid w:val="0062451D"/>
    <w:rsid w:val="0062466B"/>
    <w:rsid w:val="00624E8C"/>
    <w:rsid w:val="00625631"/>
    <w:rsid w:val="0062599A"/>
    <w:rsid w:val="00626564"/>
    <w:rsid w:val="00627EEF"/>
    <w:rsid w:val="0063093F"/>
    <w:rsid w:val="00630EDA"/>
    <w:rsid w:val="00631030"/>
    <w:rsid w:val="00631232"/>
    <w:rsid w:val="006315CF"/>
    <w:rsid w:val="00631F23"/>
    <w:rsid w:val="00631FC4"/>
    <w:rsid w:val="0063235E"/>
    <w:rsid w:val="00633423"/>
    <w:rsid w:val="00633517"/>
    <w:rsid w:val="00633950"/>
    <w:rsid w:val="00633AF4"/>
    <w:rsid w:val="00633E9D"/>
    <w:rsid w:val="0063440A"/>
    <w:rsid w:val="00634824"/>
    <w:rsid w:val="00634BD1"/>
    <w:rsid w:val="00634BEA"/>
    <w:rsid w:val="00635D42"/>
    <w:rsid w:val="006361FF"/>
    <w:rsid w:val="00636B38"/>
    <w:rsid w:val="006375BF"/>
    <w:rsid w:val="00637926"/>
    <w:rsid w:val="00637A27"/>
    <w:rsid w:val="00640051"/>
    <w:rsid w:val="006405C8"/>
    <w:rsid w:val="0064075D"/>
    <w:rsid w:val="006409B5"/>
    <w:rsid w:val="00641BB7"/>
    <w:rsid w:val="006425DF"/>
    <w:rsid w:val="006425FF"/>
    <w:rsid w:val="0064270B"/>
    <w:rsid w:val="00642D93"/>
    <w:rsid w:val="006431BB"/>
    <w:rsid w:val="006431CF"/>
    <w:rsid w:val="0064417D"/>
    <w:rsid w:val="00644D60"/>
    <w:rsid w:val="006459C3"/>
    <w:rsid w:val="00645D07"/>
    <w:rsid w:val="006462EA"/>
    <w:rsid w:val="00646761"/>
    <w:rsid w:val="0064704A"/>
    <w:rsid w:val="0064745F"/>
    <w:rsid w:val="00647733"/>
    <w:rsid w:val="0065057A"/>
    <w:rsid w:val="00650E57"/>
    <w:rsid w:val="00652012"/>
    <w:rsid w:val="006522D7"/>
    <w:rsid w:val="006524C0"/>
    <w:rsid w:val="00652508"/>
    <w:rsid w:val="00652630"/>
    <w:rsid w:val="006529CA"/>
    <w:rsid w:val="00652CAA"/>
    <w:rsid w:val="006530B5"/>
    <w:rsid w:val="006539AA"/>
    <w:rsid w:val="00653DE5"/>
    <w:rsid w:val="006542D9"/>
    <w:rsid w:val="00655D40"/>
    <w:rsid w:val="00655FD0"/>
    <w:rsid w:val="006560B9"/>
    <w:rsid w:val="00656577"/>
    <w:rsid w:val="00657EDC"/>
    <w:rsid w:val="0066068F"/>
    <w:rsid w:val="006606E1"/>
    <w:rsid w:val="00660E01"/>
    <w:rsid w:val="006610C1"/>
    <w:rsid w:val="00661C34"/>
    <w:rsid w:val="00661EF7"/>
    <w:rsid w:val="00662BB9"/>
    <w:rsid w:val="006631E8"/>
    <w:rsid w:val="00663C6B"/>
    <w:rsid w:val="006648CF"/>
    <w:rsid w:val="006652B9"/>
    <w:rsid w:val="006657C4"/>
    <w:rsid w:val="00665CFB"/>
    <w:rsid w:val="006665FE"/>
    <w:rsid w:val="00666AA1"/>
    <w:rsid w:val="006679BF"/>
    <w:rsid w:val="0067024F"/>
    <w:rsid w:val="006703DA"/>
    <w:rsid w:val="00670697"/>
    <w:rsid w:val="00670818"/>
    <w:rsid w:val="00670AAB"/>
    <w:rsid w:val="006713E4"/>
    <w:rsid w:val="00672847"/>
    <w:rsid w:val="00672A6E"/>
    <w:rsid w:val="00672E53"/>
    <w:rsid w:val="00673311"/>
    <w:rsid w:val="0067357C"/>
    <w:rsid w:val="0067409A"/>
    <w:rsid w:val="00674627"/>
    <w:rsid w:val="0067673A"/>
    <w:rsid w:val="006769A1"/>
    <w:rsid w:val="0067721D"/>
    <w:rsid w:val="00680157"/>
    <w:rsid w:val="006805BF"/>
    <w:rsid w:val="0068080E"/>
    <w:rsid w:val="00681015"/>
    <w:rsid w:val="00681387"/>
    <w:rsid w:val="00681F69"/>
    <w:rsid w:val="00682989"/>
    <w:rsid w:val="00683792"/>
    <w:rsid w:val="00684615"/>
    <w:rsid w:val="006856B0"/>
    <w:rsid w:val="0068605A"/>
    <w:rsid w:val="00686266"/>
    <w:rsid w:val="0068657E"/>
    <w:rsid w:val="00687537"/>
    <w:rsid w:val="006875AE"/>
    <w:rsid w:val="00687BD0"/>
    <w:rsid w:val="00690651"/>
    <w:rsid w:val="006913CD"/>
    <w:rsid w:val="00691625"/>
    <w:rsid w:val="00691A6F"/>
    <w:rsid w:val="00691C40"/>
    <w:rsid w:val="00692286"/>
    <w:rsid w:val="00692557"/>
    <w:rsid w:val="00692B77"/>
    <w:rsid w:val="00692D48"/>
    <w:rsid w:val="00693920"/>
    <w:rsid w:val="006946FD"/>
    <w:rsid w:val="006947BE"/>
    <w:rsid w:val="00694EC9"/>
    <w:rsid w:val="0069506E"/>
    <w:rsid w:val="00695197"/>
    <w:rsid w:val="006955D3"/>
    <w:rsid w:val="006956AD"/>
    <w:rsid w:val="00695CA2"/>
    <w:rsid w:val="00695FB2"/>
    <w:rsid w:val="006964D4"/>
    <w:rsid w:val="00696D41"/>
    <w:rsid w:val="00696D7D"/>
    <w:rsid w:val="00697A2C"/>
    <w:rsid w:val="00697CB1"/>
    <w:rsid w:val="00697DFC"/>
    <w:rsid w:val="006A0613"/>
    <w:rsid w:val="006A1114"/>
    <w:rsid w:val="006A12AD"/>
    <w:rsid w:val="006A1A07"/>
    <w:rsid w:val="006A2AA1"/>
    <w:rsid w:val="006A302F"/>
    <w:rsid w:val="006A3895"/>
    <w:rsid w:val="006A3A4C"/>
    <w:rsid w:val="006A477D"/>
    <w:rsid w:val="006A490A"/>
    <w:rsid w:val="006A4F85"/>
    <w:rsid w:val="006A77B2"/>
    <w:rsid w:val="006A7815"/>
    <w:rsid w:val="006B1BBE"/>
    <w:rsid w:val="006B2393"/>
    <w:rsid w:val="006B2741"/>
    <w:rsid w:val="006B2E87"/>
    <w:rsid w:val="006B2FB9"/>
    <w:rsid w:val="006B3EF0"/>
    <w:rsid w:val="006B574C"/>
    <w:rsid w:val="006B5D45"/>
    <w:rsid w:val="006B63C8"/>
    <w:rsid w:val="006C04F1"/>
    <w:rsid w:val="006C0EC2"/>
    <w:rsid w:val="006C10D5"/>
    <w:rsid w:val="006C114F"/>
    <w:rsid w:val="006C20A8"/>
    <w:rsid w:val="006C2B40"/>
    <w:rsid w:val="006C2B69"/>
    <w:rsid w:val="006C2FE7"/>
    <w:rsid w:val="006C3006"/>
    <w:rsid w:val="006C3788"/>
    <w:rsid w:val="006C3C7F"/>
    <w:rsid w:val="006C42BA"/>
    <w:rsid w:val="006C4442"/>
    <w:rsid w:val="006C4599"/>
    <w:rsid w:val="006C575A"/>
    <w:rsid w:val="006C58FB"/>
    <w:rsid w:val="006C68D2"/>
    <w:rsid w:val="006C69C5"/>
    <w:rsid w:val="006C6E88"/>
    <w:rsid w:val="006C7268"/>
    <w:rsid w:val="006C74AA"/>
    <w:rsid w:val="006D0448"/>
    <w:rsid w:val="006D0BD4"/>
    <w:rsid w:val="006D1741"/>
    <w:rsid w:val="006D2303"/>
    <w:rsid w:val="006D4847"/>
    <w:rsid w:val="006D4FEE"/>
    <w:rsid w:val="006D5487"/>
    <w:rsid w:val="006D56B8"/>
    <w:rsid w:val="006D67E6"/>
    <w:rsid w:val="006D6BBB"/>
    <w:rsid w:val="006D6C1C"/>
    <w:rsid w:val="006D6D21"/>
    <w:rsid w:val="006D7490"/>
    <w:rsid w:val="006D793B"/>
    <w:rsid w:val="006D7ACF"/>
    <w:rsid w:val="006E0075"/>
    <w:rsid w:val="006E0474"/>
    <w:rsid w:val="006E0651"/>
    <w:rsid w:val="006E077D"/>
    <w:rsid w:val="006E103D"/>
    <w:rsid w:val="006E1874"/>
    <w:rsid w:val="006E2145"/>
    <w:rsid w:val="006E2517"/>
    <w:rsid w:val="006E3103"/>
    <w:rsid w:val="006E3136"/>
    <w:rsid w:val="006E3285"/>
    <w:rsid w:val="006E3503"/>
    <w:rsid w:val="006E3DF3"/>
    <w:rsid w:val="006E484B"/>
    <w:rsid w:val="006E5CD7"/>
    <w:rsid w:val="006E6407"/>
    <w:rsid w:val="006E6456"/>
    <w:rsid w:val="006E6C09"/>
    <w:rsid w:val="006E72E8"/>
    <w:rsid w:val="006E72FC"/>
    <w:rsid w:val="006E7730"/>
    <w:rsid w:val="006F1308"/>
    <w:rsid w:val="006F1542"/>
    <w:rsid w:val="006F184D"/>
    <w:rsid w:val="006F20F8"/>
    <w:rsid w:val="006F2768"/>
    <w:rsid w:val="006F3336"/>
    <w:rsid w:val="006F33BB"/>
    <w:rsid w:val="006F4C36"/>
    <w:rsid w:val="006F5A93"/>
    <w:rsid w:val="006F653F"/>
    <w:rsid w:val="006F6546"/>
    <w:rsid w:val="006F6573"/>
    <w:rsid w:val="006F65C1"/>
    <w:rsid w:val="006F6DE2"/>
    <w:rsid w:val="006F7101"/>
    <w:rsid w:val="006F7DA3"/>
    <w:rsid w:val="0070046E"/>
    <w:rsid w:val="00700B15"/>
    <w:rsid w:val="00700BCE"/>
    <w:rsid w:val="00700E96"/>
    <w:rsid w:val="00701BA8"/>
    <w:rsid w:val="00701DC8"/>
    <w:rsid w:val="00702188"/>
    <w:rsid w:val="007022D3"/>
    <w:rsid w:val="00702514"/>
    <w:rsid w:val="00702AD9"/>
    <w:rsid w:val="0070307E"/>
    <w:rsid w:val="007030DC"/>
    <w:rsid w:val="00703FCA"/>
    <w:rsid w:val="00704C89"/>
    <w:rsid w:val="00705E48"/>
    <w:rsid w:val="00706CF1"/>
    <w:rsid w:val="00706F45"/>
    <w:rsid w:val="00707689"/>
    <w:rsid w:val="00707923"/>
    <w:rsid w:val="00707B73"/>
    <w:rsid w:val="00707B89"/>
    <w:rsid w:val="00707C55"/>
    <w:rsid w:val="00707FAB"/>
    <w:rsid w:val="007104E6"/>
    <w:rsid w:val="007108F1"/>
    <w:rsid w:val="007112BE"/>
    <w:rsid w:val="007116B9"/>
    <w:rsid w:val="00712A0C"/>
    <w:rsid w:val="00712A40"/>
    <w:rsid w:val="00713939"/>
    <w:rsid w:val="00713A0D"/>
    <w:rsid w:val="00714399"/>
    <w:rsid w:val="00714F3C"/>
    <w:rsid w:val="0071533A"/>
    <w:rsid w:val="007156F7"/>
    <w:rsid w:val="0071574B"/>
    <w:rsid w:val="00716B62"/>
    <w:rsid w:val="007170AE"/>
    <w:rsid w:val="007174EF"/>
    <w:rsid w:val="00717781"/>
    <w:rsid w:val="00720449"/>
    <w:rsid w:val="0072058F"/>
    <w:rsid w:val="0072079C"/>
    <w:rsid w:val="00720A87"/>
    <w:rsid w:val="00721781"/>
    <w:rsid w:val="00721CFD"/>
    <w:rsid w:val="00722306"/>
    <w:rsid w:val="00722991"/>
    <w:rsid w:val="0072349C"/>
    <w:rsid w:val="007243DB"/>
    <w:rsid w:val="00724DAE"/>
    <w:rsid w:val="00724EC6"/>
    <w:rsid w:val="00725468"/>
    <w:rsid w:val="00725820"/>
    <w:rsid w:val="00725AD7"/>
    <w:rsid w:val="0072632E"/>
    <w:rsid w:val="00730993"/>
    <w:rsid w:val="0073228E"/>
    <w:rsid w:val="007335DC"/>
    <w:rsid w:val="00733AC7"/>
    <w:rsid w:val="00733E19"/>
    <w:rsid w:val="00734105"/>
    <w:rsid w:val="00734654"/>
    <w:rsid w:val="00734DA2"/>
    <w:rsid w:val="00735E5A"/>
    <w:rsid w:val="00735EA6"/>
    <w:rsid w:val="00736235"/>
    <w:rsid w:val="0073637D"/>
    <w:rsid w:val="00736907"/>
    <w:rsid w:val="00736CDF"/>
    <w:rsid w:val="00736D53"/>
    <w:rsid w:val="00737B84"/>
    <w:rsid w:val="007410C4"/>
    <w:rsid w:val="00741EE5"/>
    <w:rsid w:val="007420C7"/>
    <w:rsid w:val="0074235B"/>
    <w:rsid w:val="007426D8"/>
    <w:rsid w:val="00742D1B"/>
    <w:rsid w:val="00743366"/>
    <w:rsid w:val="007435FF"/>
    <w:rsid w:val="007439D9"/>
    <w:rsid w:val="00743C03"/>
    <w:rsid w:val="00744802"/>
    <w:rsid w:val="00745A09"/>
    <w:rsid w:val="00745B4A"/>
    <w:rsid w:val="00746363"/>
    <w:rsid w:val="0074656C"/>
    <w:rsid w:val="00746818"/>
    <w:rsid w:val="00747189"/>
    <w:rsid w:val="007474F0"/>
    <w:rsid w:val="00747577"/>
    <w:rsid w:val="00747A77"/>
    <w:rsid w:val="00747B33"/>
    <w:rsid w:val="0075052D"/>
    <w:rsid w:val="00751A07"/>
    <w:rsid w:val="00751C4F"/>
    <w:rsid w:val="00752096"/>
    <w:rsid w:val="0075284D"/>
    <w:rsid w:val="00753AF0"/>
    <w:rsid w:val="00754084"/>
    <w:rsid w:val="00754935"/>
    <w:rsid w:val="00754A81"/>
    <w:rsid w:val="007550FD"/>
    <w:rsid w:val="00755475"/>
    <w:rsid w:val="007555A4"/>
    <w:rsid w:val="007564CF"/>
    <w:rsid w:val="0075714C"/>
    <w:rsid w:val="0075760F"/>
    <w:rsid w:val="00757D2C"/>
    <w:rsid w:val="00760027"/>
    <w:rsid w:val="00760251"/>
    <w:rsid w:val="00760A03"/>
    <w:rsid w:val="007610FF"/>
    <w:rsid w:val="00761898"/>
    <w:rsid w:val="00761E34"/>
    <w:rsid w:val="007634FA"/>
    <w:rsid w:val="00763C80"/>
    <w:rsid w:val="00764049"/>
    <w:rsid w:val="0076442E"/>
    <w:rsid w:val="00764508"/>
    <w:rsid w:val="007648A2"/>
    <w:rsid w:val="00765283"/>
    <w:rsid w:val="00765618"/>
    <w:rsid w:val="00765B0B"/>
    <w:rsid w:val="00765E6B"/>
    <w:rsid w:val="007668E0"/>
    <w:rsid w:val="00766FEA"/>
    <w:rsid w:val="00767C99"/>
    <w:rsid w:val="00767D15"/>
    <w:rsid w:val="00770CD8"/>
    <w:rsid w:val="007711B8"/>
    <w:rsid w:val="007714BC"/>
    <w:rsid w:val="00771564"/>
    <w:rsid w:val="007717D8"/>
    <w:rsid w:val="00771825"/>
    <w:rsid w:val="0077192B"/>
    <w:rsid w:val="00771956"/>
    <w:rsid w:val="007730D3"/>
    <w:rsid w:val="00773117"/>
    <w:rsid w:val="00773949"/>
    <w:rsid w:val="00773B76"/>
    <w:rsid w:val="00773E96"/>
    <w:rsid w:val="00774210"/>
    <w:rsid w:val="0077426A"/>
    <w:rsid w:val="00774348"/>
    <w:rsid w:val="00774783"/>
    <w:rsid w:val="00774C31"/>
    <w:rsid w:val="007767EE"/>
    <w:rsid w:val="007769A5"/>
    <w:rsid w:val="00777AA6"/>
    <w:rsid w:val="007801BC"/>
    <w:rsid w:val="00780B79"/>
    <w:rsid w:val="0078129B"/>
    <w:rsid w:val="00781612"/>
    <w:rsid w:val="00781A9B"/>
    <w:rsid w:val="00781C95"/>
    <w:rsid w:val="00781D4D"/>
    <w:rsid w:val="007824FB"/>
    <w:rsid w:val="00782DAA"/>
    <w:rsid w:val="00783CFF"/>
    <w:rsid w:val="00784560"/>
    <w:rsid w:val="0078479E"/>
    <w:rsid w:val="007853E7"/>
    <w:rsid w:val="00787314"/>
    <w:rsid w:val="00787EC2"/>
    <w:rsid w:val="0079052A"/>
    <w:rsid w:val="00790D13"/>
    <w:rsid w:val="00791020"/>
    <w:rsid w:val="00791058"/>
    <w:rsid w:val="0079199A"/>
    <w:rsid w:val="007926B8"/>
    <w:rsid w:val="00792B53"/>
    <w:rsid w:val="00792FC4"/>
    <w:rsid w:val="0079344F"/>
    <w:rsid w:val="007934E7"/>
    <w:rsid w:val="00793B7F"/>
    <w:rsid w:val="0079431F"/>
    <w:rsid w:val="0079511D"/>
    <w:rsid w:val="00795E31"/>
    <w:rsid w:val="00797114"/>
    <w:rsid w:val="0079751F"/>
    <w:rsid w:val="007976E7"/>
    <w:rsid w:val="007A028A"/>
    <w:rsid w:val="007A0599"/>
    <w:rsid w:val="007A083D"/>
    <w:rsid w:val="007A14D4"/>
    <w:rsid w:val="007A19E4"/>
    <w:rsid w:val="007A3191"/>
    <w:rsid w:val="007A42C1"/>
    <w:rsid w:val="007A4709"/>
    <w:rsid w:val="007A5489"/>
    <w:rsid w:val="007A5F7C"/>
    <w:rsid w:val="007A60D0"/>
    <w:rsid w:val="007A65E2"/>
    <w:rsid w:val="007B07A3"/>
    <w:rsid w:val="007B0BF8"/>
    <w:rsid w:val="007B0CF6"/>
    <w:rsid w:val="007B0DFC"/>
    <w:rsid w:val="007B2AD4"/>
    <w:rsid w:val="007B2DC3"/>
    <w:rsid w:val="007B30DA"/>
    <w:rsid w:val="007B35CE"/>
    <w:rsid w:val="007B38B6"/>
    <w:rsid w:val="007B392C"/>
    <w:rsid w:val="007B3A29"/>
    <w:rsid w:val="007B4078"/>
    <w:rsid w:val="007B4C67"/>
    <w:rsid w:val="007B4DA7"/>
    <w:rsid w:val="007B4F2B"/>
    <w:rsid w:val="007B51D4"/>
    <w:rsid w:val="007B5BA8"/>
    <w:rsid w:val="007B5BF6"/>
    <w:rsid w:val="007B61AD"/>
    <w:rsid w:val="007B7089"/>
    <w:rsid w:val="007C038D"/>
    <w:rsid w:val="007C03F5"/>
    <w:rsid w:val="007C042B"/>
    <w:rsid w:val="007C1AB4"/>
    <w:rsid w:val="007C2B16"/>
    <w:rsid w:val="007C3348"/>
    <w:rsid w:val="007C37CC"/>
    <w:rsid w:val="007C39ED"/>
    <w:rsid w:val="007C44C5"/>
    <w:rsid w:val="007C4D54"/>
    <w:rsid w:val="007C4DF4"/>
    <w:rsid w:val="007C53AD"/>
    <w:rsid w:val="007C54A7"/>
    <w:rsid w:val="007C586A"/>
    <w:rsid w:val="007C59C7"/>
    <w:rsid w:val="007C5AF3"/>
    <w:rsid w:val="007C6362"/>
    <w:rsid w:val="007C648C"/>
    <w:rsid w:val="007C6AC1"/>
    <w:rsid w:val="007C6FD1"/>
    <w:rsid w:val="007C720C"/>
    <w:rsid w:val="007C746B"/>
    <w:rsid w:val="007C7967"/>
    <w:rsid w:val="007D073E"/>
    <w:rsid w:val="007D0A3C"/>
    <w:rsid w:val="007D0F48"/>
    <w:rsid w:val="007D1089"/>
    <w:rsid w:val="007D1711"/>
    <w:rsid w:val="007D1C22"/>
    <w:rsid w:val="007D3918"/>
    <w:rsid w:val="007D428B"/>
    <w:rsid w:val="007D44CC"/>
    <w:rsid w:val="007D5B68"/>
    <w:rsid w:val="007D6E74"/>
    <w:rsid w:val="007D6E8B"/>
    <w:rsid w:val="007D756E"/>
    <w:rsid w:val="007E0C25"/>
    <w:rsid w:val="007E0DF2"/>
    <w:rsid w:val="007E1F61"/>
    <w:rsid w:val="007E1FF3"/>
    <w:rsid w:val="007E2962"/>
    <w:rsid w:val="007E29DB"/>
    <w:rsid w:val="007E2CC4"/>
    <w:rsid w:val="007E3A51"/>
    <w:rsid w:val="007E3AE9"/>
    <w:rsid w:val="007E5893"/>
    <w:rsid w:val="007E5AAD"/>
    <w:rsid w:val="007E675E"/>
    <w:rsid w:val="007E7649"/>
    <w:rsid w:val="007E7DC5"/>
    <w:rsid w:val="007F0570"/>
    <w:rsid w:val="007F0634"/>
    <w:rsid w:val="007F0DC7"/>
    <w:rsid w:val="007F2D37"/>
    <w:rsid w:val="007F2E32"/>
    <w:rsid w:val="007F3052"/>
    <w:rsid w:val="007F3D41"/>
    <w:rsid w:val="007F5376"/>
    <w:rsid w:val="007F550B"/>
    <w:rsid w:val="007F59BB"/>
    <w:rsid w:val="007F6A63"/>
    <w:rsid w:val="007F7C21"/>
    <w:rsid w:val="007F7D1A"/>
    <w:rsid w:val="007F7DD2"/>
    <w:rsid w:val="007F7EF2"/>
    <w:rsid w:val="008007F5"/>
    <w:rsid w:val="00800C71"/>
    <w:rsid w:val="008010A7"/>
    <w:rsid w:val="0080235D"/>
    <w:rsid w:val="0080297F"/>
    <w:rsid w:val="00802B6A"/>
    <w:rsid w:val="00802FC8"/>
    <w:rsid w:val="00803589"/>
    <w:rsid w:val="008038CE"/>
    <w:rsid w:val="00803903"/>
    <w:rsid w:val="0080390D"/>
    <w:rsid w:val="00804436"/>
    <w:rsid w:val="008047BB"/>
    <w:rsid w:val="00805099"/>
    <w:rsid w:val="0080550C"/>
    <w:rsid w:val="0080591C"/>
    <w:rsid w:val="008065A6"/>
    <w:rsid w:val="00807635"/>
    <w:rsid w:val="00807870"/>
    <w:rsid w:val="00810623"/>
    <w:rsid w:val="00810BB8"/>
    <w:rsid w:val="008118FA"/>
    <w:rsid w:val="008120B9"/>
    <w:rsid w:val="00812344"/>
    <w:rsid w:val="00813099"/>
    <w:rsid w:val="0081385F"/>
    <w:rsid w:val="00813F56"/>
    <w:rsid w:val="008141E1"/>
    <w:rsid w:val="0081477A"/>
    <w:rsid w:val="00814804"/>
    <w:rsid w:val="00814836"/>
    <w:rsid w:val="0081486B"/>
    <w:rsid w:val="00814AC2"/>
    <w:rsid w:val="008159DC"/>
    <w:rsid w:val="00815E13"/>
    <w:rsid w:val="008218FE"/>
    <w:rsid w:val="00821E81"/>
    <w:rsid w:val="00822003"/>
    <w:rsid w:val="0082277F"/>
    <w:rsid w:val="0082288F"/>
    <w:rsid w:val="00822B20"/>
    <w:rsid w:val="00823A9B"/>
    <w:rsid w:val="008244A9"/>
    <w:rsid w:val="00824509"/>
    <w:rsid w:val="00824AC2"/>
    <w:rsid w:val="0082602C"/>
    <w:rsid w:val="0082608A"/>
    <w:rsid w:val="008268FD"/>
    <w:rsid w:val="00826F7D"/>
    <w:rsid w:val="0082754E"/>
    <w:rsid w:val="008279E5"/>
    <w:rsid w:val="00830187"/>
    <w:rsid w:val="00830486"/>
    <w:rsid w:val="00830901"/>
    <w:rsid w:val="008319D8"/>
    <w:rsid w:val="00832000"/>
    <w:rsid w:val="0083285D"/>
    <w:rsid w:val="00833502"/>
    <w:rsid w:val="0083354C"/>
    <w:rsid w:val="0083479E"/>
    <w:rsid w:val="00835189"/>
    <w:rsid w:val="008351B3"/>
    <w:rsid w:val="008353BB"/>
    <w:rsid w:val="008355AA"/>
    <w:rsid w:val="00836E5A"/>
    <w:rsid w:val="00840482"/>
    <w:rsid w:val="00840661"/>
    <w:rsid w:val="008406D7"/>
    <w:rsid w:val="00840B48"/>
    <w:rsid w:val="00840BB8"/>
    <w:rsid w:val="0084157A"/>
    <w:rsid w:val="0084169B"/>
    <w:rsid w:val="008422E9"/>
    <w:rsid w:val="008425D5"/>
    <w:rsid w:val="008457BB"/>
    <w:rsid w:val="00845CA9"/>
    <w:rsid w:val="00845E90"/>
    <w:rsid w:val="008463C7"/>
    <w:rsid w:val="008469B1"/>
    <w:rsid w:val="00846A41"/>
    <w:rsid w:val="00846BB8"/>
    <w:rsid w:val="00847155"/>
    <w:rsid w:val="0084728D"/>
    <w:rsid w:val="0084739F"/>
    <w:rsid w:val="0084764E"/>
    <w:rsid w:val="008476BF"/>
    <w:rsid w:val="00850229"/>
    <w:rsid w:val="008508D0"/>
    <w:rsid w:val="00850F32"/>
    <w:rsid w:val="00851C4B"/>
    <w:rsid w:val="00851E4E"/>
    <w:rsid w:val="00852028"/>
    <w:rsid w:val="0085288E"/>
    <w:rsid w:val="00852A19"/>
    <w:rsid w:val="00852AF7"/>
    <w:rsid w:val="00853129"/>
    <w:rsid w:val="00853517"/>
    <w:rsid w:val="008537B0"/>
    <w:rsid w:val="008544F4"/>
    <w:rsid w:val="00854920"/>
    <w:rsid w:val="008552A7"/>
    <w:rsid w:val="00855362"/>
    <w:rsid w:val="00855EB5"/>
    <w:rsid w:val="00856103"/>
    <w:rsid w:val="0085664B"/>
    <w:rsid w:val="008577C6"/>
    <w:rsid w:val="00857A8B"/>
    <w:rsid w:val="00857F5F"/>
    <w:rsid w:val="00860181"/>
    <w:rsid w:val="008611D8"/>
    <w:rsid w:val="008616B4"/>
    <w:rsid w:val="00861A1F"/>
    <w:rsid w:val="00861C31"/>
    <w:rsid w:val="008623C4"/>
    <w:rsid w:val="00862415"/>
    <w:rsid w:val="00862B5E"/>
    <w:rsid w:val="008630A5"/>
    <w:rsid w:val="00863300"/>
    <w:rsid w:val="00863AFF"/>
    <w:rsid w:val="00865376"/>
    <w:rsid w:val="008660C9"/>
    <w:rsid w:val="00866AFB"/>
    <w:rsid w:val="00866E3A"/>
    <w:rsid w:val="00867B87"/>
    <w:rsid w:val="0087038C"/>
    <w:rsid w:val="00870A56"/>
    <w:rsid w:val="008717C5"/>
    <w:rsid w:val="00871AFE"/>
    <w:rsid w:val="00871EB9"/>
    <w:rsid w:val="00871F54"/>
    <w:rsid w:val="0087210B"/>
    <w:rsid w:val="0087272D"/>
    <w:rsid w:val="00873501"/>
    <w:rsid w:val="00873679"/>
    <w:rsid w:val="0087372B"/>
    <w:rsid w:val="00873B72"/>
    <w:rsid w:val="00874322"/>
    <w:rsid w:val="008748B8"/>
    <w:rsid w:val="00874967"/>
    <w:rsid w:val="00874CA0"/>
    <w:rsid w:val="00875BF2"/>
    <w:rsid w:val="00876855"/>
    <w:rsid w:val="0087712A"/>
    <w:rsid w:val="008772DC"/>
    <w:rsid w:val="008774F4"/>
    <w:rsid w:val="008801FE"/>
    <w:rsid w:val="00880355"/>
    <w:rsid w:val="00880838"/>
    <w:rsid w:val="00880964"/>
    <w:rsid w:val="00881668"/>
    <w:rsid w:val="00881EF0"/>
    <w:rsid w:val="00882209"/>
    <w:rsid w:val="00882450"/>
    <w:rsid w:val="008828F7"/>
    <w:rsid w:val="00882AA2"/>
    <w:rsid w:val="00882F02"/>
    <w:rsid w:val="00883D00"/>
    <w:rsid w:val="0088400B"/>
    <w:rsid w:val="00884A0D"/>
    <w:rsid w:val="00884ED0"/>
    <w:rsid w:val="00885633"/>
    <w:rsid w:val="008866D9"/>
    <w:rsid w:val="0088675E"/>
    <w:rsid w:val="00886D90"/>
    <w:rsid w:val="008878DA"/>
    <w:rsid w:val="00890986"/>
    <w:rsid w:val="00891026"/>
    <w:rsid w:val="00891C4C"/>
    <w:rsid w:val="00891D6F"/>
    <w:rsid w:val="00891D82"/>
    <w:rsid w:val="00892940"/>
    <w:rsid w:val="008936D5"/>
    <w:rsid w:val="00893AA7"/>
    <w:rsid w:val="00894363"/>
    <w:rsid w:val="00894B1A"/>
    <w:rsid w:val="008967F7"/>
    <w:rsid w:val="00896B55"/>
    <w:rsid w:val="00896ED8"/>
    <w:rsid w:val="00896EF1"/>
    <w:rsid w:val="0089714A"/>
    <w:rsid w:val="008A02DB"/>
    <w:rsid w:val="008A0BC7"/>
    <w:rsid w:val="008A127B"/>
    <w:rsid w:val="008A1E86"/>
    <w:rsid w:val="008A281E"/>
    <w:rsid w:val="008A2CCF"/>
    <w:rsid w:val="008A35B1"/>
    <w:rsid w:val="008A3EEA"/>
    <w:rsid w:val="008A5EA2"/>
    <w:rsid w:val="008A6660"/>
    <w:rsid w:val="008A7054"/>
    <w:rsid w:val="008A7572"/>
    <w:rsid w:val="008A76AA"/>
    <w:rsid w:val="008B0850"/>
    <w:rsid w:val="008B0D9A"/>
    <w:rsid w:val="008B26CA"/>
    <w:rsid w:val="008B2ADC"/>
    <w:rsid w:val="008B303F"/>
    <w:rsid w:val="008B30C5"/>
    <w:rsid w:val="008B4768"/>
    <w:rsid w:val="008B47A6"/>
    <w:rsid w:val="008B4C29"/>
    <w:rsid w:val="008B4C4F"/>
    <w:rsid w:val="008B4E67"/>
    <w:rsid w:val="008B53F2"/>
    <w:rsid w:val="008B57C6"/>
    <w:rsid w:val="008B59EC"/>
    <w:rsid w:val="008B5FC6"/>
    <w:rsid w:val="008B6B8D"/>
    <w:rsid w:val="008B6E3F"/>
    <w:rsid w:val="008C0118"/>
    <w:rsid w:val="008C0C14"/>
    <w:rsid w:val="008C136A"/>
    <w:rsid w:val="008C1A81"/>
    <w:rsid w:val="008C278B"/>
    <w:rsid w:val="008C27ED"/>
    <w:rsid w:val="008C35A7"/>
    <w:rsid w:val="008C4058"/>
    <w:rsid w:val="008C5349"/>
    <w:rsid w:val="008C6043"/>
    <w:rsid w:val="008C623C"/>
    <w:rsid w:val="008C6C6D"/>
    <w:rsid w:val="008D0EB1"/>
    <w:rsid w:val="008D0EB5"/>
    <w:rsid w:val="008D197C"/>
    <w:rsid w:val="008D1C6B"/>
    <w:rsid w:val="008D2101"/>
    <w:rsid w:val="008D2441"/>
    <w:rsid w:val="008D3742"/>
    <w:rsid w:val="008D41A0"/>
    <w:rsid w:val="008D4C90"/>
    <w:rsid w:val="008D50A8"/>
    <w:rsid w:val="008D5F7A"/>
    <w:rsid w:val="008D6018"/>
    <w:rsid w:val="008D6309"/>
    <w:rsid w:val="008D6AC0"/>
    <w:rsid w:val="008D6BE9"/>
    <w:rsid w:val="008D6D37"/>
    <w:rsid w:val="008E05A2"/>
    <w:rsid w:val="008E0780"/>
    <w:rsid w:val="008E0A48"/>
    <w:rsid w:val="008E184B"/>
    <w:rsid w:val="008E1F14"/>
    <w:rsid w:val="008E2551"/>
    <w:rsid w:val="008E2748"/>
    <w:rsid w:val="008E5492"/>
    <w:rsid w:val="008E6543"/>
    <w:rsid w:val="008E676C"/>
    <w:rsid w:val="008E6E20"/>
    <w:rsid w:val="008E78C4"/>
    <w:rsid w:val="008E7A55"/>
    <w:rsid w:val="008F02A5"/>
    <w:rsid w:val="008F036E"/>
    <w:rsid w:val="008F18BD"/>
    <w:rsid w:val="008F19BB"/>
    <w:rsid w:val="008F1B14"/>
    <w:rsid w:val="008F1BB5"/>
    <w:rsid w:val="008F25AE"/>
    <w:rsid w:val="008F2824"/>
    <w:rsid w:val="008F2AB5"/>
    <w:rsid w:val="008F2DAC"/>
    <w:rsid w:val="008F5206"/>
    <w:rsid w:val="008F550E"/>
    <w:rsid w:val="008F5FDD"/>
    <w:rsid w:val="008F6831"/>
    <w:rsid w:val="008F6FA4"/>
    <w:rsid w:val="008F7B9E"/>
    <w:rsid w:val="0090016B"/>
    <w:rsid w:val="00900A39"/>
    <w:rsid w:val="00900E26"/>
    <w:rsid w:val="00901AC1"/>
    <w:rsid w:val="00902CE1"/>
    <w:rsid w:val="00903AB4"/>
    <w:rsid w:val="00904F7D"/>
    <w:rsid w:val="009053D2"/>
    <w:rsid w:val="00906BB6"/>
    <w:rsid w:val="00906D56"/>
    <w:rsid w:val="00907555"/>
    <w:rsid w:val="00907CA5"/>
    <w:rsid w:val="00910CA6"/>
    <w:rsid w:val="0091123D"/>
    <w:rsid w:val="00911711"/>
    <w:rsid w:val="00911C97"/>
    <w:rsid w:val="00912420"/>
    <w:rsid w:val="0091269E"/>
    <w:rsid w:val="0091282C"/>
    <w:rsid w:val="00912ADA"/>
    <w:rsid w:val="009131B6"/>
    <w:rsid w:val="009145C4"/>
    <w:rsid w:val="00914797"/>
    <w:rsid w:val="009147A7"/>
    <w:rsid w:val="00914D4E"/>
    <w:rsid w:val="0091533B"/>
    <w:rsid w:val="00915667"/>
    <w:rsid w:val="00915675"/>
    <w:rsid w:val="009161E9"/>
    <w:rsid w:val="00916379"/>
    <w:rsid w:val="0091687F"/>
    <w:rsid w:val="009168AD"/>
    <w:rsid w:val="009171DD"/>
    <w:rsid w:val="00917629"/>
    <w:rsid w:val="00922651"/>
    <w:rsid w:val="00922948"/>
    <w:rsid w:val="009245FA"/>
    <w:rsid w:val="00924BBD"/>
    <w:rsid w:val="0092514A"/>
    <w:rsid w:val="009263C4"/>
    <w:rsid w:val="00926415"/>
    <w:rsid w:val="00927010"/>
    <w:rsid w:val="00927898"/>
    <w:rsid w:val="00927CBC"/>
    <w:rsid w:val="00930534"/>
    <w:rsid w:val="00930652"/>
    <w:rsid w:val="00930F50"/>
    <w:rsid w:val="00933967"/>
    <w:rsid w:val="00934237"/>
    <w:rsid w:val="0093560A"/>
    <w:rsid w:val="0093690F"/>
    <w:rsid w:val="00937AE8"/>
    <w:rsid w:val="00937BF4"/>
    <w:rsid w:val="00937E7E"/>
    <w:rsid w:val="00941C8F"/>
    <w:rsid w:val="00941E32"/>
    <w:rsid w:val="009424F2"/>
    <w:rsid w:val="009429A0"/>
    <w:rsid w:val="00943848"/>
    <w:rsid w:val="009438FE"/>
    <w:rsid w:val="00943FBB"/>
    <w:rsid w:val="00944227"/>
    <w:rsid w:val="009452DA"/>
    <w:rsid w:val="009456FC"/>
    <w:rsid w:val="0094592D"/>
    <w:rsid w:val="00945C6F"/>
    <w:rsid w:val="00946FE7"/>
    <w:rsid w:val="0094711F"/>
    <w:rsid w:val="00947A07"/>
    <w:rsid w:val="00947A63"/>
    <w:rsid w:val="009507DA"/>
    <w:rsid w:val="0095115D"/>
    <w:rsid w:val="00951797"/>
    <w:rsid w:val="0095187B"/>
    <w:rsid w:val="00951F2E"/>
    <w:rsid w:val="009524B0"/>
    <w:rsid w:val="00953592"/>
    <w:rsid w:val="009536F9"/>
    <w:rsid w:val="00954D34"/>
    <w:rsid w:val="00955F4C"/>
    <w:rsid w:val="009561D5"/>
    <w:rsid w:val="009564C9"/>
    <w:rsid w:val="00956C03"/>
    <w:rsid w:val="009573C9"/>
    <w:rsid w:val="0095740A"/>
    <w:rsid w:val="009603AB"/>
    <w:rsid w:val="00962091"/>
    <w:rsid w:val="0096254C"/>
    <w:rsid w:val="009627C4"/>
    <w:rsid w:val="0096290D"/>
    <w:rsid w:val="009629DC"/>
    <w:rsid w:val="00962CF1"/>
    <w:rsid w:val="00963003"/>
    <w:rsid w:val="00963031"/>
    <w:rsid w:val="00963468"/>
    <w:rsid w:val="0096371D"/>
    <w:rsid w:val="0096391D"/>
    <w:rsid w:val="009640D6"/>
    <w:rsid w:val="009645D6"/>
    <w:rsid w:val="009652A2"/>
    <w:rsid w:val="009652C6"/>
    <w:rsid w:val="009652D9"/>
    <w:rsid w:val="00965946"/>
    <w:rsid w:val="00965A09"/>
    <w:rsid w:val="00966E54"/>
    <w:rsid w:val="00966FFB"/>
    <w:rsid w:val="009674F1"/>
    <w:rsid w:val="0096752F"/>
    <w:rsid w:val="00967CB2"/>
    <w:rsid w:val="009720A1"/>
    <w:rsid w:val="00972CC2"/>
    <w:rsid w:val="00972F96"/>
    <w:rsid w:val="00974496"/>
    <w:rsid w:val="0097509D"/>
    <w:rsid w:val="00975340"/>
    <w:rsid w:val="0097566E"/>
    <w:rsid w:val="00976BAF"/>
    <w:rsid w:val="00977587"/>
    <w:rsid w:val="009775C6"/>
    <w:rsid w:val="00977751"/>
    <w:rsid w:val="009802F8"/>
    <w:rsid w:val="00980B3A"/>
    <w:rsid w:val="00980CE8"/>
    <w:rsid w:val="00980DBB"/>
    <w:rsid w:val="009815D2"/>
    <w:rsid w:val="00981890"/>
    <w:rsid w:val="00981A6C"/>
    <w:rsid w:val="00982184"/>
    <w:rsid w:val="0098338B"/>
    <w:rsid w:val="0098348D"/>
    <w:rsid w:val="009840FC"/>
    <w:rsid w:val="0098433A"/>
    <w:rsid w:val="009844C0"/>
    <w:rsid w:val="0098458E"/>
    <w:rsid w:val="00984610"/>
    <w:rsid w:val="00984B74"/>
    <w:rsid w:val="00984BCB"/>
    <w:rsid w:val="00985DBF"/>
    <w:rsid w:val="009863F7"/>
    <w:rsid w:val="00986F03"/>
    <w:rsid w:val="009874C3"/>
    <w:rsid w:val="00987FCD"/>
    <w:rsid w:val="00990CB6"/>
    <w:rsid w:val="00990E91"/>
    <w:rsid w:val="00990EB8"/>
    <w:rsid w:val="00991204"/>
    <w:rsid w:val="0099136C"/>
    <w:rsid w:val="009917BB"/>
    <w:rsid w:val="009924EF"/>
    <w:rsid w:val="00992900"/>
    <w:rsid w:val="00992EFE"/>
    <w:rsid w:val="0099336A"/>
    <w:rsid w:val="0099401A"/>
    <w:rsid w:val="00994157"/>
    <w:rsid w:val="00994919"/>
    <w:rsid w:val="0099651C"/>
    <w:rsid w:val="00996A76"/>
    <w:rsid w:val="00997064"/>
    <w:rsid w:val="00997209"/>
    <w:rsid w:val="009977EA"/>
    <w:rsid w:val="00997DD0"/>
    <w:rsid w:val="009A0094"/>
    <w:rsid w:val="009A041E"/>
    <w:rsid w:val="009A04E9"/>
    <w:rsid w:val="009A077F"/>
    <w:rsid w:val="009A0921"/>
    <w:rsid w:val="009A1441"/>
    <w:rsid w:val="009A171D"/>
    <w:rsid w:val="009A3521"/>
    <w:rsid w:val="009A452E"/>
    <w:rsid w:val="009A4B8E"/>
    <w:rsid w:val="009A5170"/>
    <w:rsid w:val="009A53AC"/>
    <w:rsid w:val="009A53CE"/>
    <w:rsid w:val="009A58EE"/>
    <w:rsid w:val="009A64F6"/>
    <w:rsid w:val="009A742C"/>
    <w:rsid w:val="009A7675"/>
    <w:rsid w:val="009A7E91"/>
    <w:rsid w:val="009A7F1A"/>
    <w:rsid w:val="009B04C4"/>
    <w:rsid w:val="009B0745"/>
    <w:rsid w:val="009B0B4B"/>
    <w:rsid w:val="009B0C45"/>
    <w:rsid w:val="009B0FCC"/>
    <w:rsid w:val="009B0FF0"/>
    <w:rsid w:val="009B1C61"/>
    <w:rsid w:val="009B2300"/>
    <w:rsid w:val="009B2479"/>
    <w:rsid w:val="009B2617"/>
    <w:rsid w:val="009B2E5E"/>
    <w:rsid w:val="009B3207"/>
    <w:rsid w:val="009B335C"/>
    <w:rsid w:val="009B33AF"/>
    <w:rsid w:val="009B5797"/>
    <w:rsid w:val="009B5B8E"/>
    <w:rsid w:val="009B5C86"/>
    <w:rsid w:val="009B6504"/>
    <w:rsid w:val="009B6EFA"/>
    <w:rsid w:val="009B7509"/>
    <w:rsid w:val="009B79B8"/>
    <w:rsid w:val="009C09C5"/>
    <w:rsid w:val="009C0FDC"/>
    <w:rsid w:val="009C21B3"/>
    <w:rsid w:val="009C2EDD"/>
    <w:rsid w:val="009C2FF1"/>
    <w:rsid w:val="009C3B5C"/>
    <w:rsid w:val="009C3F26"/>
    <w:rsid w:val="009C5BD3"/>
    <w:rsid w:val="009C5E47"/>
    <w:rsid w:val="009C62B1"/>
    <w:rsid w:val="009C6660"/>
    <w:rsid w:val="009C67B6"/>
    <w:rsid w:val="009C67C3"/>
    <w:rsid w:val="009C79E8"/>
    <w:rsid w:val="009D0A55"/>
    <w:rsid w:val="009D0C73"/>
    <w:rsid w:val="009D1ADB"/>
    <w:rsid w:val="009D2798"/>
    <w:rsid w:val="009D2A4D"/>
    <w:rsid w:val="009D2A87"/>
    <w:rsid w:val="009D36C8"/>
    <w:rsid w:val="009D428C"/>
    <w:rsid w:val="009D48F1"/>
    <w:rsid w:val="009D4C6E"/>
    <w:rsid w:val="009D4D19"/>
    <w:rsid w:val="009D50E0"/>
    <w:rsid w:val="009D5713"/>
    <w:rsid w:val="009D58FA"/>
    <w:rsid w:val="009D61FD"/>
    <w:rsid w:val="009E07E4"/>
    <w:rsid w:val="009E1370"/>
    <w:rsid w:val="009E18D6"/>
    <w:rsid w:val="009E2453"/>
    <w:rsid w:val="009E315D"/>
    <w:rsid w:val="009E3413"/>
    <w:rsid w:val="009E3687"/>
    <w:rsid w:val="009E4B82"/>
    <w:rsid w:val="009E592A"/>
    <w:rsid w:val="009E696A"/>
    <w:rsid w:val="009E6A97"/>
    <w:rsid w:val="009E7A54"/>
    <w:rsid w:val="009E7CA4"/>
    <w:rsid w:val="009F0223"/>
    <w:rsid w:val="009F0B96"/>
    <w:rsid w:val="009F12A9"/>
    <w:rsid w:val="009F17F3"/>
    <w:rsid w:val="009F3667"/>
    <w:rsid w:val="009F472A"/>
    <w:rsid w:val="009F4AD0"/>
    <w:rsid w:val="009F4D50"/>
    <w:rsid w:val="009F4F88"/>
    <w:rsid w:val="009F5240"/>
    <w:rsid w:val="009F5BF0"/>
    <w:rsid w:val="009F6295"/>
    <w:rsid w:val="009F6C44"/>
    <w:rsid w:val="009F78A5"/>
    <w:rsid w:val="009F7AD2"/>
    <w:rsid w:val="009F7C09"/>
    <w:rsid w:val="009F7C6E"/>
    <w:rsid w:val="00A003EF"/>
    <w:rsid w:val="00A006CA"/>
    <w:rsid w:val="00A00C63"/>
    <w:rsid w:val="00A00D76"/>
    <w:rsid w:val="00A00E2E"/>
    <w:rsid w:val="00A00F60"/>
    <w:rsid w:val="00A0160E"/>
    <w:rsid w:val="00A0167E"/>
    <w:rsid w:val="00A01BD8"/>
    <w:rsid w:val="00A020C3"/>
    <w:rsid w:val="00A022CB"/>
    <w:rsid w:val="00A023C1"/>
    <w:rsid w:val="00A02F78"/>
    <w:rsid w:val="00A03308"/>
    <w:rsid w:val="00A03932"/>
    <w:rsid w:val="00A039EC"/>
    <w:rsid w:val="00A03E26"/>
    <w:rsid w:val="00A0455B"/>
    <w:rsid w:val="00A048FC"/>
    <w:rsid w:val="00A04CFD"/>
    <w:rsid w:val="00A05407"/>
    <w:rsid w:val="00A05862"/>
    <w:rsid w:val="00A05A46"/>
    <w:rsid w:val="00A05C10"/>
    <w:rsid w:val="00A06B9C"/>
    <w:rsid w:val="00A07039"/>
    <w:rsid w:val="00A071E4"/>
    <w:rsid w:val="00A0757B"/>
    <w:rsid w:val="00A07A95"/>
    <w:rsid w:val="00A07B14"/>
    <w:rsid w:val="00A1186B"/>
    <w:rsid w:val="00A11BC1"/>
    <w:rsid w:val="00A11C29"/>
    <w:rsid w:val="00A12EA9"/>
    <w:rsid w:val="00A131B1"/>
    <w:rsid w:val="00A132DB"/>
    <w:rsid w:val="00A14EEA"/>
    <w:rsid w:val="00A14F90"/>
    <w:rsid w:val="00A15960"/>
    <w:rsid w:val="00A16BE0"/>
    <w:rsid w:val="00A16CCA"/>
    <w:rsid w:val="00A17120"/>
    <w:rsid w:val="00A171B0"/>
    <w:rsid w:val="00A17D59"/>
    <w:rsid w:val="00A20555"/>
    <w:rsid w:val="00A205DD"/>
    <w:rsid w:val="00A20E95"/>
    <w:rsid w:val="00A21270"/>
    <w:rsid w:val="00A2170A"/>
    <w:rsid w:val="00A2195B"/>
    <w:rsid w:val="00A2204D"/>
    <w:rsid w:val="00A221AA"/>
    <w:rsid w:val="00A241E7"/>
    <w:rsid w:val="00A255CD"/>
    <w:rsid w:val="00A25D2C"/>
    <w:rsid w:val="00A264B8"/>
    <w:rsid w:val="00A266B8"/>
    <w:rsid w:val="00A26F6B"/>
    <w:rsid w:val="00A277E5"/>
    <w:rsid w:val="00A30174"/>
    <w:rsid w:val="00A3097B"/>
    <w:rsid w:val="00A315CF"/>
    <w:rsid w:val="00A3235F"/>
    <w:rsid w:val="00A326AB"/>
    <w:rsid w:val="00A32AED"/>
    <w:rsid w:val="00A352AB"/>
    <w:rsid w:val="00A354A4"/>
    <w:rsid w:val="00A35DD8"/>
    <w:rsid w:val="00A3643F"/>
    <w:rsid w:val="00A369C1"/>
    <w:rsid w:val="00A37214"/>
    <w:rsid w:val="00A37460"/>
    <w:rsid w:val="00A37759"/>
    <w:rsid w:val="00A37FEB"/>
    <w:rsid w:val="00A40755"/>
    <w:rsid w:val="00A414E7"/>
    <w:rsid w:val="00A4196E"/>
    <w:rsid w:val="00A41AF7"/>
    <w:rsid w:val="00A4304B"/>
    <w:rsid w:val="00A447D1"/>
    <w:rsid w:val="00A45283"/>
    <w:rsid w:val="00A45656"/>
    <w:rsid w:val="00A464D4"/>
    <w:rsid w:val="00A470E9"/>
    <w:rsid w:val="00A471F9"/>
    <w:rsid w:val="00A4745F"/>
    <w:rsid w:val="00A50514"/>
    <w:rsid w:val="00A510E9"/>
    <w:rsid w:val="00A5200B"/>
    <w:rsid w:val="00A536B1"/>
    <w:rsid w:val="00A5371F"/>
    <w:rsid w:val="00A542C4"/>
    <w:rsid w:val="00A54FCA"/>
    <w:rsid w:val="00A5559F"/>
    <w:rsid w:val="00A55661"/>
    <w:rsid w:val="00A558FB"/>
    <w:rsid w:val="00A56D57"/>
    <w:rsid w:val="00A56E22"/>
    <w:rsid w:val="00A571D0"/>
    <w:rsid w:val="00A574F4"/>
    <w:rsid w:val="00A5751B"/>
    <w:rsid w:val="00A577C7"/>
    <w:rsid w:val="00A61E52"/>
    <w:rsid w:val="00A61F5B"/>
    <w:rsid w:val="00A6285A"/>
    <w:rsid w:val="00A64ADE"/>
    <w:rsid w:val="00A654AD"/>
    <w:rsid w:val="00A65BE6"/>
    <w:rsid w:val="00A666C5"/>
    <w:rsid w:val="00A67004"/>
    <w:rsid w:val="00A703E6"/>
    <w:rsid w:val="00A70F35"/>
    <w:rsid w:val="00A71098"/>
    <w:rsid w:val="00A71B3B"/>
    <w:rsid w:val="00A72855"/>
    <w:rsid w:val="00A72F5A"/>
    <w:rsid w:val="00A730D9"/>
    <w:rsid w:val="00A73503"/>
    <w:rsid w:val="00A738C2"/>
    <w:rsid w:val="00A74C3B"/>
    <w:rsid w:val="00A75DB2"/>
    <w:rsid w:val="00A75F0C"/>
    <w:rsid w:val="00A8025F"/>
    <w:rsid w:val="00A80515"/>
    <w:rsid w:val="00A810F0"/>
    <w:rsid w:val="00A83684"/>
    <w:rsid w:val="00A843A8"/>
    <w:rsid w:val="00A84636"/>
    <w:rsid w:val="00A847A4"/>
    <w:rsid w:val="00A8488B"/>
    <w:rsid w:val="00A854AB"/>
    <w:rsid w:val="00A85994"/>
    <w:rsid w:val="00A85D4E"/>
    <w:rsid w:val="00A86101"/>
    <w:rsid w:val="00A86D80"/>
    <w:rsid w:val="00A874CF"/>
    <w:rsid w:val="00A87777"/>
    <w:rsid w:val="00A9093F"/>
    <w:rsid w:val="00A91661"/>
    <w:rsid w:val="00A916F7"/>
    <w:rsid w:val="00A91B29"/>
    <w:rsid w:val="00A921AC"/>
    <w:rsid w:val="00A92252"/>
    <w:rsid w:val="00A925A1"/>
    <w:rsid w:val="00A9274D"/>
    <w:rsid w:val="00A9274E"/>
    <w:rsid w:val="00A92F93"/>
    <w:rsid w:val="00A934F3"/>
    <w:rsid w:val="00A94D80"/>
    <w:rsid w:val="00A951A1"/>
    <w:rsid w:val="00A95218"/>
    <w:rsid w:val="00A97F61"/>
    <w:rsid w:val="00AA178C"/>
    <w:rsid w:val="00AA187E"/>
    <w:rsid w:val="00AA2199"/>
    <w:rsid w:val="00AA2402"/>
    <w:rsid w:val="00AA24B3"/>
    <w:rsid w:val="00AA254E"/>
    <w:rsid w:val="00AA2621"/>
    <w:rsid w:val="00AA2C49"/>
    <w:rsid w:val="00AA2D39"/>
    <w:rsid w:val="00AA32E8"/>
    <w:rsid w:val="00AA4734"/>
    <w:rsid w:val="00AA4B2A"/>
    <w:rsid w:val="00AA4DF6"/>
    <w:rsid w:val="00AA65E8"/>
    <w:rsid w:val="00AA6BD8"/>
    <w:rsid w:val="00AA781C"/>
    <w:rsid w:val="00AB0813"/>
    <w:rsid w:val="00AB0B6E"/>
    <w:rsid w:val="00AB10FB"/>
    <w:rsid w:val="00AB1278"/>
    <w:rsid w:val="00AB1CCD"/>
    <w:rsid w:val="00AB1E63"/>
    <w:rsid w:val="00AB21C7"/>
    <w:rsid w:val="00AB2384"/>
    <w:rsid w:val="00AB257A"/>
    <w:rsid w:val="00AB28AA"/>
    <w:rsid w:val="00AB4052"/>
    <w:rsid w:val="00AB437E"/>
    <w:rsid w:val="00AB4A95"/>
    <w:rsid w:val="00AB61CF"/>
    <w:rsid w:val="00AB6C08"/>
    <w:rsid w:val="00AB6DC0"/>
    <w:rsid w:val="00AB6FC4"/>
    <w:rsid w:val="00AC02EA"/>
    <w:rsid w:val="00AC16D6"/>
    <w:rsid w:val="00AC19B7"/>
    <w:rsid w:val="00AC1EC5"/>
    <w:rsid w:val="00AC21DD"/>
    <w:rsid w:val="00AC2368"/>
    <w:rsid w:val="00AC282D"/>
    <w:rsid w:val="00AC322D"/>
    <w:rsid w:val="00AC37BB"/>
    <w:rsid w:val="00AC4422"/>
    <w:rsid w:val="00AC505B"/>
    <w:rsid w:val="00AC5347"/>
    <w:rsid w:val="00AC5508"/>
    <w:rsid w:val="00AC6CFD"/>
    <w:rsid w:val="00AC7592"/>
    <w:rsid w:val="00AC7907"/>
    <w:rsid w:val="00AC7A0B"/>
    <w:rsid w:val="00AC7FDF"/>
    <w:rsid w:val="00AD0422"/>
    <w:rsid w:val="00AD0D9B"/>
    <w:rsid w:val="00AD1683"/>
    <w:rsid w:val="00AD2C63"/>
    <w:rsid w:val="00AD344A"/>
    <w:rsid w:val="00AD3769"/>
    <w:rsid w:val="00AD52E8"/>
    <w:rsid w:val="00AD5447"/>
    <w:rsid w:val="00AD573C"/>
    <w:rsid w:val="00AD5D61"/>
    <w:rsid w:val="00AD5E27"/>
    <w:rsid w:val="00AD60E5"/>
    <w:rsid w:val="00AD6443"/>
    <w:rsid w:val="00AD6791"/>
    <w:rsid w:val="00AD6F36"/>
    <w:rsid w:val="00AD7174"/>
    <w:rsid w:val="00AD7C0C"/>
    <w:rsid w:val="00AE046D"/>
    <w:rsid w:val="00AE0DBA"/>
    <w:rsid w:val="00AE0FFF"/>
    <w:rsid w:val="00AE1848"/>
    <w:rsid w:val="00AE24D3"/>
    <w:rsid w:val="00AE25F9"/>
    <w:rsid w:val="00AE295B"/>
    <w:rsid w:val="00AE2D82"/>
    <w:rsid w:val="00AE3314"/>
    <w:rsid w:val="00AE4229"/>
    <w:rsid w:val="00AE4315"/>
    <w:rsid w:val="00AE479A"/>
    <w:rsid w:val="00AE53A0"/>
    <w:rsid w:val="00AE5F9C"/>
    <w:rsid w:val="00AE6040"/>
    <w:rsid w:val="00AE6212"/>
    <w:rsid w:val="00AE7AE4"/>
    <w:rsid w:val="00AF03EC"/>
    <w:rsid w:val="00AF0DB0"/>
    <w:rsid w:val="00AF0E8A"/>
    <w:rsid w:val="00AF1100"/>
    <w:rsid w:val="00AF178A"/>
    <w:rsid w:val="00AF17C9"/>
    <w:rsid w:val="00AF229A"/>
    <w:rsid w:val="00AF2756"/>
    <w:rsid w:val="00AF363E"/>
    <w:rsid w:val="00AF3C69"/>
    <w:rsid w:val="00AF40EB"/>
    <w:rsid w:val="00AF45EA"/>
    <w:rsid w:val="00AF4ADB"/>
    <w:rsid w:val="00AF55BB"/>
    <w:rsid w:val="00AF562D"/>
    <w:rsid w:val="00AF5BAD"/>
    <w:rsid w:val="00AF5E2F"/>
    <w:rsid w:val="00AF70CD"/>
    <w:rsid w:val="00AF7976"/>
    <w:rsid w:val="00AF7C14"/>
    <w:rsid w:val="00AF7F54"/>
    <w:rsid w:val="00B010C1"/>
    <w:rsid w:val="00B01D20"/>
    <w:rsid w:val="00B01DB4"/>
    <w:rsid w:val="00B02549"/>
    <w:rsid w:val="00B029A6"/>
    <w:rsid w:val="00B03953"/>
    <w:rsid w:val="00B03E53"/>
    <w:rsid w:val="00B045D1"/>
    <w:rsid w:val="00B047E0"/>
    <w:rsid w:val="00B04B2B"/>
    <w:rsid w:val="00B053C4"/>
    <w:rsid w:val="00B06B0F"/>
    <w:rsid w:val="00B06B10"/>
    <w:rsid w:val="00B071CC"/>
    <w:rsid w:val="00B0731E"/>
    <w:rsid w:val="00B07765"/>
    <w:rsid w:val="00B07CED"/>
    <w:rsid w:val="00B109EF"/>
    <w:rsid w:val="00B11315"/>
    <w:rsid w:val="00B114CC"/>
    <w:rsid w:val="00B11CBE"/>
    <w:rsid w:val="00B11D42"/>
    <w:rsid w:val="00B129ED"/>
    <w:rsid w:val="00B12AC7"/>
    <w:rsid w:val="00B12D08"/>
    <w:rsid w:val="00B137F7"/>
    <w:rsid w:val="00B159C8"/>
    <w:rsid w:val="00B168A0"/>
    <w:rsid w:val="00B169FC"/>
    <w:rsid w:val="00B16BDF"/>
    <w:rsid w:val="00B17D87"/>
    <w:rsid w:val="00B21ADD"/>
    <w:rsid w:val="00B21DCA"/>
    <w:rsid w:val="00B22684"/>
    <w:rsid w:val="00B22750"/>
    <w:rsid w:val="00B227CA"/>
    <w:rsid w:val="00B2286A"/>
    <w:rsid w:val="00B23936"/>
    <w:rsid w:val="00B23E3F"/>
    <w:rsid w:val="00B24482"/>
    <w:rsid w:val="00B24512"/>
    <w:rsid w:val="00B26742"/>
    <w:rsid w:val="00B267D1"/>
    <w:rsid w:val="00B271D9"/>
    <w:rsid w:val="00B27A56"/>
    <w:rsid w:val="00B27CB5"/>
    <w:rsid w:val="00B30661"/>
    <w:rsid w:val="00B30DE3"/>
    <w:rsid w:val="00B310E4"/>
    <w:rsid w:val="00B311BB"/>
    <w:rsid w:val="00B31705"/>
    <w:rsid w:val="00B31D67"/>
    <w:rsid w:val="00B31F2F"/>
    <w:rsid w:val="00B321C1"/>
    <w:rsid w:val="00B327B1"/>
    <w:rsid w:val="00B32EFE"/>
    <w:rsid w:val="00B3344C"/>
    <w:rsid w:val="00B34142"/>
    <w:rsid w:val="00B34245"/>
    <w:rsid w:val="00B342AF"/>
    <w:rsid w:val="00B343E6"/>
    <w:rsid w:val="00B3451B"/>
    <w:rsid w:val="00B34BF2"/>
    <w:rsid w:val="00B35AEF"/>
    <w:rsid w:val="00B36F39"/>
    <w:rsid w:val="00B3726A"/>
    <w:rsid w:val="00B40137"/>
    <w:rsid w:val="00B408A0"/>
    <w:rsid w:val="00B40B68"/>
    <w:rsid w:val="00B40F43"/>
    <w:rsid w:val="00B41B15"/>
    <w:rsid w:val="00B41DD9"/>
    <w:rsid w:val="00B42298"/>
    <w:rsid w:val="00B424DC"/>
    <w:rsid w:val="00B42A7A"/>
    <w:rsid w:val="00B42C0B"/>
    <w:rsid w:val="00B43651"/>
    <w:rsid w:val="00B4399E"/>
    <w:rsid w:val="00B445E7"/>
    <w:rsid w:val="00B4484D"/>
    <w:rsid w:val="00B449AC"/>
    <w:rsid w:val="00B4575D"/>
    <w:rsid w:val="00B458F3"/>
    <w:rsid w:val="00B47595"/>
    <w:rsid w:val="00B47E1F"/>
    <w:rsid w:val="00B50DED"/>
    <w:rsid w:val="00B50E86"/>
    <w:rsid w:val="00B51711"/>
    <w:rsid w:val="00B525B4"/>
    <w:rsid w:val="00B5293F"/>
    <w:rsid w:val="00B5319B"/>
    <w:rsid w:val="00B534E8"/>
    <w:rsid w:val="00B53936"/>
    <w:rsid w:val="00B540D2"/>
    <w:rsid w:val="00B551D2"/>
    <w:rsid w:val="00B55318"/>
    <w:rsid w:val="00B554D7"/>
    <w:rsid w:val="00B5590F"/>
    <w:rsid w:val="00B56896"/>
    <w:rsid w:val="00B57990"/>
    <w:rsid w:val="00B57F66"/>
    <w:rsid w:val="00B60456"/>
    <w:rsid w:val="00B6153C"/>
    <w:rsid w:val="00B616F1"/>
    <w:rsid w:val="00B61A5D"/>
    <w:rsid w:val="00B622EE"/>
    <w:rsid w:val="00B62C1A"/>
    <w:rsid w:val="00B62D54"/>
    <w:rsid w:val="00B635D7"/>
    <w:rsid w:val="00B63620"/>
    <w:rsid w:val="00B63B93"/>
    <w:rsid w:val="00B64E01"/>
    <w:rsid w:val="00B64E39"/>
    <w:rsid w:val="00B65097"/>
    <w:rsid w:val="00B6540D"/>
    <w:rsid w:val="00B6640E"/>
    <w:rsid w:val="00B66DD3"/>
    <w:rsid w:val="00B67F0F"/>
    <w:rsid w:val="00B70744"/>
    <w:rsid w:val="00B71E7B"/>
    <w:rsid w:val="00B72C32"/>
    <w:rsid w:val="00B72DE4"/>
    <w:rsid w:val="00B73247"/>
    <w:rsid w:val="00B732AF"/>
    <w:rsid w:val="00B74F8A"/>
    <w:rsid w:val="00B752B1"/>
    <w:rsid w:val="00B75797"/>
    <w:rsid w:val="00B75EA6"/>
    <w:rsid w:val="00B75FD9"/>
    <w:rsid w:val="00B763DF"/>
    <w:rsid w:val="00B764CB"/>
    <w:rsid w:val="00B77646"/>
    <w:rsid w:val="00B81C1E"/>
    <w:rsid w:val="00B822E8"/>
    <w:rsid w:val="00B82AB7"/>
    <w:rsid w:val="00B83081"/>
    <w:rsid w:val="00B84AC2"/>
    <w:rsid w:val="00B85D4A"/>
    <w:rsid w:val="00B87B3C"/>
    <w:rsid w:val="00B903C6"/>
    <w:rsid w:val="00B90515"/>
    <w:rsid w:val="00B91295"/>
    <w:rsid w:val="00B91E69"/>
    <w:rsid w:val="00B92198"/>
    <w:rsid w:val="00B92DE0"/>
    <w:rsid w:val="00B94381"/>
    <w:rsid w:val="00B9470D"/>
    <w:rsid w:val="00B947F7"/>
    <w:rsid w:val="00B94D7C"/>
    <w:rsid w:val="00B95394"/>
    <w:rsid w:val="00B95EA2"/>
    <w:rsid w:val="00B96180"/>
    <w:rsid w:val="00B96437"/>
    <w:rsid w:val="00B96802"/>
    <w:rsid w:val="00B9695B"/>
    <w:rsid w:val="00B96E88"/>
    <w:rsid w:val="00BA0DBE"/>
    <w:rsid w:val="00BA103E"/>
    <w:rsid w:val="00BA10EE"/>
    <w:rsid w:val="00BA192B"/>
    <w:rsid w:val="00BA299C"/>
    <w:rsid w:val="00BA2B8A"/>
    <w:rsid w:val="00BA3703"/>
    <w:rsid w:val="00BA3792"/>
    <w:rsid w:val="00BA3A0C"/>
    <w:rsid w:val="00BA480B"/>
    <w:rsid w:val="00BA54D5"/>
    <w:rsid w:val="00BA66DF"/>
    <w:rsid w:val="00BA6C25"/>
    <w:rsid w:val="00BA78C0"/>
    <w:rsid w:val="00BA7B66"/>
    <w:rsid w:val="00BB060B"/>
    <w:rsid w:val="00BB13F5"/>
    <w:rsid w:val="00BB2BC6"/>
    <w:rsid w:val="00BB3451"/>
    <w:rsid w:val="00BB4452"/>
    <w:rsid w:val="00BB485B"/>
    <w:rsid w:val="00BB53D9"/>
    <w:rsid w:val="00BB621F"/>
    <w:rsid w:val="00BB63C5"/>
    <w:rsid w:val="00BB6FBE"/>
    <w:rsid w:val="00BB7067"/>
    <w:rsid w:val="00BB7905"/>
    <w:rsid w:val="00BB7B0D"/>
    <w:rsid w:val="00BC0ECA"/>
    <w:rsid w:val="00BC1B6E"/>
    <w:rsid w:val="00BC2C7E"/>
    <w:rsid w:val="00BC2F33"/>
    <w:rsid w:val="00BC39A6"/>
    <w:rsid w:val="00BC3B17"/>
    <w:rsid w:val="00BC3BA4"/>
    <w:rsid w:val="00BC4A02"/>
    <w:rsid w:val="00BC4A05"/>
    <w:rsid w:val="00BC4EB5"/>
    <w:rsid w:val="00BC506B"/>
    <w:rsid w:val="00BC52B4"/>
    <w:rsid w:val="00BC53D3"/>
    <w:rsid w:val="00BC59BF"/>
    <w:rsid w:val="00BC5EBB"/>
    <w:rsid w:val="00BC5F7F"/>
    <w:rsid w:val="00BC6840"/>
    <w:rsid w:val="00BD006D"/>
    <w:rsid w:val="00BD1493"/>
    <w:rsid w:val="00BD1AFE"/>
    <w:rsid w:val="00BD1D8F"/>
    <w:rsid w:val="00BD1E7F"/>
    <w:rsid w:val="00BD2793"/>
    <w:rsid w:val="00BD4616"/>
    <w:rsid w:val="00BD47B1"/>
    <w:rsid w:val="00BD4E71"/>
    <w:rsid w:val="00BD58DC"/>
    <w:rsid w:val="00BD613B"/>
    <w:rsid w:val="00BD6BF5"/>
    <w:rsid w:val="00BD7806"/>
    <w:rsid w:val="00BE12CC"/>
    <w:rsid w:val="00BE18A5"/>
    <w:rsid w:val="00BE2966"/>
    <w:rsid w:val="00BE3F36"/>
    <w:rsid w:val="00BE459C"/>
    <w:rsid w:val="00BE4688"/>
    <w:rsid w:val="00BE4CD5"/>
    <w:rsid w:val="00BE51EC"/>
    <w:rsid w:val="00BE569D"/>
    <w:rsid w:val="00BE57EA"/>
    <w:rsid w:val="00BE5D38"/>
    <w:rsid w:val="00BE602C"/>
    <w:rsid w:val="00BE7E1F"/>
    <w:rsid w:val="00BF1020"/>
    <w:rsid w:val="00BF10BF"/>
    <w:rsid w:val="00BF2D33"/>
    <w:rsid w:val="00BF31B9"/>
    <w:rsid w:val="00BF3842"/>
    <w:rsid w:val="00BF3892"/>
    <w:rsid w:val="00BF3933"/>
    <w:rsid w:val="00BF3D16"/>
    <w:rsid w:val="00BF41EC"/>
    <w:rsid w:val="00BF58FF"/>
    <w:rsid w:val="00BF6D9A"/>
    <w:rsid w:val="00BF78B0"/>
    <w:rsid w:val="00C003AA"/>
    <w:rsid w:val="00C00B34"/>
    <w:rsid w:val="00C00D0B"/>
    <w:rsid w:val="00C00D49"/>
    <w:rsid w:val="00C01016"/>
    <w:rsid w:val="00C02218"/>
    <w:rsid w:val="00C02AE4"/>
    <w:rsid w:val="00C03505"/>
    <w:rsid w:val="00C0469E"/>
    <w:rsid w:val="00C04BA0"/>
    <w:rsid w:val="00C05CA4"/>
    <w:rsid w:val="00C066EB"/>
    <w:rsid w:val="00C0682F"/>
    <w:rsid w:val="00C06BFA"/>
    <w:rsid w:val="00C11C99"/>
    <w:rsid w:val="00C12177"/>
    <w:rsid w:val="00C12BE4"/>
    <w:rsid w:val="00C134DB"/>
    <w:rsid w:val="00C13F36"/>
    <w:rsid w:val="00C14537"/>
    <w:rsid w:val="00C1491F"/>
    <w:rsid w:val="00C14984"/>
    <w:rsid w:val="00C14EA9"/>
    <w:rsid w:val="00C14EF0"/>
    <w:rsid w:val="00C15983"/>
    <w:rsid w:val="00C15EA6"/>
    <w:rsid w:val="00C1725A"/>
    <w:rsid w:val="00C17550"/>
    <w:rsid w:val="00C178C0"/>
    <w:rsid w:val="00C17D5C"/>
    <w:rsid w:val="00C2134F"/>
    <w:rsid w:val="00C21FFB"/>
    <w:rsid w:val="00C222A3"/>
    <w:rsid w:val="00C22950"/>
    <w:rsid w:val="00C243C5"/>
    <w:rsid w:val="00C25036"/>
    <w:rsid w:val="00C251B0"/>
    <w:rsid w:val="00C25458"/>
    <w:rsid w:val="00C254E2"/>
    <w:rsid w:val="00C25AA9"/>
    <w:rsid w:val="00C25F5F"/>
    <w:rsid w:val="00C26639"/>
    <w:rsid w:val="00C26942"/>
    <w:rsid w:val="00C27170"/>
    <w:rsid w:val="00C27184"/>
    <w:rsid w:val="00C27447"/>
    <w:rsid w:val="00C275E0"/>
    <w:rsid w:val="00C276B4"/>
    <w:rsid w:val="00C27E0F"/>
    <w:rsid w:val="00C27EEE"/>
    <w:rsid w:val="00C30346"/>
    <w:rsid w:val="00C317DF"/>
    <w:rsid w:val="00C32417"/>
    <w:rsid w:val="00C32CBB"/>
    <w:rsid w:val="00C33858"/>
    <w:rsid w:val="00C34871"/>
    <w:rsid w:val="00C3490B"/>
    <w:rsid w:val="00C34A99"/>
    <w:rsid w:val="00C34A9A"/>
    <w:rsid w:val="00C35491"/>
    <w:rsid w:val="00C35C1F"/>
    <w:rsid w:val="00C36007"/>
    <w:rsid w:val="00C3622D"/>
    <w:rsid w:val="00C362AD"/>
    <w:rsid w:val="00C368B9"/>
    <w:rsid w:val="00C36B4E"/>
    <w:rsid w:val="00C37640"/>
    <w:rsid w:val="00C37B9A"/>
    <w:rsid w:val="00C37E31"/>
    <w:rsid w:val="00C4021F"/>
    <w:rsid w:val="00C40AF9"/>
    <w:rsid w:val="00C40DE4"/>
    <w:rsid w:val="00C41505"/>
    <w:rsid w:val="00C41BCA"/>
    <w:rsid w:val="00C42262"/>
    <w:rsid w:val="00C42A28"/>
    <w:rsid w:val="00C42BBB"/>
    <w:rsid w:val="00C42CDB"/>
    <w:rsid w:val="00C42DAF"/>
    <w:rsid w:val="00C449DD"/>
    <w:rsid w:val="00C44D5B"/>
    <w:rsid w:val="00C44E80"/>
    <w:rsid w:val="00C465EB"/>
    <w:rsid w:val="00C46BB2"/>
    <w:rsid w:val="00C46FAD"/>
    <w:rsid w:val="00C5015E"/>
    <w:rsid w:val="00C50204"/>
    <w:rsid w:val="00C5071F"/>
    <w:rsid w:val="00C5135B"/>
    <w:rsid w:val="00C51A8C"/>
    <w:rsid w:val="00C51B44"/>
    <w:rsid w:val="00C51E7D"/>
    <w:rsid w:val="00C51F5F"/>
    <w:rsid w:val="00C52BBE"/>
    <w:rsid w:val="00C52FB8"/>
    <w:rsid w:val="00C532E1"/>
    <w:rsid w:val="00C53B52"/>
    <w:rsid w:val="00C53D7B"/>
    <w:rsid w:val="00C548C0"/>
    <w:rsid w:val="00C54A02"/>
    <w:rsid w:val="00C54F6B"/>
    <w:rsid w:val="00C552B0"/>
    <w:rsid w:val="00C574B9"/>
    <w:rsid w:val="00C5756D"/>
    <w:rsid w:val="00C57EDC"/>
    <w:rsid w:val="00C60D59"/>
    <w:rsid w:val="00C61026"/>
    <w:rsid w:val="00C61483"/>
    <w:rsid w:val="00C617A0"/>
    <w:rsid w:val="00C61B0B"/>
    <w:rsid w:val="00C61B79"/>
    <w:rsid w:val="00C62045"/>
    <w:rsid w:val="00C624CE"/>
    <w:rsid w:val="00C627E5"/>
    <w:rsid w:val="00C62A56"/>
    <w:rsid w:val="00C62CD4"/>
    <w:rsid w:val="00C6375E"/>
    <w:rsid w:val="00C63C69"/>
    <w:rsid w:val="00C647DB"/>
    <w:rsid w:val="00C64867"/>
    <w:rsid w:val="00C65AD8"/>
    <w:rsid w:val="00C65EDD"/>
    <w:rsid w:val="00C668DD"/>
    <w:rsid w:val="00C66A20"/>
    <w:rsid w:val="00C66CB8"/>
    <w:rsid w:val="00C6770D"/>
    <w:rsid w:val="00C67BDB"/>
    <w:rsid w:val="00C67E96"/>
    <w:rsid w:val="00C71DE0"/>
    <w:rsid w:val="00C71F2B"/>
    <w:rsid w:val="00C72AE8"/>
    <w:rsid w:val="00C7441D"/>
    <w:rsid w:val="00C7477B"/>
    <w:rsid w:val="00C754EF"/>
    <w:rsid w:val="00C758BE"/>
    <w:rsid w:val="00C75A83"/>
    <w:rsid w:val="00C762A2"/>
    <w:rsid w:val="00C765CF"/>
    <w:rsid w:val="00C7699F"/>
    <w:rsid w:val="00C76A1C"/>
    <w:rsid w:val="00C76D18"/>
    <w:rsid w:val="00C76F49"/>
    <w:rsid w:val="00C8005D"/>
    <w:rsid w:val="00C8016A"/>
    <w:rsid w:val="00C80D66"/>
    <w:rsid w:val="00C81BED"/>
    <w:rsid w:val="00C82545"/>
    <w:rsid w:val="00C826B6"/>
    <w:rsid w:val="00C83162"/>
    <w:rsid w:val="00C8374B"/>
    <w:rsid w:val="00C83766"/>
    <w:rsid w:val="00C844EE"/>
    <w:rsid w:val="00C84DA1"/>
    <w:rsid w:val="00C84E99"/>
    <w:rsid w:val="00C8552C"/>
    <w:rsid w:val="00C8563C"/>
    <w:rsid w:val="00C85824"/>
    <w:rsid w:val="00C86005"/>
    <w:rsid w:val="00C86289"/>
    <w:rsid w:val="00C862B4"/>
    <w:rsid w:val="00C87145"/>
    <w:rsid w:val="00C87341"/>
    <w:rsid w:val="00C874C5"/>
    <w:rsid w:val="00C87882"/>
    <w:rsid w:val="00C90290"/>
    <w:rsid w:val="00C90C8C"/>
    <w:rsid w:val="00C91BD4"/>
    <w:rsid w:val="00C91DA6"/>
    <w:rsid w:val="00C95687"/>
    <w:rsid w:val="00C95911"/>
    <w:rsid w:val="00C95EC0"/>
    <w:rsid w:val="00C96075"/>
    <w:rsid w:val="00C96823"/>
    <w:rsid w:val="00C96A79"/>
    <w:rsid w:val="00C96BD8"/>
    <w:rsid w:val="00C96D2C"/>
    <w:rsid w:val="00C977E2"/>
    <w:rsid w:val="00CA0A81"/>
    <w:rsid w:val="00CA20F1"/>
    <w:rsid w:val="00CA22AF"/>
    <w:rsid w:val="00CA2A44"/>
    <w:rsid w:val="00CA2F5A"/>
    <w:rsid w:val="00CA3645"/>
    <w:rsid w:val="00CA396B"/>
    <w:rsid w:val="00CA4D08"/>
    <w:rsid w:val="00CA4FDD"/>
    <w:rsid w:val="00CA5787"/>
    <w:rsid w:val="00CA5ACC"/>
    <w:rsid w:val="00CA6304"/>
    <w:rsid w:val="00CA648B"/>
    <w:rsid w:val="00CA6EB7"/>
    <w:rsid w:val="00CA6FB3"/>
    <w:rsid w:val="00CA75BC"/>
    <w:rsid w:val="00CA7707"/>
    <w:rsid w:val="00CB0085"/>
    <w:rsid w:val="00CB01F8"/>
    <w:rsid w:val="00CB07F3"/>
    <w:rsid w:val="00CB20A0"/>
    <w:rsid w:val="00CB24C3"/>
    <w:rsid w:val="00CB327B"/>
    <w:rsid w:val="00CB431A"/>
    <w:rsid w:val="00CB5152"/>
    <w:rsid w:val="00CB5BC7"/>
    <w:rsid w:val="00CB5DF0"/>
    <w:rsid w:val="00CB5E13"/>
    <w:rsid w:val="00CB68D4"/>
    <w:rsid w:val="00CB6C92"/>
    <w:rsid w:val="00CB7467"/>
    <w:rsid w:val="00CB76D1"/>
    <w:rsid w:val="00CB7926"/>
    <w:rsid w:val="00CC01F9"/>
    <w:rsid w:val="00CC09D4"/>
    <w:rsid w:val="00CC1956"/>
    <w:rsid w:val="00CC197B"/>
    <w:rsid w:val="00CC1A9B"/>
    <w:rsid w:val="00CC2C8B"/>
    <w:rsid w:val="00CC2FC0"/>
    <w:rsid w:val="00CC30A3"/>
    <w:rsid w:val="00CC36D7"/>
    <w:rsid w:val="00CC3AEB"/>
    <w:rsid w:val="00CC4A2D"/>
    <w:rsid w:val="00CC4C9F"/>
    <w:rsid w:val="00CC4FCC"/>
    <w:rsid w:val="00CC5104"/>
    <w:rsid w:val="00CC6922"/>
    <w:rsid w:val="00CC72A9"/>
    <w:rsid w:val="00CC77A4"/>
    <w:rsid w:val="00CC7805"/>
    <w:rsid w:val="00CC7E75"/>
    <w:rsid w:val="00CD06D3"/>
    <w:rsid w:val="00CD0FB2"/>
    <w:rsid w:val="00CD1545"/>
    <w:rsid w:val="00CD1C85"/>
    <w:rsid w:val="00CD2ECE"/>
    <w:rsid w:val="00CD2FB9"/>
    <w:rsid w:val="00CD3286"/>
    <w:rsid w:val="00CD3401"/>
    <w:rsid w:val="00CD3C4E"/>
    <w:rsid w:val="00CD3C5A"/>
    <w:rsid w:val="00CD3F86"/>
    <w:rsid w:val="00CD4733"/>
    <w:rsid w:val="00CD4BEB"/>
    <w:rsid w:val="00CD4D3D"/>
    <w:rsid w:val="00CD4FF7"/>
    <w:rsid w:val="00CD5B95"/>
    <w:rsid w:val="00CD62CF"/>
    <w:rsid w:val="00CD675A"/>
    <w:rsid w:val="00CD6FB0"/>
    <w:rsid w:val="00CD7B0A"/>
    <w:rsid w:val="00CD7B50"/>
    <w:rsid w:val="00CE063C"/>
    <w:rsid w:val="00CE1134"/>
    <w:rsid w:val="00CE130E"/>
    <w:rsid w:val="00CE14AF"/>
    <w:rsid w:val="00CE1826"/>
    <w:rsid w:val="00CE1A3E"/>
    <w:rsid w:val="00CE1A4F"/>
    <w:rsid w:val="00CE1D61"/>
    <w:rsid w:val="00CE1DCC"/>
    <w:rsid w:val="00CE1E7D"/>
    <w:rsid w:val="00CE2B5B"/>
    <w:rsid w:val="00CE35D3"/>
    <w:rsid w:val="00CE3867"/>
    <w:rsid w:val="00CE386F"/>
    <w:rsid w:val="00CE3BCC"/>
    <w:rsid w:val="00CE5075"/>
    <w:rsid w:val="00CE56EF"/>
    <w:rsid w:val="00CE594A"/>
    <w:rsid w:val="00CE5F4F"/>
    <w:rsid w:val="00CE6259"/>
    <w:rsid w:val="00CE6C55"/>
    <w:rsid w:val="00CE6DC4"/>
    <w:rsid w:val="00CE71F1"/>
    <w:rsid w:val="00CE7F1E"/>
    <w:rsid w:val="00CF12BC"/>
    <w:rsid w:val="00CF2F17"/>
    <w:rsid w:val="00CF3049"/>
    <w:rsid w:val="00CF37E6"/>
    <w:rsid w:val="00CF390D"/>
    <w:rsid w:val="00CF3CC8"/>
    <w:rsid w:val="00CF40C7"/>
    <w:rsid w:val="00CF4177"/>
    <w:rsid w:val="00CF4366"/>
    <w:rsid w:val="00CF5470"/>
    <w:rsid w:val="00CF5B2F"/>
    <w:rsid w:val="00CF65A2"/>
    <w:rsid w:val="00CF68AC"/>
    <w:rsid w:val="00CF6DDB"/>
    <w:rsid w:val="00CF6FE8"/>
    <w:rsid w:val="00CF7932"/>
    <w:rsid w:val="00CF7EBB"/>
    <w:rsid w:val="00D0041F"/>
    <w:rsid w:val="00D00CFD"/>
    <w:rsid w:val="00D00E17"/>
    <w:rsid w:val="00D0200C"/>
    <w:rsid w:val="00D021D1"/>
    <w:rsid w:val="00D02BE9"/>
    <w:rsid w:val="00D02E94"/>
    <w:rsid w:val="00D036FC"/>
    <w:rsid w:val="00D03B52"/>
    <w:rsid w:val="00D0460C"/>
    <w:rsid w:val="00D04FC2"/>
    <w:rsid w:val="00D05F5B"/>
    <w:rsid w:val="00D06396"/>
    <w:rsid w:val="00D06411"/>
    <w:rsid w:val="00D064BC"/>
    <w:rsid w:val="00D06B4F"/>
    <w:rsid w:val="00D06D67"/>
    <w:rsid w:val="00D075E9"/>
    <w:rsid w:val="00D078DA"/>
    <w:rsid w:val="00D1020A"/>
    <w:rsid w:val="00D102CD"/>
    <w:rsid w:val="00D106A6"/>
    <w:rsid w:val="00D10D46"/>
    <w:rsid w:val="00D1132A"/>
    <w:rsid w:val="00D11A9F"/>
    <w:rsid w:val="00D11E01"/>
    <w:rsid w:val="00D1297F"/>
    <w:rsid w:val="00D12D5C"/>
    <w:rsid w:val="00D13116"/>
    <w:rsid w:val="00D1334F"/>
    <w:rsid w:val="00D1338C"/>
    <w:rsid w:val="00D139E7"/>
    <w:rsid w:val="00D14899"/>
    <w:rsid w:val="00D152C6"/>
    <w:rsid w:val="00D15C75"/>
    <w:rsid w:val="00D15E1B"/>
    <w:rsid w:val="00D164F5"/>
    <w:rsid w:val="00D167F9"/>
    <w:rsid w:val="00D173B1"/>
    <w:rsid w:val="00D17619"/>
    <w:rsid w:val="00D200D3"/>
    <w:rsid w:val="00D20A04"/>
    <w:rsid w:val="00D213B5"/>
    <w:rsid w:val="00D21745"/>
    <w:rsid w:val="00D21C75"/>
    <w:rsid w:val="00D223FF"/>
    <w:rsid w:val="00D22595"/>
    <w:rsid w:val="00D22A94"/>
    <w:rsid w:val="00D2347A"/>
    <w:rsid w:val="00D2350C"/>
    <w:rsid w:val="00D23FF9"/>
    <w:rsid w:val="00D24557"/>
    <w:rsid w:val="00D249EF"/>
    <w:rsid w:val="00D24A52"/>
    <w:rsid w:val="00D24EC7"/>
    <w:rsid w:val="00D24F96"/>
    <w:rsid w:val="00D252A6"/>
    <w:rsid w:val="00D256A4"/>
    <w:rsid w:val="00D25D11"/>
    <w:rsid w:val="00D27991"/>
    <w:rsid w:val="00D27AD9"/>
    <w:rsid w:val="00D30978"/>
    <w:rsid w:val="00D30AC4"/>
    <w:rsid w:val="00D31B74"/>
    <w:rsid w:val="00D31FF2"/>
    <w:rsid w:val="00D325BE"/>
    <w:rsid w:val="00D32C29"/>
    <w:rsid w:val="00D33449"/>
    <w:rsid w:val="00D33471"/>
    <w:rsid w:val="00D33946"/>
    <w:rsid w:val="00D33C97"/>
    <w:rsid w:val="00D345A0"/>
    <w:rsid w:val="00D3535B"/>
    <w:rsid w:val="00D35533"/>
    <w:rsid w:val="00D37610"/>
    <w:rsid w:val="00D3798D"/>
    <w:rsid w:val="00D37DAD"/>
    <w:rsid w:val="00D409CD"/>
    <w:rsid w:val="00D40B04"/>
    <w:rsid w:val="00D4110A"/>
    <w:rsid w:val="00D41364"/>
    <w:rsid w:val="00D41740"/>
    <w:rsid w:val="00D41961"/>
    <w:rsid w:val="00D41F5F"/>
    <w:rsid w:val="00D42B8A"/>
    <w:rsid w:val="00D43822"/>
    <w:rsid w:val="00D43F4C"/>
    <w:rsid w:val="00D43F9B"/>
    <w:rsid w:val="00D43FEE"/>
    <w:rsid w:val="00D448B9"/>
    <w:rsid w:val="00D44A6D"/>
    <w:rsid w:val="00D44D7C"/>
    <w:rsid w:val="00D44DBE"/>
    <w:rsid w:val="00D451E7"/>
    <w:rsid w:val="00D457A1"/>
    <w:rsid w:val="00D462EB"/>
    <w:rsid w:val="00D50416"/>
    <w:rsid w:val="00D506E9"/>
    <w:rsid w:val="00D5098E"/>
    <w:rsid w:val="00D509AD"/>
    <w:rsid w:val="00D515AA"/>
    <w:rsid w:val="00D517CB"/>
    <w:rsid w:val="00D5182A"/>
    <w:rsid w:val="00D518CA"/>
    <w:rsid w:val="00D52031"/>
    <w:rsid w:val="00D522D7"/>
    <w:rsid w:val="00D52ADC"/>
    <w:rsid w:val="00D52BB0"/>
    <w:rsid w:val="00D52CCE"/>
    <w:rsid w:val="00D5337D"/>
    <w:rsid w:val="00D53C3C"/>
    <w:rsid w:val="00D540BD"/>
    <w:rsid w:val="00D54328"/>
    <w:rsid w:val="00D543C4"/>
    <w:rsid w:val="00D54892"/>
    <w:rsid w:val="00D54C32"/>
    <w:rsid w:val="00D552FC"/>
    <w:rsid w:val="00D56230"/>
    <w:rsid w:val="00D562A4"/>
    <w:rsid w:val="00D57472"/>
    <w:rsid w:val="00D5767F"/>
    <w:rsid w:val="00D57BF9"/>
    <w:rsid w:val="00D60121"/>
    <w:rsid w:val="00D6057E"/>
    <w:rsid w:val="00D613E7"/>
    <w:rsid w:val="00D614C4"/>
    <w:rsid w:val="00D61A1F"/>
    <w:rsid w:val="00D62A0C"/>
    <w:rsid w:val="00D62AC1"/>
    <w:rsid w:val="00D633AA"/>
    <w:rsid w:val="00D6369D"/>
    <w:rsid w:val="00D63841"/>
    <w:rsid w:val="00D64809"/>
    <w:rsid w:val="00D64EDE"/>
    <w:rsid w:val="00D6580F"/>
    <w:rsid w:val="00D65D0B"/>
    <w:rsid w:val="00D65D53"/>
    <w:rsid w:val="00D66B0A"/>
    <w:rsid w:val="00D67513"/>
    <w:rsid w:val="00D6767A"/>
    <w:rsid w:val="00D67A8E"/>
    <w:rsid w:val="00D703B7"/>
    <w:rsid w:val="00D70C3D"/>
    <w:rsid w:val="00D713EE"/>
    <w:rsid w:val="00D71FD2"/>
    <w:rsid w:val="00D73BF3"/>
    <w:rsid w:val="00D74CE6"/>
    <w:rsid w:val="00D75523"/>
    <w:rsid w:val="00D75790"/>
    <w:rsid w:val="00D75D53"/>
    <w:rsid w:val="00D75FA6"/>
    <w:rsid w:val="00D765A0"/>
    <w:rsid w:val="00D76793"/>
    <w:rsid w:val="00D76CFA"/>
    <w:rsid w:val="00D76D4C"/>
    <w:rsid w:val="00D7718C"/>
    <w:rsid w:val="00D771C1"/>
    <w:rsid w:val="00D77AC7"/>
    <w:rsid w:val="00D80080"/>
    <w:rsid w:val="00D80877"/>
    <w:rsid w:val="00D80A6E"/>
    <w:rsid w:val="00D80F33"/>
    <w:rsid w:val="00D81256"/>
    <w:rsid w:val="00D81438"/>
    <w:rsid w:val="00D81C67"/>
    <w:rsid w:val="00D82055"/>
    <w:rsid w:val="00D825AB"/>
    <w:rsid w:val="00D83AC1"/>
    <w:rsid w:val="00D83D38"/>
    <w:rsid w:val="00D8410D"/>
    <w:rsid w:val="00D850C3"/>
    <w:rsid w:val="00D8533A"/>
    <w:rsid w:val="00D853B9"/>
    <w:rsid w:val="00D853C4"/>
    <w:rsid w:val="00D86B86"/>
    <w:rsid w:val="00D86F35"/>
    <w:rsid w:val="00D900EF"/>
    <w:rsid w:val="00D9048F"/>
    <w:rsid w:val="00D9064B"/>
    <w:rsid w:val="00D90988"/>
    <w:rsid w:val="00D90E6C"/>
    <w:rsid w:val="00D910AB"/>
    <w:rsid w:val="00D9115A"/>
    <w:rsid w:val="00D91B74"/>
    <w:rsid w:val="00D927CF"/>
    <w:rsid w:val="00D927DB"/>
    <w:rsid w:val="00D92E4F"/>
    <w:rsid w:val="00D934FA"/>
    <w:rsid w:val="00D935F2"/>
    <w:rsid w:val="00D939C4"/>
    <w:rsid w:val="00D93C69"/>
    <w:rsid w:val="00D941C8"/>
    <w:rsid w:val="00D9542E"/>
    <w:rsid w:val="00D95C2A"/>
    <w:rsid w:val="00D96027"/>
    <w:rsid w:val="00D960C8"/>
    <w:rsid w:val="00D966D9"/>
    <w:rsid w:val="00D968AC"/>
    <w:rsid w:val="00D968DB"/>
    <w:rsid w:val="00D9690C"/>
    <w:rsid w:val="00D97D0C"/>
    <w:rsid w:val="00D97F83"/>
    <w:rsid w:val="00DA06CA"/>
    <w:rsid w:val="00DA0CF1"/>
    <w:rsid w:val="00DA1874"/>
    <w:rsid w:val="00DA1E6E"/>
    <w:rsid w:val="00DA1EDF"/>
    <w:rsid w:val="00DA2420"/>
    <w:rsid w:val="00DA342C"/>
    <w:rsid w:val="00DA3ED0"/>
    <w:rsid w:val="00DA3F07"/>
    <w:rsid w:val="00DA4974"/>
    <w:rsid w:val="00DA49EA"/>
    <w:rsid w:val="00DA5A90"/>
    <w:rsid w:val="00DA6F85"/>
    <w:rsid w:val="00DA71F9"/>
    <w:rsid w:val="00DA7675"/>
    <w:rsid w:val="00DA7BBE"/>
    <w:rsid w:val="00DA7F0A"/>
    <w:rsid w:val="00DB053D"/>
    <w:rsid w:val="00DB0836"/>
    <w:rsid w:val="00DB1604"/>
    <w:rsid w:val="00DB1B79"/>
    <w:rsid w:val="00DB1E5B"/>
    <w:rsid w:val="00DB1F2C"/>
    <w:rsid w:val="00DB2299"/>
    <w:rsid w:val="00DB3C06"/>
    <w:rsid w:val="00DB3F8D"/>
    <w:rsid w:val="00DB3FD6"/>
    <w:rsid w:val="00DB3FE0"/>
    <w:rsid w:val="00DB42A7"/>
    <w:rsid w:val="00DB45C8"/>
    <w:rsid w:val="00DB4747"/>
    <w:rsid w:val="00DB65D2"/>
    <w:rsid w:val="00DB7878"/>
    <w:rsid w:val="00DB7935"/>
    <w:rsid w:val="00DB7EB5"/>
    <w:rsid w:val="00DC0211"/>
    <w:rsid w:val="00DC0564"/>
    <w:rsid w:val="00DC08DA"/>
    <w:rsid w:val="00DC0B83"/>
    <w:rsid w:val="00DC14C1"/>
    <w:rsid w:val="00DC16A0"/>
    <w:rsid w:val="00DC16FF"/>
    <w:rsid w:val="00DC1D2B"/>
    <w:rsid w:val="00DC1D2C"/>
    <w:rsid w:val="00DC1FDB"/>
    <w:rsid w:val="00DC20C9"/>
    <w:rsid w:val="00DC2F5F"/>
    <w:rsid w:val="00DC377C"/>
    <w:rsid w:val="00DC3B9B"/>
    <w:rsid w:val="00DC47E9"/>
    <w:rsid w:val="00DC5583"/>
    <w:rsid w:val="00DC561D"/>
    <w:rsid w:val="00DC5644"/>
    <w:rsid w:val="00DC5A6D"/>
    <w:rsid w:val="00DC62D9"/>
    <w:rsid w:val="00DC6671"/>
    <w:rsid w:val="00DC680D"/>
    <w:rsid w:val="00DC718B"/>
    <w:rsid w:val="00DC7DAD"/>
    <w:rsid w:val="00DC7E85"/>
    <w:rsid w:val="00DD0E9D"/>
    <w:rsid w:val="00DD1595"/>
    <w:rsid w:val="00DD160D"/>
    <w:rsid w:val="00DD1AB6"/>
    <w:rsid w:val="00DD1C2D"/>
    <w:rsid w:val="00DD1CBF"/>
    <w:rsid w:val="00DD297C"/>
    <w:rsid w:val="00DD3408"/>
    <w:rsid w:val="00DD3613"/>
    <w:rsid w:val="00DD4D4E"/>
    <w:rsid w:val="00DD4EFC"/>
    <w:rsid w:val="00DD7F50"/>
    <w:rsid w:val="00DE0AC6"/>
    <w:rsid w:val="00DE0C3C"/>
    <w:rsid w:val="00DE1A8A"/>
    <w:rsid w:val="00DE20D2"/>
    <w:rsid w:val="00DE27B1"/>
    <w:rsid w:val="00DE34D5"/>
    <w:rsid w:val="00DE3F6A"/>
    <w:rsid w:val="00DE4C9F"/>
    <w:rsid w:val="00DE6766"/>
    <w:rsid w:val="00DE6A01"/>
    <w:rsid w:val="00DE6CE9"/>
    <w:rsid w:val="00DE71DD"/>
    <w:rsid w:val="00DE727D"/>
    <w:rsid w:val="00DE7CE2"/>
    <w:rsid w:val="00DE7EB9"/>
    <w:rsid w:val="00DE7EC2"/>
    <w:rsid w:val="00DF03D1"/>
    <w:rsid w:val="00DF0CCC"/>
    <w:rsid w:val="00DF1353"/>
    <w:rsid w:val="00DF14A5"/>
    <w:rsid w:val="00DF1608"/>
    <w:rsid w:val="00DF16FA"/>
    <w:rsid w:val="00DF2102"/>
    <w:rsid w:val="00DF2227"/>
    <w:rsid w:val="00DF39AD"/>
    <w:rsid w:val="00DF459F"/>
    <w:rsid w:val="00DF504F"/>
    <w:rsid w:val="00DF522D"/>
    <w:rsid w:val="00DF5C94"/>
    <w:rsid w:val="00DF6133"/>
    <w:rsid w:val="00DF6406"/>
    <w:rsid w:val="00DF694D"/>
    <w:rsid w:val="00DF7418"/>
    <w:rsid w:val="00DF7712"/>
    <w:rsid w:val="00DF7B5C"/>
    <w:rsid w:val="00DF7EAA"/>
    <w:rsid w:val="00E005DC"/>
    <w:rsid w:val="00E00B9D"/>
    <w:rsid w:val="00E01669"/>
    <w:rsid w:val="00E051F5"/>
    <w:rsid w:val="00E05B4B"/>
    <w:rsid w:val="00E06113"/>
    <w:rsid w:val="00E0670F"/>
    <w:rsid w:val="00E06A39"/>
    <w:rsid w:val="00E076F9"/>
    <w:rsid w:val="00E07A49"/>
    <w:rsid w:val="00E07C68"/>
    <w:rsid w:val="00E11780"/>
    <w:rsid w:val="00E11BA7"/>
    <w:rsid w:val="00E11BCD"/>
    <w:rsid w:val="00E123D9"/>
    <w:rsid w:val="00E12A40"/>
    <w:rsid w:val="00E13782"/>
    <w:rsid w:val="00E13FE8"/>
    <w:rsid w:val="00E145D9"/>
    <w:rsid w:val="00E14F75"/>
    <w:rsid w:val="00E15207"/>
    <w:rsid w:val="00E15300"/>
    <w:rsid w:val="00E154A3"/>
    <w:rsid w:val="00E15677"/>
    <w:rsid w:val="00E15B52"/>
    <w:rsid w:val="00E1632E"/>
    <w:rsid w:val="00E167C3"/>
    <w:rsid w:val="00E1714A"/>
    <w:rsid w:val="00E20D8F"/>
    <w:rsid w:val="00E20E71"/>
    <w:rsid w:val="00E21367"/>
    <w:rsid w:val="00E21520"/>
    <w:rsid w:val="00E215F9"/>
    <w:rsid w:val="00E21ADE"/>
    <w:rsid w:val="00E242BB"/>
    <w:rsid w:val="00E248D1"/>
    <w:rsid w:val="00E24DA3"/>
    <w:rsid w:val="00E2516D"/>
    <w:rsid w:val="00E25515"/>
    <w:rsid w:val="00E25DBE"/>
    <w:rsid w:val="00E25FF1"/>
    <w:rsid w:val="00E27715"/>
    <w:rsid w:val="00E27997"/>
    <w:rsid w:val="00E27B58"/>
    <w:rsid w:val="00E30191"/>
    <w:rsid w:val="00E30DD4"/>
    <w:rsid w:val="00E3117D"/>
    <w:rsid w:val="00E318F9"/>
    <w:rsid w:val="00E31DF6"/>
    <w:rsid w:val="00E32308"/>
    <w:rsid w:val="00E32953"/>
    <w:rsid w:val="00E33670"/>
    <w:rsid w:val="00E33F1D"/>
    <w:rsid w:val="00E3652E"/>
    <w:rsid w:val="00E36BFA"/>
    <w:rsid w:val="00E37C18"/>
    <w:rsid w:val="00E40306"/>
    <w:rsid w:val="00E41741"/>
    <w:rsid w:val="00E4182A"/>
    <w:rsid w:val="00E431D1"/>
    <w:rsid w:val="00E4335A"/>
    <w:rsid w:val="00E435B3"/>
    <w:rsid w:val="00E443A1"/>
    <w:rsid w:val="00E44BAE"/>
    <w:rsid w:val="00E44D02"/>
    <w:rsid w:val="00E451AA"/>
    <w:rsid w:val="00E451CB"/>
    <w:rsid w:val="00E45A65"/>
    <w:rsid w:val="00E46F27"/>
    <w:rsid w:val="00E47264"/>
    <w:rsid w:val="00E47DE2"/>
    <w:rsid w:val="00E5028F"/>
    <w:rsid w:val="00E50A69"/>
    <w:rsid w:val="00E51772"/>
    <w:rsid w:val="00E51B16"/>
    <w:rsid w:val="00E51F2F"/>
    <w:rsid w:val="00E52444"/>
    <w:rsid w:val="00E5288C"/>
    <w:rsid w:val="00E52A13"/>
    <w:rsid w:val="00E53126"/>
    <w:rsid w:val="00E53348"/>
    <w:rsid w:val="00E53C69"/>
    <w:rsid w:val="00E53E29"/>
    <w:rsid w:val="00E54A06"/>
    <w:rsid w:val="00E54A6D"/>
    <w:rsid w:val="00E54F7A"/>
    <w:rsid w:val="00E55182"/>
    <w:rsid w:val="00E552A9"/>
    <w:rsid w:val="00E55B5A"/>
    <w:rsid w:val="00E5614D"/>
    <w:rsid w:val="00E5696E"/>
    <w:rsid w:val="00E5795D"/>
    <w:rsid w:val="00E57BF3"/>
    <w:rsid w:val="00E6017F"/>
    <w:rsid w:val="00E60DF2"/>
    <w:rsid w:val="00E619F1"/>
    <w:rsid w:val="00E62EAF"/>
    <w:rsid w:val="00E6371D"/>
    <w:rsid w:val="00E644BA"/>
    <w:rsid w:val="00E64533"/>
    <w:rsid w:val="00E65D6D"/>
    <w:rsid w:val="00E65F2F"/>
    <w:rsid w:val="00E66B2F"/>
    <w:rsid w:val="00E67E86"/>
    <w:rsid w:val="00E70628"/>
    <w:rsid w:val="00E70C9B"/>
    <w:rsid w:val="00E711C5"/>
    <w:rsid w:val="00E71301"/>
    <w:rsid w:val="00E71AC4"/>
    <w:rsid w:val="00E71FB4"/>
    <w:rsid w:val="00E726D0"/>
    <w:rsid w:val="00E74F14"/>
    <w:rsid w:val="00E752AC"/>
    <w:rsid w:val="00E755EE"/>
    <w:rsid w:val="00E758D4"/>
    <w:rsid w:val="00E75973"/>
    <w:rsid w:val="00E76206"/>
    <w:rsid w:val="00E76F45"/>
    <w:rsid w:val="00E77A2E"/>
    <w:rsid w:val="00E77AE9"/>
    <w:rsid w:val="00E80CF6"/>
    <w:rsid w:val="00E81ACE"/>
    <w:rsid w:val="00E81E34"/>
    <w:rsid w:val="00E82275"/>
    <w:rsid w:val="00E82BA7"/>
    <w:rsid w:val="00E82BEF"/>
    <w:rsid w:val="00E82CE8"/>
    <w:rsid w:val="00E83579"/>
    <w:rsid w:val="00E842F3"/>
    <w:rsid w:val="00E8448F"/>
    <w:rsid w:val="00E85119"/>
    <w:rsid w:val="00E8732B"/>
    <w:rsid w:val="00E87429"/>
    <w:rsid w:val="00E87520"/>
    <w:rsid w:val="00E91760"/>
    <w:rsid w:val="00E92953"/>
    <w:rsid w:val="00E92DC6"/>
    <w:rsid w:val="00E933AC"/>
    <w:rsid w:val="00E94518"/>
    <w:rsid w:val="00E94D24"/>
    <w:rsid w:val="00E9508F"/>
    <w:rsid w:val="00E95775"/>
    <w:rsid w:val="00E96326"/>
    <w:rsid w:val="00E96566"/>
    <w:rsid w:val="00E96F18"/>
    <w:rsid w:val="00E9713C"/>
    <w:rsid w:val="00E9724B"/>
    <w:rsid w:val="00E97702"/>
    <w:rsid w:val="00EA0043"/>
    <w:rsid w:val="00EA083C"/>
    <w:rsid w:val="00EA0B1A"/>
    <w:rsid w:val="00EA169B"/>
    <w:rsid w:val="00EA1773"/>
    <w:rsid w:val="00EA1807"/>
    <w:rsid w:val="00EA2178"/>
    <w:rsid w:val="00EA248B"/>
    <w:rsid w:val="00EA298D"/>
    <w:rsid w:val="00EA2B17"/>
    <w:rsid w:val="00EA353E"/>
    <w:rsid w:val="00EA3D1A"/>
    <w:rsid w:val="00EA42E1"/>
    <w:rsid w:val="00EA4A73"/>
    <w:rsid w:val="00EA5D83"/>
    <w:rsid w:val="00EA7361"/>
    <w:rsid w:val="00EA777A"/>
    <w:rsid w:val="00EA7B8F"/>
    <w:rsid w:val="00EB0AA4"/>
    <w:rsid w:val="00EB0E29"/>
    <w:rsid w:val="00EB1D87"/>
    <w:rsid w:val="00EB1E07"/>
    <w:rsid w:val="00EB230A"/>
    <w:rsid w:val="00EB2636"/>
    <w:rsid w:val="00EB26A8"/>
    <w:rsid w:val="00EB271A"/>
    <w:rsid w:val="00EB33FD"/>
    <w:rsid w:val="00EB4763"/>
    <w:rsid w:val="00EB50E1"/>
    <w:rsid w:val="00EB518D"/>
    <w:rsid w:val="00EB56B7"/>
    <w:rsid w:val="00EB6CE3"/>
    <w:rsid w:val="00EB78F5"/>
    <w:rsid w:val="00EC134F"/>
    <w:rsid w:val="00EC3AB4"/>
    <w:rsid w:val="00EC3F6F"/>
    <w:rsid w:val="00EC4CF5"/>
    <w:rsid w:val="00EC50B5"/>
    <w:rsid w:val="00EC51E2"/>
    <w:rsid w:val="00EC53A1"/>
    <w:rsid w:val="00EC54DB"/>
    <w:rsid w:val="00EC5BEE"/>
    <w:rsid w:val="00EC67EA"/>
    <w:rsid w:val="00EC69BE"/>
    <w:rsid w:val="00EC6BC9"/>
    <w:rsid w:val="00EC71C8"/>
    <w:rsid w:val="00EC71CC"/>
    <w:rsid w:val="00EC73B7"/>
    <w:rsid w:val="00EC7A57"/>
    <w:rsid w:val="00EC7D54"/>
    <w:rsid w:val="00EC7FE1"/>
    <w:rsid w:val="00ED0BFB"/>
    <w:rsid w:val="00ED165E"/>
    <w:rsid w:val="00ED1AA2"/>
    <w:rsid w:val="00ED1D2A"/>
    <w:rsid w:val="00ED32D5"/>
    <w:rsid w:val="00ED3E23"/>
    <w:rsid w:val="00ED3EFE"/>
    <w:rsid w:val="00ED4523"/>
    <w:rsid w:val="00ED51C9"/>
    <w:rsid w:val="00ED5353"/>
    <w:rsid w:val="00ED540D"/>
    <w:rsid w:val="00ED5D2C"/>
    <w:rsid w:val="00ED6072"/>
    <w:rsid w:val="00ED6D9A"/>
    <w:rsid w:val="00ED6DA1"/>
    <w:rsid w:val="00ED6E11"/>
    <w:rsid w:val="00ED6E47"/>
    <w:rsid w:val="00ED7479"/>
    <w:rsid w:val="00ED7A5A"/>
    <w:rsid w:val="00EE02B0"/>
    <w:rsid w:val="00EE02D7"/>
    <w:rsid w:val="00EE10A9"/>
    <w:rsid w:val="00EE1435"/>
    <w:rsid w:val="00EE1A56"/>
    <w:rsid w:val="00EE1BD8"/>
    <w:rsid w:val="00EE2A0A"/>
    <w:rsid w:val="00EE2E40"/>
    <w:rsid w:val="00EE4E6B"/>
    <w:rsid w:val="00EE4F36"/>
    <w:rsid w:val="00EE505C"/>
    <w:rsid w:val="00EE5B69"/>
    <w:rsid w:val="00EE609F"/>
    <w:rsid w:val="00EE775B"/>
    <w:rsid w:val="00EE78AC"/>
    <w:rsid w:val="00EE7D62"/>
    <w:rsid w:val="00EF00BC"/>
    <w:rsid w:val="00EF0913"/>
    <w:rsid w:val="00EF0A0E"/>
    <w:rsid w:val="00EF0DFA"/>
    <w:rsid w:val="00EF1178"/>
    <w:rsid w:val="00EF1969"/>
    <w:rsid w:val="00EF20E4"/>
    <w:rsid w:val="00EF2159"/>
    <w:rsid w:val="00EF3114"/>
    <w:rsid w:val="00EF3290"/>
    <w:rsid w:val="00EF3A5E"/>
    <w:rsid w:val="00EF4FB3"/>
    <w:rsid w:val="00EF536C"/>
    <w:rsid w:val="00EF577F"/>
    <w:rsid w:val="00EF5A75"/>
    <w:rsid w:val="00EF6384"/>
    <w:rsid w:val="00EF64FA"/>
    <w:rsid w:val="00EF6698"/>
    <w:rsid w:val="00EF66E2"/>
    <w:rsid w:val="00EF67D7"/>
    <w:rsid w:val="00EF7100"/>
    <w:rsid w:val="00F01183"/>
    <w:rsid w:val="00F018F2"/>
    <w:rsid w:val="00F01B8A"/>
    <w:rsid w:val="00F01F80"/>
    <w:rsid w:val="00F01FF9"/>
    <w:rsid w:val="00F0259B"/>
    <w:rsid w:val="00F02731"/>
    <w:rsid w:val="00F027D0"/>
    <w:rsid w:val="00F02CA0"/>
    <w:rsid w:val="00F02EB4"/>
    <w:rsid w:val="00F036A4"/>
    <w:rsid w:val="00F038C5"/>
    <w:rsid w:val="00F03A6C"/>
    <w:rsid w:val="00F04C6A"/>
    <w:rsid w:val="00F04CC8"/>
    <w:rsid w:val="00F04FE0"/>
    <w:rsid w:val="00F0578A"/>
    <w:rsid w:val="00F05AD9"/>
    <w:rsid w:val="00F05B50"/>
    <w:rsid w:val="00F069DA"/>
    <w:rsid w:val="00F06DA7"/>
    <w:rsid w:val="00F072F0"/>
    <w:rsid w:val="00F10679"/>
    <w:rsid w:val="00F10B00"/>
    <w:rsid w:val="00F10CEA"/>
    <w:rsid w:val="00F111C1"/>
    <w:rsid w:val="00F1246D"/>
    <w:rsid w:val="00F12872"/>
    <w:rsid w:val="00F137C2"/>
    <w:rsid w:val="00F13A26"/>
    <w:rsid w:val="00F13AE1"/>
    <w:rsid w:val="00F1452F"/>
    <w:rsid w:val="00F15F6D"/>
    <w:rsid w:val="00F1669D"/>
    <w:rsid w:val="00F16AB1"/>
    <w:rsid w:val="00F16C57"/>
    <w:rsid w:val="00F176C1"/>
    <w:rsid w:val="00F20C2A"/>
    <w:rsid w:val="00F20F7A"/>
    <w:rsid w:val="00F21621"/>
    <w:rsid w:val="00F2278E"/>
    <w:rsid w:val="00F23058"/>
    <w:rsid w:val="00F23087"/>
    <w:rsid w:val="00F23677"/>
    <w:rsid w:val="00F2429D"/>
    <w:rsid w:val="00F24685"/>
    <w:rsid w:val="00F24AE7"/>
    <w:rsid w:val="00F25AB1"/>
    <w:rsid w:val="00F30281"/>
    <w:rsid w:val="00F31A90"/>
    <w:rsid w:val="00F31A98"/>
    <w:rsid w:val="00F31DCF"/>
    <w:rsid w:val="00F31EF4"/>
    <w:rsid w:val="00F32F25"/>
    <w:rsid w:val="00F332F9"/>
    <w:rsid w:val="00F340F7"/>
    <w:rsid w:val="00F3436C"/>
    <w:rsid w:val="00F3495E"/>
    <w:rsid w:val="00F34B23"/>
    <w:rsid w:val="00F34C49"/>
    <w:rsid w:val="00F34EB8"/>
    <w:rsid w:val="00F34F8C"/>
    <w:rsid w:val="00F353BE"/>
    <w:rsid w:val="00F355B0"/>
    <w:rsid w:val="00F359D6"/>
    <w:rsid w:val="00F363C3"/>
    <w:rsid w:val="00F36BB2"/>
    <w:rsid w:val="00F37764"/>
    <w:rsid w:val="00F37DA0"/>
    <w:rsid w:val="00F40303"/>
    <w:rsid w:val="00F4031A"/>
    <w:rsid w:val="00F41BF7"/>
    <w:rsid w:val="00F41DFF"/>
    <w:rsid w:val="00F420CF"/>
    <w:rsid w:val="00F421AA"/>
    <w:rsid w:val="00F423F7"/>
    <w:rsid w:val="00F427B7"/>
    <w:rsid w:val="00F43845"/>
    <w:rsid w:val="00F43D61"/>
    <w:rsid w:val="00F43FE1"/>
    <w:rsid w:val="00F449CB"/>
    <w:rsid w:val="00F44A49"/>
    <w:rsid w:val="00F45C33"/>
    <w:rsid w:val="00F46482"/>
    <w:rsid w:val="00F467D8"/>
    <w:rsid w:val="00F469FD"/>
    <w:rsid w:val="00F46B22"/>
    <w:rsid w:val="00F46E7B"/>
    <w:rsid w:val="00F4763B"/>
    <w:rsid w:val="00F504D1"/>
    <w:rsid w:val="00F50D49"/>
    <w:rsid w:val="00F51318"/>
    <w:rsid w:val="00F514BF"/>
    <w:rsid w:val="00F51F7E"/>
    <w:rsid w:val="00F51F9D"/>
    <w:rsid w:val="00F5244C"/>
    <w:rsid w:val="00F53532"/>
    <w:rsid w:val="00F5425F"/>
    <w:rsid w:val="00F54970"/>
    <w:rsid w:val="00F54FCC"/>
    <w:rsid w:val="00F550C2"/>
    <w:rsid w:val="00F564EA"/>
    <w:rsid w:val="00F569C9"/>
    <w:rsid w:val="00F5709A"/>
    <w:rsid w:val="00F57213"/>
    <w:rsid w:val="00F57367"/>
    <w:rsid w:val="00F57E3D"/>
    <w:rsid w:val="00F6007E"/>
    <w:rsid w:val="00F6048C"/>
    <w:rsid w:val="00F60C75"/>
    <w:rsid w:val="00F6184D"/>
    <w:rsid w:val="00F61CD6"/>
    <w:rsid w:val="00F6289A"/>
    <w:rsid w:val="00F62A09"/>
    <w:rsid w:val="00F62D2C"/>
    <w:rsid w:val="00F62FAC"/>
    <w:rsid w:val="00F6343C"/>
    <w:rsid w:val="00F63FE6"/>
    <w:rsid w:val="00F64100"/>
    <w:rsid w:val="00F646E4"/>
    <w:rsid w:val="00F64A31"/>
    <w:rsid w:val="00F64B8B"/>
    <w:rsid w:val="00F662B4"/>
    <w:rsid w:val="00F66F39"/>
    <w:rsid w:val="00F67558"/>
    <w:rsid w:val="00F6799A"/>
    <w:rsid w:val="00F67CBE"/>
    <w:rsid w:val="00F70AD7"/>
    <w:rsid w:val="00F70CD4"/>
    <w:rsid w:val="00F7254B"/>
    <w:rsid w:val="00F729B0"/>
    <w:rsid w:val="00F72F98"/>
    <w:rsid w:val="00F74A3C"/>
    <w:rsid w:val="00F75152"/>
    <w:rsid w:val="00F756AD"/>
    <w:rsid w:val="00F756F3"/>
    <w:rsid w:val="00F758C4"/>
    <w:rsid w:val="00F765C4"/>
    <w:rsid w:val="00F7740A"/>
    <w:rsid w:val="00F80AB2"/>
    <w:rsid w:val="00F81156"/>
    <w:rsid w:val="00F81B3C"/>
    <w:rsid w:val="00F820F9"/>
    <w:rsid w:val="00F8212B"/>
    <w:rsid w:val="00F8248B"/>
    <w:rsid w:val="00F82B81"/>
    <w:rsid w:val="00F8309C"/>
    <w:rsid w:val="00F830A1"/>
    <w:rsid w:val="00F847C9"/>
    <w:rsid w:val="00F84A30"/>
    <w:rsid w:val="00F84CFB"/>
    <w:rsid w:val="00F84E03"/>
    <w:rsid w:val="00F84F17"/>
    <w:rsid w:val="00F85E6F"/>
    <w:rsid w:val="00F85F14"/>
    <w:rsid w:val="00F86237"/>
    <w:rsid w:val="00F86457"/>
    <w:rsid w:val="00F86B7F"/>
    <w:rsid w:val="00F8782D"/>
    <w:rsid w:val="00F87E6F"/>
    <w:rsid w:val="00F906E1"/>
    <w:rsid w:val="00F90E6A"/>
    <w:rsid w:val="00F915CC"/>
    <w:rsid w:val="00F92A12"/>
    <w:rsid w:val="00F930AD"/>
    <w:rsid w:val="00F93708"/>
    <w:rsid w:val="00F93901"/>
    <w:rsid w:val="00F94B8D"/>
    <w:rsid w:val="00F96EE1"/>
    <w:rsid w:val="00F977EC"/>
    <w:rsid w:val="00F97889"/>
    <w:rsid w:val="00FA1972"/>
    <w:rsid w:val="00FA20EB"/>
    <w:rsid w:val="00FA2540"/>
    <w:rsid w:val="00FA27F3"/>
    <w:rsid w:val="00FA2F0D"/>
    <w:rsid w:val="00FA3A5B"/>
    <w:rsid w:val="00FA3B8F"/>
    <w:rsid w:val="00FA427D"/>
    <w:rsid w:val="00FA4D24"/>
    <w:rsid w:val="00FA58FB"/>
    <w:rsid w:val="00FA6369"/>
    <w:rsid w:val="00FA68FB"/>
    <w:rsid w:val="00FA7335"/>
    <w:rsid w:val="00FA75DE"/>
    <w:rsid w:val="00FB0057"/>
    <w:rsid w:val="00FB0495"/>
    <w:rsid w:val="00FB0544"/>
    <w:rsid w:val="00FB136B"/>
    <w:rsid w:val="00FB1457"/>
    <w:rsid w:val="00FB15E1"/>
    <w:rsid w:val="00FB3EB9"/>
    <w:rsid w:val="00FB43D7"/>
    <w:rsid w:val="00FB5202"/>
    <w:rsid w:val="00FB52D6"/>
    <w:rsid w:val="00FB5510"/>
    <w:rsid w:val="00FB7EC1"/>
    <w:rsid w:val="00FC0553"/>
    <w:rsid w:val="00FC2061"/>
    <w:rsid w:val="00FC269C"/>
    <w:rsid w:val="00FC2E78"/>
    <w:rsid w:val="00FC390D"/>
    <w:rsid w:val="00FC3E14"/>
    <w:rsid w:val="00FC4A17"/>
    <w:rsid w:val="00FC5503"/>
    <w:rsid w:val="00FC5EF4"/>
    <w:rsid w:val="00FC630B"/>
    <w:rsid w:val="00FC64FA"/>
    <w:rsid w:val="00FC6808"/>
    <w:rsid w:val="00FC6FBF"/>
    <w:rsid w:val="00FC6FEA"/>
    <w:rsid w:val="00FD0726"/>
    <w:rsid w:val="00FD0D96"/>
    <w:rsid w:val="00FD169B"/>
    <w:rsid w:val="00FD1C5B"/>
    <w:rsid w:val="00FD2B83"/>
    <w:rsid w:val="00FD2CB2"/>
    <w:rsid w:val="00FD36BB"/>
    <w:rsid w:val="00FD38C7"/>
    <w:rsid w:val="00FD3B46"/>
    <w:rsid w:val="00FD3C60"/>
    <w:rsid w:val="00FD4598"/>
    <w:rsid w:val="00FD48E0"/>
    <w:rsid w:val="00FD63A7"/>
    <w:rsid w:val="00FD661C"/>
    <w:rsid w:val="00FD6E70"/>
    <w:rsid w:val="00FD7FDF"/>
    <w:rsid w:val="00FE06BF"/>
    <w:rsid w:val="00FE09E8"/>
    <w:rsid w:val="00FE0B2A"/>
    <w:rsid w:val="00FE10BF"/>
    <w:rsid w:val="00FE1DC9"/>
    <w:rsid w:val="00FE24D0"/>
    <w:rsid w:val="00FE2796"/>
    <w:rsid w:val="00FE283C"/>
    <w:rsid w:val="00FE3CE5"/>
    <w:rsid w:val="00FE41C0"/>
    <w:rsid w:val="00FE5B61"/>
    <w:rsid w:val="00FE6108"/>
    <w:rsid w:val="00FE69B5"/>
    <w:rsid w:val="00FE7516"/>
    <w:rsid w:val="00FE7A9F"/>
    <w:rsid w:val="00FE7D47"/>
    <w:rsid w:val="00FF034C"/>
    <w:rsid w:val="00FF070D"/>
    <w:rsid w:val="00FF0BAD"/>
    <w:rsid w:val="00FF0E5D"/>
    <w:rsid w:val="00FF0FD4"/>
    <w:rsid w:val="00FF1086"/>
    <w:rsid w:val="00FF18C2"/>
    <w:rsid w:val="00FF2AE3"/>
    <w:rsid w:val="00FF2D31"/>
    <w:rsid w:val="00FF3C0E"/>
    <w:rsid w:val="00FF4056"/>
    <w:rsid w:val="00FF44BD"/>
    <w:rsid w:val="00FF4AD1"/>
    <w:rsid w:val="00FF56FE"/>
    <w:rsid w:val="00FF58CC"/>
    <w:rsid w:val="00FF7205"/>
    <w:rsid w:val="00FF74FF"/>
    <w:rsid w:val="00FF790E"/>
    <w:rsid w:val="0D585777"/>
    <w:rsid w:val="16774248"/>
    <w:rsid w:val="264B26A7"/>
    <w:rsid w:val="31D11D0D"/>
    <w:rsid w:val="44AA53C1"/>
    <w:rsid w:val="460B69F5"/>
    <w:rsid w:val="48C74774"/>
    <w:rsid w:val="4B485171"/>
    <w:rsid w:val="4D925648"/>
    <w:rsid w:val="4ECD4F03"/>
    <w:rsid w:val="54C2429F"/>
    <w:rsid w:val="56952A91"/>
    <w:rsid w:val="62AA0EAF"/>
    <w:rsid w:val="68A52467"/>
    <w:rsid w:val="763E53C8"/>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F281"/>
  <w15:docId w15:val="{1F5E834B-2A9E-429C-AE28-F8F8BCDC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qFormat="1"/>
    <w:lsdException w:name="heading 4" w:uiPriority="0" w:unhideWhenUsed="1" w:qFormat="1"/>
    <w:lsdException w:name="heading 5" w:uiPriority="9" w:unhideWhenUsed="1" w:qFormat="1"/>
    <w:lsdException w:name="heading 6"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197C"/>
    <w:pPr>
      <w:spacing w:after="0" w:line="240" w:lineRule="auto"/>
      <w:jc w:val="both"/>
    </w:pPr>
    <w:rPr>
      <w:rFonts w:eastAsiaTheme="minorHAnsi" w:cstheme="minorBidi"/>
      <w:sz w:val="24"/>
      <w:szCs w:val="22"/>
      <w:lang w:eastAsia="en-US"/>
    </w:rPr>
  </w:style>
  <w:style w:type="paragraph" w:styleId="Pealkiri1">
    <w:name w:val="heading 1"/>
    <w:basedOn w:val="Normaallaad"/>
    <w:next w:val="Normaallaad"/>
    <w:link w:val="Pealkiri1Mrk"/>
    <w:uiPriority w:val="99"/>
    <w:qFormat/>
    <w:pPr>
      <w:keepNext/>
      <w:keepLines/>
      <w:spacing w:before="480" w:after="480"/>
      <w:jc w:val="center"/>
      <w:outlineLvl w:val="0"/>
    </w:pPr>
    <w:rPr>
      <w:rFonts w:eastAsiaTheme="majorEastAsia" w:cstheme="majorBidi"/>
      <w:b/>
      <w:bCs/>
      <w:sz w:val="28"/>
      <w:szCs w:val="28"/>
    </w:rPr>
  </w:style>
  <w:style w:type="paragraph" w:styleId="Pealkiri2">
    <w:name w:val="heading 2"/>
    <w:basedOn w:val="Normaallaad"/>
    <w:next w:val="Normaallaad"/>
    <w:link w:val="Pealkiri2Mrk"/>
    <w:uiPriority w:val="9"/>
    <w:unhideWhenUsed/>
    <w:qFormat/>
    <w:pPr>
      <w:keepNext/>
      <w:keepLines/>
      <w:spacing w:before="360" w:after="360"/>
      <w:jc w:val="center"/>
      <w:outlineLvl w:val="1"/>
    </w:pPr>
    <w:rPr>
      <w:rFonts w:eastAsiaTheme="majorEastAsia" w:cstheme="majorBidi"/>
      <w:b/>
      <w:bCs/>
      <w:szCs w:val="26"/>
    </w:rPr>
  </w:style>
  <w:style w:type="paragraph" w:styleId="Pealkiri3">
    <w:name w:val="heading 3"/>
    <w:basedOn w:val="Normaallaad"/>
    <w:next w:val="Normaallaad"/>
    <w:link w:val="Pealkiri3Mrk"/>
    <w:uiPriority w:val="99"/>
    <w:qFormat/>
    <w:pPr>
      <w:keepNext/>
      <w:spacing w:before="240" w:after="240"/>
      <w:jc w:val="left"/>
      <w:outlineLvl w:val="2"/>
    </w:pPr>
    <w:rPr>
      <w:rFonts w:eastAsia="Times New Roman" w:cs="Arial"/>
      <w:b/>
      <w:szCs w:val="24"/>
    </w:rPr>
  </w:style>
  <w:style w:type="paragraph" w:styleId="Pealkiri4">
    <w:name w:val="heading 4"/>
    <w:basedOn w:val="Normaallaad"/>
    <w:next w:val="Normaallaad"/>
    <w:link w:val="Pealkiri4Mrk"/>
    <w:unhideWhenUsed/>
    <w:qFormat/>
    <w:pPr>
      <w:keepNext/>
      <w:keepLines/>
      <w:numPr>
        <w:numId w:val="1"/>
      </w:numPr>
      <w:spacing w:before="360" w:after="360"/>
      <w:jc w:val="left"/>
      <w:outlineLvl w:val="3"/>
    </w:pPr>
    <w:rPr>
      <w:rFonts w:eastAsiaTheme="majorEastAsia" w:cstheme="majorBidi"/>
      <w:bCs/>
      <w:iCs/>
    </w:rPr>
  </w:style>
  <w:style w:type="paragraph" w:styleId="Pealkiri5">
    <w:name w:val="heading 5"/>
    <w:basedOn w:val="Normaallaad"/>
    <w:next w:val="Normaallaad"/>
    <w:link w:val="Pealkiri5Mrk"/>
    <w:uiPriority w:val="9"/>
    <w:unhideWhenUsed/>
    <w:qFormat/>
    <w:pPr>
      <w:keepNext/>
      <w:keepLines/>
      <w:spacing w:before="240" w:after="240" w:line="276" w:lineRule="auto"/>
      <w:jc w:val="left"/>
      <w:outlineLvl w:val="4"/>
    </w:pPr>
    <w:rPr>
      <w:rFonts w:eastAsiaTheme="majorEastAsia" w:cstheme="majorBidi"/>
      <w:u w:val="single"/>
    </w:rPr>
  </w:style>
  <w:style w:type="paragraph" w:styleId="Pealkiri6">
    <w:name w:val="heading 6"/>
    <w:basedOn w:val="Normaallaad"/>
    <w:next w:val="Normaallaad"/>
    <w:link w:val="Pealkiri6Mrk"/>
    <w:uiPriority w:val="9"/>
    <w:unhideWhenUsed/>
    <w:qFormat/>
    <w:pPr>
      <w:keepNext/>
      <w:keepLines/>
      <w:spacing w:before="120"/>
      <w:outlineLvl w:val="5"/>
    </w:pPr>
    <w:rPr>
      <w:rFonts w:eastAsiaTheme="majorEastAsia" w:cstheme="majorBidi"/>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qFormat/>
    <w:rPr>
      <w:rFonts w:ascii="Tahoma" w:hAnsi="Tahoma" w:cs="Tahoma"/>
      <w:sz w:val="16"/>
      <w:szCs w:val="16"/>
    </w:rPr>
  </w:style>
  <w:style w:type="paragraph" w:styleId="Kehatekst">
    <w:name w:val="Body Text"/>
    <w:basedOn w:val="Normaallaad"/>
    <w:link w:val="KehatekstMrk"/>
    <w:qFormat/>
    <w:pPr>
      <w:widowControl w:val="0"/>
      <w:spacing w:before="240" w:after="240"/>
    </w:pPr>
    <w:rPr>
      <w:rFonts w:cs="Times New Roman"/>
      <w:szCs w:val="24"/>
    </w:rPr>
  </w:style>
  <w:style w:type="paragraph" w:styleId="Kehatekst2">
    <w:name w:val="Body Text 2"/>
    <w:basedOn w:val="Normaallaad"/>
    <w:link w:val="Kehatekst2Mrk"/>
    <w:uiPriority w:val="99"/>
    <w:semiHidden/>
    <w:unhideWhenUsed/>
    <w:qFormat/>
    <w:pPr>
      <w:spacing w:after="120" w:line="480" w:lineRule="auto"/>
    </w:pPr>
  </w:style>
  <w:style w:type="paragraph" w:styleId="Kommentaaritekst">
    <w:name w:val="annotation text"/>
    <w:basedOn w:val="Normaallaad"/>
    <w:link w:val="KommentaaritekstMrk"/>
    <w:uiPriority w:val="99"/>
    <w:unhideWhenUsed/>
    <w:pPr>
      <w:spacing w:after="200"/>
      <w:jc w:val="left"/>
    </w:pPr>
    <w:rPr>
      <w:rFonts w:asciiTheme="minorHAnsi" w:hAnsiTheme="minorHAnsi"/>
      <w:sz w:val="20"/>
      <w:szCs w:val="20"/>
    </w:rPr>
  </w:style>
  <w:style w:type="paragraph" w:styleId="Kommentaariteema">
    <w:name w:val="annotation subject"/>
    <w:basedOn w:val="Kommentaaritekst"/>
    <w:next w:val="Kommentaaritekst"/>
    <w:link w:val="KommentaariteemaMrk"/>
    <w:uiPriority w:val="99"/>
    <w:semiHidden/>
    <w:unhideWhenUsed/>
    <w:pPr>
      <w:spacing w:after="0"/>
      <w:jc w:val="both"/>
    </w:pPr>
    <w:rPr>
      <w:rFonts w:ascii="Times New Roman" w:hAnsi="Times New Roman"/>
      <w:b/>
      <w:bCs/>
    </w:rPr>
  </w:style>
  <w:style w:type="paragraph" w:styleId="Dokumendiplaan">
    <w:name w:val="Document Map"/>
    <w:basedOn w:val="Normaallaad"/>
    <w:link w:val="DokumendiplaanMrk"/>
    <w:uiPriority w:val="99"/>
    <w:semiHidden/>
    <w:unhideWhenUsed/>
    <w:rPr>
      <w:rFonts w:cs="Times New Roman"/>
      <w:szCs w:val="24"/>
    </w:rPr>
  </w:style>
  <w:style w:type="paragraph" w:styleId="Jalus">
    <w:name w:val="footer"/>
    <w:basedOn w:val="Normaallaad"/>
    <w:link w:val="JalusMrk"/>
    <w:uiPriority w:val="99"/>
    <w:unhideWhenUsed/>
    <w:qFormat/>
    <w:pPr>
      <w:tabs>
        <w:tab w:val="center" w:pos="4536"/>
        <w:tab w:val="right" w:pos="9072"/>
      </w:tabs>
    </w:pPr>
  </w:style>
  <w:style w:type="paragraph" w:styleId="Allmrkusetekst">
    <w:name w:val="footnote text"/>
    <w:aliases w:val="Allmärkuse tekst TNR 10 (A põhilaad)"/>
    <w:basedOn w:val="Normaallaad"/>
    <w:link w:val="AllmrkusetekstMrk"/>
    <w:uiPriority w:val="99"/>
    <w:unhideWhenUsed/>
    <w:qFormat/>
    <w:rPr>
      <w:sz w:val="20"/>
      <w:szCs w:val="24"/>
    </w:rPr>
  </w:style>
  <w:style w:type="paragraph" w:styleId="Pis">
    <w:name w:val="header"/>
    <w:basedOn w:val="Normaallaad"/>
    <w:link w:val="PisMrk"/>
    <w:uiPriority w:val="99"/>
    <w:qFormat/>
    <w:pPr>
      <w:tabs>
        <w:tab w:val="center" w:pos="4536"/>
        <w:tab w:val="right" w:pos="9072"/>
      </w:tabs>
    </w:pPr>
    <w:rPr>
      <w:rFonts w:eastAsiaTheme="minorEastAsia" w:cs="Times New Roman"/>
      <w:szCs w:val="24"/>
    </w:rPr>
  </w:style>
  <w:style w:type="paragraph" w:styleId="Normaallaadveeb">
    <w:name w:val="Normal (Web)"/>
    <w:uiPriority w:val="99"/>
    <w:unhideWhenUsed/>
    <w:pPr>
      <w:spacing w:beforeAutospacing="1" w:after="0" w:afterAutospacing="1"/>
    </w:pPr>
    <w:rPr>
      <w:sz w:val="24"/>
      <w:szCs w:val="24"/>
      <w:lang w:val="en-US" w:eastAsia="zh-CN"/>
    </w:rPr>
  </w:style>
  <w:style w:type="character" w:styleId="Kommentaariviide">
    <w:name w:val="annotation reference"/>
    <w:basedOn w:val="Liguvaikefont"/>
    <w:uiPriority w:val="99"/>
    <w:unhideWhenUsed/>
    <w:qFormat/>
    <w:rPr>
      <w:sz w:val="16"/>
      <w:szCs w:val="16"/>
    </w:rPr>
  </w:style>
  <w:style w:type="character" w:styleId="Klastatudhperlink">
    <w:name w:val="FollowedHyperlink"/>
    <w:basedOn w:val="Liguvaikefont"/>
    <w:uiPriority w:val="99"/>
    <w:semiHidden/>
    <w:unhideWhenUsed/>
    <w:qFormat/>
    <w:rPr>
      <w:color w:val="800080" w:themeColor="followedHyperlink"/>
      <w:u w:val="single"/>
    </w:rPr>
  </w:style>
  <w:style w:type="character" w:styleId="Allmrkuseviide">
    <w:name w:val="footnote reference"/>
    <w:aliases w:val="4_G,Footnotes refss,Appel note de bas de p.,Appel note de bas de p,SUPERS,Nota,Footnote symbol,Footnote"/>
    <w:basedOn w:val="Liguvaikefont"/>
    <w:uiPriority w:val="99"/>
    <w:unhideWhenUsed/>
    <w:qFormat/>
    <w:rPr>
      <w:vertAlign w:val="superscript"/>
    </w:rPr>
  </w:style>
  <w:style w:type="character" w:styleId="Hperlink">
    <w:name w:val="Hyperlink"/>
    <w:basedOn w:val="Liguvaikefont"/>
    <w:uiPriority w:val="99"/>
    <w:unhideWhenUsed/>
    <w:qFormat/>
    <w:rPr>
      <w:color w:val="0000FF" w:themeColor="hyperlink"/>
      <w:u w:val="single"/>
    </w:rPr>
  </w:style>
  <w:style w:type="character" w:styleId="Tugev">
    <w:name w:val="Strong"/>
    <w:basedOn w:val="Liguvaikefont"/>
    <w:uiPriority w:val="22"/>
    <w:qFormat/>
    <w:rPr>
      <w:b/>
      <w:bCs/>
    </w:rPr>
  </w:style>
  <w:style w:type="table" w:styleId="Kontuurtabel">
    <w:name w:val="Table Grid"/>
    <w:basedOn w:val="Normaal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allaad"/>
    <w:link w:val="BodyMrk"/>
    <w:qFormat/>
    <w:pPr>
      <w:spacing w:before="120" w:after="240" w:line="276" w:lineRule="auto"/>
    </w:pPr>
    <w:rPr>
      <w:rFonts w:eastAsia="Calibri" w:cs="Times New Roman"/>
    </w:rPr>
  </w:style>
  <w:style w:type="character" w:customStyle="1" w:styleId="BodyMrk">
    <w:name w:val="Body Märk"/>
    <w:basedOn w:val="Liguvaikefont"/>
    <w:link w:val="Body"/>
    <w:qFormat/>
    <w:rPr>
      <w:rFonts w:ascii="Times New Roman" w:eastAsia="Calibri" w:hAnsi="Times New Roman" w:cs="Times New Roman"/>
      <w:sz w:val="24"/>
    </w:rPr>
  </w:style>
  <w:style w:type="character" w:customStyle="1" w:styleId="KehatekstMrk">
    <w:name w:val="Kehatekst Märk"/>
    <w:basedOn w:val="Liguvaikefont"/>
    <w:link w:val="Kehatekst"/>
    <w:qFormat/>
    <w:rPr>
      <w:rFonts w:ascii="Times New Roman" w:hAnsi="Times New Roman" w:cs="Times New Roman"/>
      <w:sz w:val="24"/>
      <w:szCs w:val="24"/>
    </w:rPr>
  </w:style>
  <w:style w:type="character" w:customStyle="1" w:styleId="Pealkiri1Mrk">
    <w:name w:val="Pealkiri 1 Märk"/>
    <w:basedOn w:val="Liguvaikefont"/>
    <w:link w:val="Pealkiri1"/>
    <w:uiPriority w:val="9"/>
    <w:rPr>
      <w:rFonts w:ascii="Times New Roman" w:eastAsiaTheme="majorEastAsia" w:hAnsi="Times New Roman" w:cstheme="majorBidi"/>
      <w:b/>
      <w:bCs/>
      <w:sz w:val="28"/>
      <w:szCs w:val="28"/>
    </w:rPr>
  </w:style>
  <w:style w:type="character" w:customStyle="1" w:styleId="Pealkiri2Mrk">
    <w:name w:val="Pealkiri 2 Märk"/>
    <w:basedOn w:val="Liguvaikefont"/>
    <w:link w:val="Pealkiri2"/>
    <w:uiPriority w:val="9"/>
    <w:qFormat/>
    <w:rPr>
      <w:rFonts w:ascii="Times New Roman" w:eastAsiaTheme="majorEastAsia" w:hAnsi="Times New Roman" w:cstheme="majorBidi"/>
      <w:b/>
      <w:bCs/>
      <w:sz w:val="24"/>
      <w:szCs w:val="26"/>
    </w:rPr>
  </w:style>
  <w:style w:type="character" w:customStyle="1" w:styleId="Pealkiri3Mrk">
    <w:name w:val="Pealkiri 3 Märk"/>
    <w:basedOn w:val="Liguvaikefont"/>
    <w:link w:val="Pealkiri3"/>
    <w:uiPriority w:val="99"/>
    <w:qFormat/>
    <w:rPr>
      <w:rFonts w:ascii="Times New Roman" w:eastAsia="Times New Roman" w:hAnsi="Times New Roman" w:cs="Arial"/>
      <w:b/>
      <w:sz w:val="24"/>
      <w:szCs w:val="24"/>
    </w:rPr>
  </w:style>
  <w:style w:type="character" w:customStyle="1" w:styleId="Pealkiri4Mrk">
    <w:name w:val="Pealkiri 4 Märk"/>
    <w:basedOn w:val="Liguvaikefont"/>
    <w:link w:val="Pealkiri4"/>
    <w:qFormat/>
    <w:rPr>
      <w:rFonts w:ascii="Times New Roman" w:eastAsiaTheme="majorEastAsia" w:hAnsi="Times New Roman" w:cstheme="majorBidi"/>
      <w:bCs/>
      <w:iCs/>
      <w:sz w:val="24"/>
    </w:rPr>
  </w:style>
  <w:style w:type="character" w:customStyle="1" w:styleId="Pealkiri5Mrk">
    <w:name w:val="Pealkiri 5 Märk"/>
    <w:basedOn w:val="Liguvaikefont"/>
    <w:link w:val="Pealkiri5"/>
    <w:uiPriority w:val="9"/>
    <w:qFormat/>
    <w:rPr>
      <w:rFonts w:ascii="Times New Roman" w:eastAsiaTheme="majorEastAsia" w:hAnsi="Times New Roman" w:cstheme="majorBidi"/>
      <w:sz w:val="24"/>
      <w:u w:val="single"/>
    </w:rPr>
  </w:style>
  <w:style w:type="character" w:customStyle="1" w:styleId="KommentaaritekstMrk">
    <w:name w:val="Kommentaari tekst Märk"/>
    <w:basedOn w:val="Liguvaikefont"/>
    <w:link w:val="Kommentaaritekst"/>
    <w:uiPriority w:val="99"/>
    <w:qFormat/>
    <w:rPr>
      <w:sz w:val="20"/>
      <w:szCs w:val="20"/>
    </w:rPr>
  </w:style>
  <w:style w:type="character" w:customStyle="1" w:styleId="KommentaariteemaMrk">
    <w:name w:val="Kommentaari teema Märk"/>
    <w:basedOn w:val="KommentaaritekstMrk"/>
    <w:link w:val="Kommentaariteema"/>
    <w:uiPriority w:val="99"/>
    <w:semiHidden/>
    <w:rPr>
      <w:rFonts w:ascii="Times New Roman" w:hAnsi="Times New Roman"/>
      <w:b/>
      <w:bCs/>
      <w:sz w:val="20"/>
      <w:szCs w:val="20"/>
    </w:rPr>
  </w:style>
  <w:style w:type="paragraph" w:customStyle="1" w:styleId="Redaktsioon1">
    <w:name w:val="Redaktsioon1"/>
    <w:hidden/>
    <w:uiPriority w:val="99"/>
    <w:semiHidden/>
    <w:pPr>
      <w:spacing w:after="0" w:line="240" w:lineRule="auto"/>
    </w:pPr>
    <w:rPr>
      <w:rFonts w:eastAsiaTheme="minorHAnsi" w:cstheme="minorBidi"/>
      <w:sz w:val="24"/>
      <w:szCs w:val="22"/>
      <w:lang w:eastAsia="en-US"/>
    </w:rPr>
  </w:style>
  <w:style w:type="character" w:customStyle="1" w:styleId="JutumullitekstMrk">
    <w:name w:val="Jutumullitekst Märk"/>
    <w:basedOn w:val="Liguvaikefont"/>
    <w:link w:val="Jutumullitekst"/>
    <w:uiPriority w:val="99"/>
    <w:semiHidden/>
    <w:rPr>
      <w:rFonts w:ascii="Tahoma" w:hAnsi="Tahoma" w:cs="Tahoma"/>
      <w:sz w:val="16"/>
      <w:szCs w:val="16"/>
    </w:rPr>
  </w:style>
  <w:style w:type="character" w:customStyle="1" w:styleId="PisMrk">
    <w:name w:val="Päis Märk"/>
    <w:basedOn w:val="Liguvaikefont"/>
    <w:link w:val="Pis"/>
    <w:uiPriority w:val="99"/>
    <w:qFormat/>
    <w:rPr>
      <w:rFonts w:ascii="Times New Roman" w:eastAsiaTheme="minorEastAsia" w:hAnsi="Times New Roman" w:cs="Times New Roman"/>
      <w:sz w:val="24"/>
      <w:szCs w:val="24"/>
    </w:rPr>
  </w:style>
  <w:style w:type="paragraph" w:styleId="Loendilik">
    <w:name w:val="List Paragraph"/>
    <w:basedOn w:val="Normaallaad"/>
    <w:uiPriority w:val="34"/>
    <w:qFormat/>
    <w:pPr>
      <w:spacing w:before="120" w:after="120"/>
      <w:ind w:left="720"/>
      <w:contextualSpacing/>
    </w:pPr>
    <w:rPr>
      <w:rFonts w:eastAsiaTheme="minorEastAsia"/>
      <w:szCs w:val="24"/>
    </w:rPr>
  </w:style>
  <w:style w:type="character" w:customStyle="1" w:styleId="tyhik">
    <w:name w:val="tyhik"/>
    <w:basedOn w:val="Liguvaikefont"/>
    <w:qFormat/>
  </w:style>
  <w:style w:type="character" w:customStyle="1" w:styleId="JalusMrk">
    <w:name w:val="Jalus Märk"/>
    <w:basedOn w:val="Liguvaikefont"/>
    <w:link w:val="Jalus"/>
    <w:uiPriority w:val="99"/>
    <w:qFormat/>
    <w:rPr>
      <w:rFonts w:ascii="Times New Roman" w:hAnsi="Times New Roman"/>
      <w:sz w:val="24"/>
    </w:rPr>
  </w:style>
  <w:style w:type="character" w:customStyle="1" w:styleId="d">
    <w:name w:val="d"/>
    <w:basedOn w:val="Liguvaikefont"/>
    <w:qFormat/>
  </w:style>
  <w:style w:type="character" w:customStyle="1" w:styleId="n">
    <w:name w:val="n"/>
    <w:basedOn w:val="Liguvaikefont"/>
    <w:qFormat/>
  </w:style>
  <w:style w:type="character" w:customStyle="1" w:styleId="nd">
    <w:name w:val="nd"/>
    <w:basedOn w:val="Liguvaikefont"/>
    <w:qFormat/>
  </w:style>
  <w:style w:type="character" w:customStyle="1" w:styleId="tgsatt">
    <w:name w:val="tg_s_att"/>
    <w:basedOn w:val="Liguvaikefont"/>
    <w:qFormat/>
  </w:style>
  <w:style w:type="character" w:customStyle="1" w:styleId="Kehatekst2Mrk">
    <w:name w:val="Kehatekst 2 Märk"/>
    <w:basedOn w:val="Liguvaikefont"/>
    <w:link w:val="Kehatekst2"/>
    <w:uiPriority w:val="99"/>
    <w:semiHidden/>
    <w:qFormat/>
    <w:rPr>
      <w:rFonts w:ascii="Times New Roman" w:hAnsi="Times New Roman"/>
      <w:sz w:val="24"/>
    </w:rPr>
  </w:style>
  <w:style w:type="character" w:customStyle="1" w:styleId="Pealkiri6Mrk">
    <w:name w:val="Pealkiri 6 Märk"/>
    <w:basedOn w:val="Liguvaikefont"/>
    <w:link w:val="Pealkiri6"/>
    <w:uiPriority w:val="9"/>
    <w:qFormat/>
    <w:rPr>
      <w:rFonts w:ascii="Times New Roman" w:eastAsiaTheme="majorEastAsia" w:hAnsi="Times New Roman" w:cstheme="majorBidi"/>
      <w:sz w:val="24"/>
      <w:u w:val="single"/>
    </w:rPr>
  </w:style>
  <w:style w:type="paragraph" w:customStyle="1" w:styleId="Default">
    <w:name w:val="Default"/>
    <w:uiPriority w:val="99"/>
    <w:pPr>
      <w:autoSpaceDE w:val="0"/>
      <w:autoSpaceDN w:val="0"/>
      <w:adjustRightInd w:val="0"/>
      <w:spacing w:after="0" w:line="240" w:lineRule="auto"/>
    </w:pPr>
    <w:rPr>
      <w:rFonts w:eastAsiaTheme="minorHAnsi"/>
      <w:color w:val="000000"/>
      <w:sz w:val="24"/>
      <w:szCs w:val="24"/>
      <w:lang w:eastAsia="en-US"/>
    </w:rPr>
  </w:style>
  <w:style w:type="character" w:customStyle="1" w:styleId="apple-converted-space">
    <w:name w:val="apple-converted-space"/>
    <w:basedOn w:val="Liguvaikefont"/>
  </w:style>
  <w:style w:type="character" w:customStyle="1" w:styleId="AllmrkusetekstMrk">
    <w:name w:val="Allmärkuse tekst Märk"/>
    <w:aliases w:val="Allmärkuse tekst TNR 10 (A põhilaad) Märk"/>
    <w:basedOn w:val="Liguvaikefont"/>
    <w:link w:val="Allmrkusetekst"/>
    <w:uiPriority w:val="99"/>
    <w:qFormat/>
    <w:rPr>
      <w:rFonts w:ascii="Times New Roman" w:hAnsi="Times New Roman"/>
      <w:sz w:val="20"/>
      <w:szCs w:val="24"/>
    </w:rPr>
  </w:style>
  <w:style w:type="character" w:customStyle="1" w:styleId="WW8Num1z2">
    <w:name w:val="WW8Num1z2"/>
    <w:qFormat/>
    <w:rPr>
      <w:rFonts w:ascii="Wingdings" w:hAnsi="Wingdings"/>
    </w:rPr>
  </w:style>
  <w:style w:type="character" w:customStyle="1" w:styleId="DokumendiplaanMrk">
    <w:name w:val="Dokumendiplaan Märk"/>
    <w:basedOn w:val="Liguvaikefont"/>
    <w:link w:val="Dokumendiplaan"/>
    <w:uiPriority w:val="99"/>
    <w:semiHidden/>
    <w:qFormat/>
    <w:rPr>
      <w:rFonts w:ascii="Times New Roman" w:hAnsi="Times New Roman" w:cs="Times New Roman"/>
      <w:sz w:val="24"/>
      <w:szCs w:val="24"/>
    </w:rPr>
  </w:style>
  <w:style w:type="character" w:styleId="Kohatitetekst">
    <w:name w:val="Placeholder Text"/>
    <w:basedOn w:val="Liguvaikefont"/>
    <w:uiPriority w:val="99"/>
    <w:semiHidden/>
    <w:rPr>
      <w:color w:val="808080"/>
    </w:rPr>
  </w:style>
  <w:style w:type="paragraph" w:customStyle="1" w:styleId="Vaikimisi">
    <w:name w:val="Vaikimisi"/>
    <w:qFormat/>
    <w:pPr>
      <w:widowControl w:val="0"/>
      <w:autoSpaceDE w:val="0"/>
      <w:autoSpaceDN w:val="0"/>
      <w:adjustRightInd w:val="0"/>
      <w:spacing w:after="0" w:line="240" w:lineRule="auto"/>
    </w:pPr>
    <w:rPr>
      <w:rFonts w:eastAsia="Times New Roman" w:hAnsi="Lucida Sans Unicode"/>
      <w:kern w:val="1"/>
      <w:sz w:val="24"/>
      <w:szCs w:val="24"/>
      <w:lang w:eastAsia="zh-CN" w:bidi="hi-IN"/>
    </w:rPr>
  </w:style>
  <w:style w:type="paragraph" w:customStyle="1" w:styleId="Standard">
    <w:name w:val="Standard"/>
    <w:qFormat/>
    <w:pPr>
      <w:widowControl w:val="0"/>
      <w:suppressAutoHyphens/>
      <w:autoSpaceDN w:val="0"/>
      <w:spacing w:after="0" w:line="240" w:lineRule="auto"/>
      <w:textAlignment w:val="baseline"/>
    </w:pPr>
    <w:rPr>
      <w:rFonts w:eastAsia="Arial Unicode MS" w:cs="Tahoma"/>
      <w:kern w:val="3"/>
      <w:sz w:val="24"/>
      <w:szCs w:val="24"/>
    </w:rPr>
  </w:style>
  <w:style w:type="paragraph" w:styleId="Pealkiri">
    <w:name w:val="Title"/>
    <w:basedOn w:val="Normaallaad"/>
    <w:next w:val="Normaallaad"/>
    <w:link w:val="PealkiriMrk"/>
    <w:uiPriority w:val="10"/>
    <w:qFormat/>
    <w:rsid w:val="00233C3D"/>
    <w:pPr>
      <w:contextualSpacing/>
      <w:jc w:val="left"/>
    </w:pPr>
    <w:rPr>
      <w:rFonts w:asciiTheme="majorHAnsi" w:eastAsiaTheme="majorEastAsia" w:hAnsiTheme="majorHAnsi" w:cstheme="majorBidi"/>
      <w:noProof/>
      <w:spacing w:val="-10"/>
      <w:kern w:val="28"/>
      <w:sz w:val="56"/>
      <w:szCs w:val="56"/>
    </w:rPr>
  </w:style>
  <w:style w:type="character" w:customStyle="1" w:styleId="PealkiriMrk">
    <w:name w:val="Pealkiri Märk"/>
    <w:basedOn w:val="Liguvaikefont"/>
    <w:link w:val="Pealkiri"/>
    <w:uiPriority w:val="10"/>
    <w:rsid w:val="00233C3D"/>
    <w:rPr>
      <w:rFonts w:asciiTheme="majorHAnsi" w:eastAsiaTheme="majorEastAsia" w:hAnsiTheme="majorHAnsi" w:cstheme="majorBidi"/>
      <w:noProof/>
      <w:spacing w:val="-10"/>
      <w:kern w:val="28"/>
      <w:sz w:val="56"/>
      <w:szCs w:val="56"/>
      <w:lang w:eastAsia="en-US"/>
    </w:rPr>
  </w:style>
  <w:style w:type="paragraph" w:customStyle="1" w:styleId="Normaallaad1">
    <w:name w:val="Normaallaad1"/>
    <w:basedOn w:val="Normaallaad"/>
    <w:rsid w:val="00E3117D"/>
    <w:pPr>
      <w:spacing w:before="100" w:beforeAutospacing="1" w:after="100" w:afterAutospacing="1"/>
      <w:jc w:val="left"/>
    </w:pPr>
    <w:rPr>
      <w:rFonts w:eastAsia="Times New Roman" w:cs="Times New Roman"/>
      <w:szCs w:val="24"/>
      <w:lang w:eastAsia="et-EE"/>
    </w:rPr>
  </w:style>
  <w:style w:type="character" w:customStyle="1" w:styleId="sub">
    <w:name w:val="sub"/>
    <w:basedOn w:val="Liguvaikefont"/>
    <w:rsid w:val="00E3117D"/>
  </w:style>
  <w:style w:type="paragraph" w:customStyle="1" w:styleId="Normaallaad2">
    <w:name w:val="Normaallaad2"/>
    <w:basedOn w:val="Normaallaad"/>
    <w:rsid w:val="00D960C8"/>
    <w:pPr>
      <w:spacing w:before="100" w:beforeAutospacing="1" w:after="100" w:afterAutospacing="1"/>
      <w:jc w:val="left"/>
    </w:pPr>
    <w:rPr>
      <w:rFonts w:eastAsia="Times New Roman" w:cs="Times New Roman"/>
      <w:szCs w:val="24"/>
      <w:lang w:eastAsia="et-EE"/>
    </w:rPr>
  </w:style>
  <w:style w:type="paragraph" w:styleId="Redaktsioon">
    <w:name w:val="Revision"/>
    <w:hidden/>
    <w:uiPriority w:val="99"/>
    <w:semiHidden/>
    <w:rsid w:val="00602BB0"/>
    <w:pPr>
      <w:spacing w:after="0" w:line="240" w:lineRule="auto"/>
    </w:pPr>
    <w:rPr>
      <w:rFonts w:eastAsiaTheme="minorHAnsi" w:cstheme="minorBidi"/>
      <w:sz w:val="24"/>
      <w:szCs w:val="22"/>
      <w:lang w:eastAsia="en-US"/>
    </w:rPr>
  </w:style>
  <w:style w:type="character" w:styleId="Lahendamatamainimine">
    <w:name w:val="Unresolved Mention"/>
    <w:basedOn w:val="Liguvaikefont"/>
    <w:uiPriority w:val="99"/>
    <w:semiHidden/>
    <w:unhideWhenUsed/>
    <w:rsid w:val="00903AB4"/>
    <w:rPr>
      <w:color w:val="605E5C"/>
      <w:shd w:val="clear" w:color="auto" w:fill="E1DFDD"/>
    </w:rPr>
  </w:style>
  <w:style w:type="paragraph" w:styleId="Pealdis">
    <w:name w:val="caption"/>
    <w:basedOn w:val="Normaallaad"/>
    <w:next w:val="Normaallaad"/>
    <w:uiPriority w:val="35"/>
    <w:unhideWhenUsed/>
    <w:qFormat/>
    <w:rsid w:val="003A42CD"/>
    <w:pPr>
      <w:spacing w:after="200"/>
      <w:jc w:val="left"/>
    </w:pPr>
    <w:rPr>
      <w:rFonts w:asciiTheme="minorHAnsi" w:hAnsiTheme="minorHAnsi"/>
      <w:i/>
      <w:iCs/>
      <w:color w:val="1F497D" w:themeColor="text2"/>
      <w:sz w:val="18"/>
      <w:szCs w:val="18"/>
      <w14:ligatures w14:val="standardContextual"/>
    </w:rPr>
  </w:style>
  <w:style w:type="character" w:customStyle="1" w:styleId="normaltextrun">
    <w:name w:val="normaltextrun"/>
    <w:basedOn w:val="Liguvaikefont"/>
    <w:rsid w:val="002F0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91352">
      <w:bodyDiv w:val="1"/>
      <w:marLeft w:val="0"/>
      <w:marRight w:val="0"/>
      <w:marTop w:val="0"/>
      <w:marBottom w:val="0"/>
      <w:divBdr>
        <w:top w:val="none" w:sz="0" w:space="0" w:color="auto"/>
        <w:left w:val="none" w:sz="0" w:space="0" w:color="auto"/>
        <w:bottom w:val="none" w:sz="0" w:space="0" w:color="auto"/>
        <w:right w:val="none" w:sz="0" w:space="0" w:color="auto"/>
      </w:divBdr>
    </w:div>
    <w:div w:id="231819467">
      <w:bodyDiv w:val="1"/>
      <w:marLeft w:val="0"/>
      <w:marRight w:val="0"/>
      <w:marTop w:val="0"/>
      <w:marBottom w:val="0"/>
      <w:divBdr>
        <w:top w:val="none" w:sz="0" w:space="0" w:color="auto"/>
        <w:left w:val="none" w:sz="0" w:space="0" w:color="auto"/>
        <w:bottom w:val="none" w:sz="0" w:space="0" w:color="auto"/>
        <w:right w:val="none" w:sz="0" w:space="0" w:color="auto"/>
      </w:divBdr>
    </w:div>
    <w:div w:id="271861224">
      <w:bodyDiv w:val="1"/>
      <w:marLeft w:val="0"/>
      <w:marRight w:val="0"/>
      <w:marTop w:val="0"/>
      <w:marBottom w:val="0"/>
      <w:divBdr>
        <w:top w:val="none" w:sz="0" w:space="0" w:color="auto"/>
        <w:left w:val="none" w:sz="0" w:space="0" w:color="auto"/>
        <w:bottom w:val="none" w:sz="0" w:space="0" w:color="auto"/>
        <w:right w:val="none" w:sz="0" w:space="0" w:color="auto"/>
      </w:divBdr>
    </w:div>
    <w:div w:id="280692155">
      <w:bodyDiv w:val="1"/>
      <w:marLeft w:val="0"/>
      <w:marRight w:val="0"/>
      <w:marTop w:val="0"/>
      <w:marBottom w:val="0"/>
      <w:divBdr>
        <w:top w:val="none" w:sz="0" w:space="0" w:color="auto"/>
        <w:left w:val="none" w:sz="0" w:space="0" w:color="auto"/>
        <w:bottom w:val="none" w:sz="0" w:space="0" w:color="auto"/>
        <w:right w:val="none" w:sz="0" w:space="0" w:color="auto"/>
      </w:divBdr>
    </w:div>
    <w:div w:id="402798287">
      <w:bodyDiv w:val="1"/>
      <w:marLeft w:val="0"/>
      <w:marRight w:val="0"/>
      <w:marTop w:val="0"/>
      <w:marBottom w:val="0"/>
      <w:divBdr>
        <w:top w:val="none" w:sz="0" w:space="0" w:color="auto"/>
        <w:left w:val="none" w:sz="0" w:space="0" w:color="auto"/>
        <w:bottom w:val="none" w:sz="0" w:space="0" w:color="auto"/>
        <w:right w:val="none" w:sz="0" w:space="0" w:color="auto"/>
      </w:divBdr>
    </w:div>
    <w:div w:id="434593106">
      <w:bodyDiv w:val="1"/>
      <w:marLeft w:val="0"/>
      <w:marRight w:val="0"/>
      <w:marTop w:val="0"/>
      <w:marBottom w:val="0"/>
      <w:divBdr>
        <w:top w:val="none" w:sz="0" w:space="0" w:color="auto"/>
        <w:left w:val="none" w:sz="0" w:space="0" w:color="auto"/>
        <w:bottom w:val="none" w:sz="0" w:space="0" w:color="auto"/>
        <w:right w:val="none" w:sz="0" w:space="0" w:color="auto"/>
      </w:divBdr>
    </w:div>
    <w:div w:id="570580256">
      <w:bodyDiv w:val="1"/>
      <w:marLeft w:val="0"/>
      <w:marRight w:val="0"/>
      <w:marTop w:val="0"/>
      <w:marBottom w:val="0"/>
      <w:divBdr>
        <w:top w:val="none" w:sz="0" w:space="0" w:color="auto"/>
        <w:left w:val="none" w:sz="0" w:space="0" w:color="auto"/>
        <w:bottom w:val="none" w:sz="0" w:space="0" w:color="auto"/>
        <w:right w:val="none" w:sz="0" w:space="0" w:color="auto"/>
      </w:divBdr>
    </w:div>
    <w:div w:id="625082678">
      <w:bodyDiv w:val="1"/>
      <w:marLeft w:val="0"/>
      <w:marRight w:val="0"/>
      <w:marTop w:val="0"/>
      <w:marBottom w:val="0"/>
      <w:divBdr>
        <w:top w:val="none" w:sz="0" w:space="0" w:color="auto"/>
        <w:left w:val="none" w:sz="0" w:space="0" w:color="auto"/>
        <w:bottom w:val="none" w:sz="0" w:space="0" w:color="auto"/>
        <w:right w:val="none" w:sz="0" w:space="0" w:color="auto"/>
      </w:divBdr>
    </w:div>
    <w:div w:id="672494174">
      <w:bodyDiv w:val="1"/>
      <w:marLeft w:val="0"/>
      <w:marRight w:val="0"/>
      <w:marTop w:val="0"/>
      <w:marBottom w:val="0"/>
      <w:divBdr>
        <w:top w:val="none" w:sz="0" w:space="0" w:color="auto"/>
        <w:left w:val="none" w:sz="0" w:space="0" w:color="auto"/>
        <w:bottom w:val="none" w:sz="0" w:space="0" w:color="auto"/>
        <w:right w:val="none" w:sz="0" w:space="0" w:color="auto"/>
      </w:divBdr>
      <w:divsChild>
        <w:div w:id="297732576">
          <w:marLeft w:val="0"/>
          <w:marRight w:val="0"/>
          <w:marTop w:val="0"/>
          <w:marBottom w:val="0"/>
          <w:divBdr>
            <w:top w:val="none" w:sz="0" w:space="0" w:color="auto"/>
            <w:left w:val="none" w:sz="0" w:space="0" w:color="auto"/>
            <w:bottom w:val="none" w:sz="0" w:space="0" w:color="auto"/>
            <w:right w:val="none" w:sz="0" w:space="0" w:color="auto"/>
          </w:divBdr>
        </w:div>
        <w:div w:id="1667434849">
          <w:marLeft w:val="0"/>
          <w:marRight w:val="0"/>
          <w:marTop w:val="0"/>
          <w:marBottom w:val="0"/>
          <w:divBdr>
            <w:top w:val="none" w:sz="0" w:space="0" w:color="auto"/>
            <w:left w:val="none" w:sz="0" w:space="0" w:color="auto"/>
            <w:bottom w:val="none" w:sz="0" w:space="0" w:color="auto"/>
            <w:right w:val="none" w:sz="0" w:space="0" w:color="auto"/>
          </w:divBdr>
        </w:div>
        <w:div w:id="1743217957">
          <w:marLeft w:val="0"/>
          <w:marRight w:val="0"/>
          <w:marTop w:val="0"/>
          <w:marBottom w:val="0"/>
          <w:divBdr>
            <w:top w:val="none" w:sz="0" w:space="0" w:color="auto"/>
            <w:left w:val="none" w:sz="0" w:space="0" w:color="auto"/>
            <w:bottom w:val="none" w:sz="0" w:space="0" w:color="auto"/>
            <w:right w:val="none" w:sz="0" w:space="0" w:color="auto"/>
          </w:divBdr>
        </w:div>
        <w:div w:id="1972248132">
          <w:marLeft w:val="0"/>
          <w:marRight w:val="0"/>
          <w:marTop w:val="0"/>
          <w:marBottom w:val="0"/>
          <w:divBdr>
            <w:top w:val="none" w:sz="0" w:space="0" w:color="auto"/>
            <w:left w:val="none" w:sz="0" w:space="0" w:color="auto"/>
            <w:bottom w:val="none" w:sz="0" w:space="0" w:color="auto"/>
            <w:right w:val="none" w:sz="0" w:space="0" w:color="auto"/>
          </w:divBdr>
        </w:div>
        <w:div w:id="731850680">
          <w:marLeft w:val="0"/>
          <w:marRight w:val="0"/>
          <w:marTop w:val="0"/>
          <w:marBottom w:val="0"/>
          <w:divBdr>
            <w:top w:val="none" w:sz="0" w:space="0" w:color="auto"/>
            <w:left w:val="none" w:sz="0" w:space="0" w:color="auto"/>
            <w:bottom w:val="none" w:sz="0" w:space="0" w:color="auto"/>
            <w:right w:val="none" w:sz="0" w:space="0" w:color="auto"/>
          </w:divBdr>
        </w:div>
        <w:div w:id="1497766491">
          <w:marLeft w:val="0"/>
          <w:marRight w:val="0"/>
          <w:marTop w:val="0"/>
          <w:marBottom w:val="0"/>
          <w:divBdr>
            <w:top w:val="none" w:sz="0" w:space="0" w:color="auto"/>
            <w:left w:val="none" w:sz="0" w:space="0" w:color="auto"/>
            <w:bottom w:val="none" w:sz="0" w:space="0" w:color="auto"/>
            <w:right w:val="none" w:sz="0" w:space="0" w:color="auto"/>
          </w:divBdr>
        </w:div>
        <w:div w:id="596257074">
          <w:marLeft w:val="0"/>
          <w:marRight w:val="0"/>
          <w:marTop w:val="0"/>
          <w:marBottom w:val="0"/>
          <w:divBdr>
            <w:top w:val="none" w:sz="0" w:space="0" w:color="auto"/>
            <w:left w:val="none" w:sz="0" w:space="0" w:color="auto"/>
            <w:bottom w:val="none" w:sz="0" w:space="0" w:color="auto"/>
            <w:right w:val="none" w:sz="0" w:space="0" w:color="auto"/>
          </w:divBdr>
        </w:div>
        <w:div w:id="817383948">
          <w:marLeft w:val="0"/>
          <w:marRight w:val="0"/>
          <w:marTop w:val="0"/>
          <w:marBottom w:val="0"/>
          <w:divBdr>
            <w:top w:val="none" w:sz="0" w:space="0" w:color="auto"/>
            <w:left w:val="none" w:sz="0" w:space="0" w:color="auto"/>
            <w:bottom w:val="none" w:sz="0" w:space="0" w:color="auto"/>
            <w:right w:val="none" w:sz="0" w:space="0" w:color="auto"/>
          </w:divBdr>
          <w:divsChild>
            <w:div w:id="467629612">
              <w:marLeft w:val="-75"/>
              <w:marRight w:val="0"/>
              <w:marTop w:val="30"/>
              <w:marBottom w:val="30"/>
              <w:divBdr>
                <w:top w:val="none" w:sz="0" w:space="0" w:color="auto"/>
                <w:left w:val="none" w:sz="0" w:space="0" w:color="auto"/>
                <w:bottom w:val="none" w:sz="0" w:space="0" w:color="auto"/>
                <w:right w:val="none" w:sz="0" w:space="0" w:color="auto"/>
              </w:divBdr>
              <w:divsChild>
                <w:div w:id="1278827356">
                  <w:marLeft w:val="0"/>
                  <w:marRight w:val="0"/>
                  <w:marTop w:val="0"/>
                  <w:marBottom w:val="0"/>
                  <w:divBdr>
                    <w:top w:val="none" w:sz="0" w:space="0" w:color="auto"/>
                    <w:left w:val="none" w:sz="0" w:space="0" w:color="auto"/>
                    <w:bottom w:val="none" w:sz="0" w:space="0" w:color="auto"/>
                    <w:right w:val="none" w:sz="0" w:space="0" w:color="auto"/>
                  </w:divBdr>
                  <w:divsChild>
                    <w:div w:id="144206030">
                      <w:marLeft w:val="0"/>
                      <w:marRight w:val="0"/>
                      <w:marTop w:val="0"/>
                      <w:marBottom w:val="0"/>
                      <w:divBdr>
                        <w:top w:val="none" w:sz="0" w:space="0" w:color="auto"/>
                        <w:left w:val="none" w:sz="0" w:space="0" w:color="auto"/>
                        <w:bottom w:val="none" w:sz="0" w:space="0" w:color="auto"/>
                        <w:right w:val="none" w:sz="0" w:space="0" w:color="auto"/>
                      </w:divBdr>
                    </w:div>
                  </w:divsChild>
                </w:div>
                <w:div w:id="2062165877">
                  <w:marLeft w:val="0"/>
                  <w:marRight w:val="0"/>
                  <w:marTop w:val="0"/>
                  <w:marBottom w:val="0"/>
                  <w:divBdr>
                    <w:top w:val="none" w:sz="0" w:space="0" w:color="auto"/>
                    <w:left w:val="none" w:sz="0" w:space="0" w:color="auto"/>
                    <w:bottom w:val="none" w:sz="0" w:space="0" w:color="auto"/>
                    <w:right w:val="none" w:sz="0" w:space="0" w:color="auto"/>
                  </w:divBdr>
                  <w:divsChild>
                    <w:div w:id="2083599720">
                      <w:marLeft w:val="0"/>
                      <w:marRight w:val="0"/>
                      <w:marTop w:val="0"/>
                      <w:marBottom w:val="0"/>
                      <w:divBdr>
                        <w:top w:val="none" w:sz="0" w:space="0" w:color="auto"/>
                        <w:left w:val="none" w:sz="0" w:space="0" w:color="auto"/>
                        <w:bottom w:val="none" w:sz="0" w:space="0" w:color="auto"/>
                        <w:right w:val="none" w:sz="0" w:space="0" w:color="auto"/>
                      </w:divBdr>
                    </w:div>
                  </w:divsChild>
                </w:div>
                <w:div w:id="239294843">
                  <w:marLeft w:val="0"/>
                  <w:marRight w:val="0"/>
                  <w:marTop w:val="0"/>
                  <w:marBottom w:val="0"/>
                  <w:divBdr>
                    <w:top w:val="none" w:sz="0" w:space="0" w:color="auto"/>
                    <w:left w:val="none" w:sz="0" w:space="0" w:color="auto"/>
                    <w:bottom w:val="none" w:sz="0" w:space="0" w:color="auto"/>
                    <w:right w:val="none" w:sz="0" w:space="0" w:color="auto"/>
                  </w:divBdr>
                  <w:divsChild>
                    <w:div w:id="1196389628">
                      <w:marLeft w:val="0"/>
                      <w:marRight w:val="0"/>
                      <w:marTop w:val="0"/>
                      <w:marBottom w:val="0"/>
                      <w:divBdr>
                        <w:top w:val="none" w:sz="0" w:space="0" w:color="auto"/>
                        <w:left w:val="none" w:sz="0" w:space="0" w:color="auto"/>
                        <w:bottom w:val="none" w:sz="0" w:space="0" w:color="auto"/>
                        <w:right w:val="none" w:sz="0" w:space="0" w:color="auto"/>
                      </w:divBdr>
                    </w:div>
                  </w:divsChild>
                </w:div>
                <w:div w:id="1695963857">
                  <w:marLeft w:val="0"/>
                  <w:marRight w:val="0"/>
                  <w:marTop w:val="0"/>
                  <w:marBottom w:val="0"/>
                  <w:divBdr>
                    <w:top w:val="none" w:sz="0" w:space="0" w:color="auto"/>
                    <w:left w:val="none" w:sz="0" w:space="0" w:color="auto"/>
                    <w:bottom w:val="none" w:sz="0" w:space="0" w:color="auto"/>
                    <w:right w:val="none" w:sz="0" w:space="0" w:color="auto"/>
                  </w:divBdr>
                  <w:divsChild>
                    <w:div w:id="2031644455">
                      <w:marLeft w:val="0"/>
                      <w:marRight w:val="0"/>
                      <w:marTop w:val="0"/>
                      <w:marBottom w:val="0"/>
                      <w:divBdr>
                        <w:top w:val="none" w:sz="0" w:space="0" w:color="auto"/>
                        <w:left w:val="none" w:sz="0" w:space="0" w:color="auto"/>
                        <w:bottom w:val="none" w:sz="0" w:space="0" w:color="auto"/>
                        <w:right w:val="none" w:sz="0" w:space="0" w:color="auto"/>
                      </w:divBdr>
                    </w:div>
                  </w:divsChild>
                </w:div>
                <w:div w:id="270163022">
                  <w:marLeft w:val="0"/>
                  <w:marRight w:val="0"/>
                  <w:marTop w:val="0"/>
                  <w:marBottom w:val="0"/>
                  <w:divBdr>
                    <w:top w:val="none" w:sz="0" w:space="0" w:color="auto"/>
                    <w:left w:val="none" w:sz="0" w:space="0" w:color="auto"/>
                    <w:bottom w:val="none" w:sz="0" w:space="0" w:color="auto"/>
                    <w:right w:val="none" w:sz="0" w:space="0" w:color="auto"/>
                  </w:divBdr>
                  <w:divsChild>
                    <w:div w:id="387144354">
                      <w:marLeft w:val="0"/>
                      <w:marRight w:val="0"/>
                      <w:marTop w:val="0"/>
                      <w:marBottom w:val="0"/>
                      <w:divBdr>
                        <w:top w:val="none" w:sz="0" w:space="0" w:color="auto"/>
                        <w:left w:val="none" w:sz="0" w:space="0" w:color="auto"/>
                        <w:bottom w:val="none" w:sz="0" w:space="0" w:color="auto"/>
                        <w:right w:val="none" w:sz="0" w:space="0" w:color="auto"/>
                      </w:divBdr>
                    </w:div>
                  </w:divsChild>
                </w:div>
                <w:div w:id="903490655">
                  <w:marLeft w:val="0"/>
                  <w:marRight w:val="0"/>
                  <w:marTop w:val="0"/>
                  <w:marBottom w:val="0"/>
                  <w:divBdr>
                    <w:top w:val="none" w:sz="0" w:space="0" w:color="auto"/>
                    <w:left w:val="none" w:sz="0" w:space="0" w:color="auto"/>
                    <w:bottom w:val="none" w:sz="0" w:space="0" w:color="auto"/>
                    <w:right w:val="none" w:sz="0" w:space="0" w:color="auto"/>
                  </w:divBdr>
                  <w:divsChild>
                    <w:div w:id="1154418453">
                      <w:marLeft w:val="0"/>
                      <w:marRight w:val="0"/>
                      <w:marTop w:val="0"/>
                      <w:marBottom w:val="0"/>
                      <w:divBdr>
                        <w:top w:val="none" w:sz="0" w:space="0" w:color="auto"/>
                        <w:left w:val="none" w:sz="0" w:space="0" w:color="auto"/>
                        <w:bottom w:val="none" w:sz="0" w:space="0" w:color="auto"/>
                        <w:right w:val="none" w:sz="0" w:space="0" w:color="auto"/>
                      </w:divBdr>
                    </w:div>
                  </w:divsChild>
                </w:div>
                <w:div w:id="1134104459">
                  <w:marLeft w:val="0"/>
                  <w:marRight w:val="0"/>
                  <w:marTop w:val="0"/>
                  <w:marBottom w:val="0"/>
                  <w:divBdr>
                    <w:top w:val="none" w:sz="0" w:space="0" w:color="auto"/>
                    <w:left w:val="none" w:sz="0" w:space="0" w:color="auto"/>
                    <w:bottom w:val="none" w:sz="0" w:space="0" w:color="auto"/>
                    <w:right w:val="none" w:sz="0" w:space="0" w:color="auto"/>
                  </w:divBdr>
                  <w:divsChild>
                    <w:div w:id="1517379662">
                      <w:marLeft w:val="0"/>
                      <w:marRight w:val="0"/>
                      <w:marTop w:val="0"/>
                      <w:marBottom w:val="0"/>
                      <w:divBdr>
                        <w:top w:val="none" w:sz="0" w:space="0" w:color="auto"/>
                        <w:left w:val="none" w:sz="0" w:space="0" w:color="auto"/>
                        <w:bottom w:val="none" w:sz="0" w:space="0" w:color="auto"/>
                        <w:right w:val="none" w:sz="0" w:space="0" w:color="auto"/>
                      </w:divBdr>
                    </w:div>
                  </w:divsChild>
                </w:div>
                <w:div w:id="616061354">
                  <w:marLeft w:val="0"/>
                  <w:marRight w:val="0"/>
                  <w:marTop w:val="0"/>
                  <w:marBottom w:val="0"/>
                  <w:divBdr>
                    <w:top w:val="none" w:sz="0" w:space="0" w:color="auto"/>
                    <w:left w:val="none" w:sz="0" w:space="0" w:color="auto"/>
                    <w:bottom w:val="none" w:sz="0" w:space="0" w:color="auto"/>
                    <w:right w:val="none" w:sz="0" w:space="0" w:color="auto"/>
                  </w:divBdr>
                  <w:divsChild>
                    <w:div w:id="1404523233">
                      <w:marLeft w:val="0"/>
                      <w:marRight w:val="0"/>
                      <w:marTop w:val="0"/>
                      <w:marBottom w:val="0"/>
                      <w:divBdr>
                        <w:top w:val="none" w:sz="0" w:space="0" w:color="auto"/>
                        <w:left w:val="none" w:sz="0" w:space="0" w:color="auto"/>
                        <w:bottom w:val="none" w:sz="0" w:space="0" w:color="auto"/>
                        <w:right w:val="none" w:sz="0" w:space="0" w:color="auto"/>
                      </w:divBdr>
                    </w:div>
                  </w:divsChild>
                </w:div>
                <w:div w:id="2054767521">
                  <w:marLeft w:val="0"/>
                  <w:marRight w:val="0"/>
                  <w:marTop w:val="0"/>
                  <w:marBottom w:val="0"/>
                  <w:divBdr>
                    <w:top w:val="none" w:sz="0" w:space="0" w:color="auto"/>
                    <w:left w:val="none" w:sz="0" w:space="0" w:color="auto"/>
                    <w:bottom w:val="none" w:sz="0" w:space="0" w:color="auto"/>
                    <w:right w:val="none" w:sz="0" w:space="0" w:color="auto"/>
                  </w:divBdr>
                  <w:divsChild>
                    <w:div w:id="1870334426">
                      <w:marLeft w:val="0"/>
                      <w:marRight w:val="0"/>
                      <w:marTop w:val="0"/>
                      <w:marBottom w:val="0"/>
                      <w:divBdr>
                        <w:top w:val="none" w:sz="0" w:space="0" w:color="auto"/>
                        <w:left w:val="none" w:sz="0" w:space="0" w:color="auto"/>
                        <w:bottom w:val="none" w:sz="0" w:space="0" w:color="auto"/>
                        <w:right w:val="none" w:sz="0" w:space="0" w:color="auto"/>
                      </w:divBdr>
                    </w:div>
                  </w:divsChild>
                </w:div>
                <w:div w:id="964774406">
                  <w:marLeft w:val="0"/>
                  <w:marRight w:val="0"/>
                  <w:marTop w:val="0"/>
                  <w:marBottom w:val="0"/>
                  <w:divBdr>
                    <w:top w:val="none" w:sz="0" w:space="0" w:color="auto"/>
                    <w:left w:val="none" w:sz="0" w:space="0" w:color="auto"/>
                    <w:bottom w:val="none" w:sz="0" w:space="0" w:color="auto"/>
                    <w:right w:val="none" w:sz="0" w:space="0" w:color="auto"/>
                  </w:divBdr>
                  <w:divsChild>
                    <w:div w:id="580867953">
                      <w:marLeft w:val="0"/>
                      <w:marRight w:val="0"/>
                      <w:marTop w:val="0"/>
                      <w:marBottom w:val="0"/>
                      <w:divBdr>
                        <w:top w:val="none" w:sz="0" w:space="0" w:color="auto"/>
                        <w:left w:val="none" w:sz="0" w:space="0" w:color="auto"/>
                        <w:bottom w:val="none" w:sz="0" w:space="0" w:color="auto"/>
                        <w:right w:val="none" w:sz="0" w:space="0" w:color="auto"/>
                      </w:divBdr>
                    </w:div>
                  </w:divsChild>
                </w:div>
                <w:div w:id="199828982">
                  <w:marLeft w:val="0"/>
                  <w:marRight w:val="0"/>
                  <w:marTop w:val="0"/>
                  <w:marBottom w:val="0"/>
                  <w:divBdr>
                    <w:top w:val="none" w:sz="0" w:space="0" w:color="auto"/>
                    <w:left w:val="none" w:sz="0" w:space="0" w:color="auto"/>
                    <w:bottom w:val="none" w:sz="0" w:space="0" w:color="auto"/>
                    <w:right w:val="none" w:sz="0" w:space="0" w:color="auto"/>
                  </w:divBdr>
                  <w:divsChild>
                    <w:div w:id="1870558577">
                      <w:marLeft w:val="0"/>
                      <w:marRight w:val="0"/>
                      <w:marTop w:val="0"/>
                      <w:marBottom w:val="0"/>
                      <w:divBdr>
                        <w:top w:val="none" w:sz="0" w:space="0" w:color="auto"/>
                        <w:left w:val="none" w:sz="0" w:space="0" w:color="auto"/>
                        <w:bottom w:val="none" w:sz="0" w:space="0" w:color="auto"/>
                        <w:right w:val="none" w:sz="0" w:space="0" w:color="auto"/>
                      </w:divBdr>
                    </w:div>
                  </w:divsChild>
                </w:div>
                <w:div w:id="1624533073">
                  <w:marLeft w:val="0"/>
                  <w:marRight w:val="0"/>
                  <w:marTop w:val="0"/>
                  <w:marBottom w:val="0"/>
                  <w:divBdr>
                    <w:top w:val="none" w:sz="0" w:space="0" w:color="auto"/>
                    <w:left w:val="none" w:sz="0" w:space="0" w:color="auto"/>
                    <w:bottom w:val="none" w:sz="0" w:space="0" w:color="auto"/>
                    <w:right w:val="none" w:sz="0" w:space="0" w:color="auto"/>
                  </w:divBdr>
                  <w:divsChild>
                    <w:div w:id="13409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154909">
          <w:marLeft w:val="0"/>
          <w:marRight w:val="0"/>
          <w:marTop w:val="0"/>
          <w:marBottom w:val="0"/>
          <w:divBdr>
            <w:top w:val="none" w:sz="0" w:space="0" w:color="auto"/>
            <w:left w:val="none" w:sz="0" w:space="0" w:color="auto"/>
            <w:bottom w:val="none" w:sz="0" w:space="0" w:color="auto"/>
            <w:right w:val="none" w:sz="0" w:space="0" w:color="auto"/>
          </w:divBdr>
          <w:divsChild>
            <w:div w:id="1362825915">
              <w:marLeft w:val="0"/>
              <w:marRight w:val="0"/>
              <w:marTop w:val="0"/>
              <w:marBottom w:val="0"/>
              <w:divBdr>
                <w:top w:val="none" w:sz="0" w:space="0" w:color="auto"/>
                <w:left w:val="none" w:sz="0" w:space="0" w:color="auto"/>
                <w:bottom w:val="none" w:sz="0" w:space="0" w:color="auto"/>
                <w:right w:val="none" w:sz="0" w:space="0" w:color="auto"/>
              </w:divBdr>
            </w:div>
            <w:div w:id="392703688">
              <w:marLeft w:val="0"/>
              <w:marRight w:val="0"/>
              <w:marTop w:val="0"/>
              <w:marBottom w:val="0"/>
              <w:divBdr>
                <w:top w:val="none" w:sz="0" w:space="0" w:color="auto"/>
                <w:left w:val="none" w:sz="0" w:space="0" w:color="auto"/>
                <w:bottom w:val="none" w:sz="0" w:space="0" w:color="auto"/>
                <w:right w:val="none" w:sz="0" w:space="0" w:color="auto"/>
              </w:divBdr>
            </w:div>
            <w:div w:id="1303466523">
              <w:marLeft w:val="0"/>
              <w:marRight w:val="0"/>
              <w:marTop w:val="0"/>
              <w:marBottom w:val="0"/>
              <w:divBdr>
                <w:top w:val="none" w:sz="0" w:space="0" w:color="auto"/>
                <w:left w:val="none" w:sz="0" w:space="0" w:color="auto"/>
                <w:bottom w:val="none" w:sz="0" w:space="0" w:color="auto"/>
                <w:right w:val="none" w:sz="0" w:space="0" w:color="auto"/>
              </w:divBdr>
            </w:div>
            <w:div w:id="1709526075">
              <w:marLeft w:val="0"/>
              <w:marRight w:val="0"/>
              <w:marTop w:val="0"/>
              <w:marBottom w:val="0"/>
              <w:divBdr>
                <w:top w:val="none" w:sz="0" w:space="0" w:color="auto"/>
                <w:left w:val="none" w:sz="0" w:space="0" w:color="auto"/>
                <w:bottom w:val="none" w:sz="0" w:space="0" w:color="auto"/>
                <w:right w:val="none" w:sz="0" w:space="0" w:color="auto"/>
              </w:divBdr>
            </w:div>
            <w:div w:id="399206741">
              <w:marLeft w:val="0"/>
              <w:marRight w:val="0"/>
              <w:marTop w:val="0"/>
              <w:marBottom w:val="0"/>
              <w:divBdr>
                <w:top w:val="none" w:sz="0" w:space="0" w:color="auto"/>
                <w:left w:val="none" w:sz="0" w:space="0" w:color="auto"/>
                <w:bottom w:val="none" w:sz="0" w:space="0" w:color="auto"/>
                <w:right w:val="none" w:sz="0" w:space="0" w:color="auto"/>
              </w:divBdr>
            </w:div>
            <w:div w:id="1661956766">
              <w:marLeft w:val="0"/>
              <w:marRight w:val="0"/>
              <w:marTop w:val="0"/>
              <w:marBottom w:val="0"/>
              <w:divBdr>
                <w:top w:val="none" w:sz="0" w:space="0" w:color="auto"/>
                <w:left w:val="none" w:sz="0" w:space="0" w:color="auto"/>
                <w:bottom w:val="none" w:sz="0" w:space="0" w:color="auto"/>
                <w:right w:val="none" w:sz="0" w:space="0" w:color="auto"/>
              </w:divBdr>
            </w:div>
            <w:div w:id="1702586523">
              <w:marLeft w:val="0"/>
              <w:marRight w:val="0"/>
              <w:marTop w:val="0"/>
              <w:marBottom w:val="0"/>
              <w:divBdr>
                <w:top w:val="none" w:sz="0" w:space="0" w:color="auto"/>
                <w:left w:val="none" w:sz="0" w:space="0" w:color="auto"/>
                <w:bottom w:val="none" w:sz="0" w:space="0" w:color="auto"/>
                <w:right w:val="none" w:sz="0" w:space="0" w:color="auto"/>
              </w:divBdr>
            </w:div>
            <w:div w:id="1227108805">
              <w:marLeft w:val="0"/>
              <w:marRight w:val="0"/>
              <w:marTop w:val="0"/>
              <w:marBottom w:val="0"/>
              <w:divBdr>
                <w:top w:val="none" w:sz="0" w:space="0" w:color="auto"/>
                <w:left w:val="none" w:sz="0" w:space="0" w:color="auto"/>
                <w:bottom w:val="none" w:sz="0" w:space="0" w:color="auto"/>
                <w:right w:val="none" w:sz="0" w:space="0" w:color="auto"/>
              </w:divBdr>
            </w:div>
            <w:div w:id="1180700936">
              <w:marLeft w:val="0"/>
              <w:marRight w:val="0"/>
              <w:marTop w:val="0"/>
              <w:marBottom w:val="0"/>
              <w:divBdr>
                <w:top w:val="none" w:sz="0" w:space="0" w:color="auto"/>
                <w:left w:val="none" w:sz="0" w:space="0" w:color="auto"/>
                <w:bottom w:val="none" w:sz="0" w:space="0" w:color="auto"/>
                <w:right w:val="none" w:sz="0" w:space="0" w:color="auto"/>
              </w:divBdr>
            </w:div>
            <w:div w:id="1164857233">
              <w:marLeft w:val="0"/>
              <w:marRight w:val="0"/>
              <w:marTop w:val="0"/>
              <w:marBottom w:val="0"/>
              <w:divBdr>
                <w:top w:val="none" w:sz="0" w:space="0" w:color="auto"/>
                <w:left w:val="none" w:sz="0" w:space="0" w:color="auto"/>
                <w:bottom w:val="none" w:sz="0" w:space="0" w:color="auto"/>
                <w:right w:val="none" w:sz="0" w:space="0" w:color="auto"/>
              </w:divBdr>
            </w:div>
            <w:div w:id="1929921445">
              <w:marLeft w:val="0"/>
              <w:marRight w:val="0"/>
              <w:marTop w:val="0"/>
              <w:marBottom w:val="0"/>
              <w:divBdr>
                <w:top w:val="none" w:sz="0" w:space="0" w:color="auto"/>
                <w:left w:val="none" w:sz="0" w:space="0" w:color="auto"/>
                <w:bottom w:val="none" w:sz="0" w:space="0" w:color="auto"/>
                <w:right w:val="none" w:sz="0" w:space="0" w:color="auto"/>
              </w:divBdr>
            </w:div>
            <w:div w:id="712728308">
              <w:marLeft w:val="0"/>
              <w:marRight w:val="0"/>
              <w:marTop w:val="0"/>
              <w:marBottom w:val="0"/>
              <w:divBdr>
                <w:top w:val="none" w:sz="0" w:space="0" w:color="auto"/>
                <w:left w:val="none" w:sz="0" w:space="0" w:color="auto"/>
                <w:bottom w:val="none" w:sz="0" w:space="0" w:color="auto"/>
                <w:right w:val="none" w:sz="0" w:space="0" w:color="auto"/>
              </w:divBdr>
            </w:div>
            <w:div w:id="1116946907">
              <w:marLeft w:val="0"/>
              <w:marRight w:val="0"/>
              <w:marTop w:val="0"/>
              <w:marBottom w:val="0"/>
              <w:divBdr>
                <w:top w:val="none" w:sz="0" w:space="0" w:color="auto"/>
                <w:left w:val="none" w:sz="0" w:space="0" w:color="auto"/>
                <w:bottom w:val="none" w:sz="0" w:space="0" w:color="auto"/>
                <w:right w:val="none" w:sz="0" w:space="0" w:color="auto"/>
              </w:divBdr>
            </w:div>
            <w:div w:id="598870570">
              <w:marLeft w:val="0"/>
              <w:marRight w:val="0"/>
              <w:marTop w:val="0"/>
              <w:marBottom w:val="0"/>
              <w:divBdr>
                <w:top w:val="none" w:sz="0" w:space="0" w:color="auto"/>
                <w:left w:val="none" w:sz="0" w:space="0" w:color="auto"/>
                <w:bottom w:val="none" w:sz="0" w:space="0" w:color="auto"/>
                <w:right w:val="none" w:sz="0" w:space="0" w:color="auto"/>
              </w:divBdr>
            </w:div>
            <w:div w:id="281376609">
              <w:marLeft w:val="0"/>
              <w:marRight w:val="0"/>
              <w:marTop w:val="0"/>
              <w:marBottom w:val="0"/>
              <w:divBdr>
                <w:top w:val="none" w:sz="0" w:space="0" w:color="auto"/>
                <w:left w:val="none" w:sz="0" w:space="0" w:color="auto"/>
                <w:bottom w:val="none" w:sz="0" w:space="0" w:color="auto"/>
                <w:right w:val="none" w:sz="0" w:space="0" w:color="auto"/>
              </w:divBdr>
            </w:div>
            <w:div w:id="1577322690">
              <w:marLeft w:val="0"/>
              <w:marRight w:val="0"/>
              <w:marTop w:val="0"/>
              <w:marBottom w:val="0"/>
              <w:divBdr>
                <w:top w:val="none" w:sz="0" w:space="0" w:color="auto"/>
                <w:left w:val="none" w:sz="0" w:space="0" w:color="auto"/>
                <w:bottom w:val="none" w:sz="0" w:space="0" w:color="auto"/>
                <w:right w:val="none" w:sz="0" w:space="0" w:color="auto"/>
              </w:divBdr>
            </w:div>
            <w:div w:id="698358136">
              <w:marLeft w:val="0"/>
              <w:marRight w:val="0"/>
              <w:marTop w:val="0"/>
              <w:marBottom w:val="0"/>
              <w:divBdr>
                <w:top w:val="none" w:sz="0" w:space="0" w:color="auto"/>
                <w:left w:val="none" w:sz="0" w:space="0" w:color="auto"/>
                <w:bottom w:val="none" w:sz="0" w:space="0" w:color="auto"/>
                <w:right w:val="none" w:sz="0" w:space="0" w:color="auto"/>
              </w:divBdr>
            </w:div>
            <w:div w:id="320625479">
              <w:marLeft w:val="0"/>
              <w:marRight w:val="0"/>
              <w:marTop w:val="0"/>
              <w:marBottom w:val="0"/>
              <w:divBdr>
                <w:top w:val="none" w:sz="0" w:space="0" w:color="auto"/>
                <w:left w:val="none" w:sz="0" w:space="0" w:color="auto"/>
                <w:bottom w:val="none" w:sz="0" w:space="0" w:color="auto"/>
                <w:right w:val="none" w:sz="0" w:space="0" w:color="auto"/>
              </w:divBdr>
            </w:div>
            <w:div w:id="1761170864">
              <w:marLeft w:val="0"/>
              <w:marRight w:val="0"/>
              <w:marTop w:val="0"/>
              <w:marBottom w:val="0"/>
              <w:divBdr>
                <w:top w:val="none" w:sz="0" w:space="0" w:color="auto"/>
                <w:left w:val="none" w:sz="0" w:space="0" w:color="auto"/>
                <w:bottom w:val="none" w:sz="0" w:space="0" w:color="auto"/>
                <w:right w:val="none" w:sz="0" w:space="0" w:color="auto"/>
              </w:divBdr>
            </w:div>
            <w:div w:id="1969629348">
              <w:marLeft w:val="0"/>
              <w:marRight w:val="0"/>
              <w:marTop w:val="0"/>
              <w:marBottom w:val="0"/>
              <w:divBdr>
                <w:top w:val="none" w:sz="0" w:space="0" w:color="auto"/>
                <w:left w:val="none" w:sz="0" w:space="0" w:color="auto"/>
                <w:bottom w:val="none" w:sz="0" w:space="0" w:color="auto"/>
                <w:right w:val="none" w:sz="0" w:space="0" w:color="auto"/>
              </w:divBdr>
            </w:div>
          </w:divsChild>
        </w:div>
        <w:div w:id="938179613">
          <w:marLeft w:val="0"/>
          <w:marRight w:val="0"/>
          <w:marTop w:val="0"/>
          <w:marBottom w:val="0"/>
          <w:divBdr>
            <w:top w:val="none" w:sz="0" w:space="0" w:color="auto"/>
            <w:left w:val="none" w:sz="0" w:space="0" w:color="auto"/>
            <w:bottom w:val="none" w:sz="0" w:space="0" w:color="auto"/>
            <w:right w:val="none" w:sz="0" w:space="0" w:color="auto"/>
          </w:divBdr>
        </w:div>
        <w:div w:id="457145927">
          <w:marLeft w:val="0"/>
          <w:marRight w:val="0"/>
          <w:marTop w:val="0"/>
          <w:marBottom w:val="0"/>
          <w:divBdr>
            <w:top w:val="none" w:sz="0" w:space="0" w:color="auto"/>
            <w:left w:val="none" w:sz="0" w:space="0" w:color="auto"/>
            <w:bottom w:val="none" w:sz="0" w:space="0" w:color="auto"/>
            <w:right w:val="none" w:sz="0" w:space="0" w:color="auto"/>
          </w:divBdr>
        </w:div>
        <w:div w:id="564075346">
          <w:marLeft w:val="0"/>
          <w:marRight w:val="0"/>
          <w:marTop w:val="0"/>
          <w:marBottom w:val="0"/>
          <w:divBdr>
            <w:top w:val="none" w:sz="0" w:space="0" w:color="auto"/>
            <w:left w:val="none" w:sz="0" w:space="0" w:color="auto"/>
            <w:bottom w:val="none" w:sz="0" w:space="0" w:color="auto"/>
            <w:right w:val="none" w:sz="0" w:space="0" w:color="auto"/>
          </w:divBdr>
        </w:div>
      </w:divsChild>
    </w:div>
    <w:div w:id="680007183">
      <w:bodyDiv w:val="1"/>
      <w:marLeft w:val="0"/>
      <w:marRight w:val="0"/>
      <w:marTop w:val="0"/>
      <w:marBottom w:val="0"/>
      <w:divBdr>
        <w:top w:val="none" w:sz="0" w:space="0" w:color="auto"/>
        <w:left w:val="none" w:sz="0" w:space="0" w:color="auto"/>
        <w:bottom w:val="none" w:sz="0" w:space="0" w:color="auto"/>
        <w:right w:val="none" w:sz="0" w:space="0" w:color="auto"/>
      </w:divBdr>
      <w:divsChild>
        <w:div w:id="1572160816">
          <w:marLeft w:val="0"/>
          <w:marRight w:val="0"/>
          <w:marTop w:val="0"/>
          <w:marBottom w:val="0"/>
          <w:divBdr>
            <w:top w:val="none" w:sz="0" w:space="0" w:color="auto"/>
            <w:left w:val="none" w:sz="0" w:space="0" w:color="auto"/>
            <w:bottom w:val="none" w:sz="0" w:space="0" w:color="auto"/>
            <w:right w:val="none" w:sz="0" w:space="0" w:color="auto"/>
          </w:divBdr>
        </w:div>
      </w:divsChild>
    </w:div>
    <w:div w:id="684526092">
      <w:bodyDiv w:val="1"/>
      <w:marLeft w:val="0"/>
      <w:marRight w:val="0"/>
      <w:marTop w:val="0"/>
      <w:marBottom w:val="0"/>
      <w:divBdr>
        <w:top w:val="none" w:sz="0" w:space="0" w:color="auto"/>
        <w:left w:val="none" w:sz="0" w:space="0" w:color="auto"/>
        <w:bottom w:val="none" w:sz="0" w:space="0" w:color="auto"/>
        <w:right w:val="none" w:sz="0" w:space="0" w:color="auto"/>
      </w:divBdr>
      <w:divsChild>
        <w:div w:id="769739300">
          <w:marLeft w:val="0"/>
          <w:marRight w:val="0"/>
          <w:marTop w:val="0"/>
          <w:marBottom w:val="0"/>
          <w:divBdr>
            <w:top w:val="none" w:sz="0" w:space="0" w:color="auto"/>
            <w:left w:val="none" w:sz="0" w:space="0" w:color="auto"/>
            <w:bottom w:val="none" w:sz="0" w:space="0" w:color="auto"/>
            <w:right w:val="none" w:sz="0" w:space="0" w:color="auto"/>
          </w:divBdr>
        </w:div>
      </w:divsChild>
    </w:div>
    <w:div w:id="756908020">
      <w:bodyDiv w:val="1"/>
      <w:marLeft w:val="0"/>
      <w:marRight w:val="0"/>
      <w:marTop w:val="0"/>
      <w:marBottom w:val="0"/>
      <w:divBdr>
        <w:top w:val="none" w:sz="0" w:space="0" w:color="auto"/>
        <w:left w:val="none" w:sz="0" w:space="0" w:color="auto"/>
        <w:bottom w:val="none" w:sz="0" w:space="0" w:color="auto"/>
        <w:right w:val="none" w:sz="0" w:space="0" w:color="auto"/>
      </w:divBdr>
    </w:div>
    <w:div w:id="816649235">
      <w:bodyDiv w:val="1"/>
      <w:marLeft w:val="0"/>
      <w:marRight w:val="0"/>
      <w:marTop w:val="0"/>
      <w:marBottom w:val="0"/>
      <w:divBdr>
        <w:top w:val="none" w:sz="0" w:space="0" w:color="auto"/>
        <w:left w:val="none" w:sz="0" w:space="0" w:color="auto"/>
        <w:bottom w:val="none" w:sz="0" w:space="0" w:color="auto"/>
        <w:right w:val="none" w:sz="0" w:space="0" w:color="auto"/>
      </w:divBdr>
    </w:div>
    <w:div w:id="824274242">
      <w:bodyDiv w:val="1"/>
      <w:marLeft w:val="0"/>
      <w:marRight w:val="0"/>
      <w:marTop w:val="0"/>
      <w:marBottom w:val="0"/>
      <w:divBdr>
        <w:top w:val="none" w:sz="0" w:space="0" w:color="auto"/>
        <w:left w:val="none" w:sz="0" w:space="0" w:color="auto"/>
        <w:bottom w:val="none" w:sz="0" w:space="0" w:color="auto"/>
        <w:right w:val="none" w:sz="0" w:space="0" w:color="auto"/>
      </w:divBdr>
    </w:div>
    <w:div w:id="969630331">
      <w:bodyDiv w:val="1"/>
      <w:marLeft w:val="0"/>
      <w:marRight w:val="0"/>
      <w:marTop w:val="0"/>
      <w:marBottom w:val="0"/>
      <w:divBdr>
        <w:top w:val="none" w:sz="0" w:space="0" w:color="auto"/>
        <w:left w:val="none" w:sz="0" w:space="0" w:color="auto"/>
        <w:bottom w:val="none" w:sz="0" w:space="0" w:color="auto"/>
        <w:right w:val="none" w:sz="0" w:space="0" w:color="auto"/>
      </w:divBdr>
    </w:div>
    <w:div w:id="1004624790">
      <w:bodyDiv w:val="1"/>
      <w:marLeft w:val="0"/>
      <w:marRight w:val="0"/>
      <w:marTop w:val="0"/>
      <w:marBottom w:val="0"/>
      <w:divBdr>
        <w:top w:val="none" w:sz="0" w:space="0" w:color="auto"/>
        <w:left w:val="none" w:sz="0" w:space="0" w:color="auto"/>
        <w:bottom w:val="none" w:sz="0" w:space="0" w:color="auto"/>
        <w:right w:val="none" w:sz="0" w:space="0" w:color="auto"/>
      </w:divBdr>
    </w:div>
    <w:div w:id="1081223472">
      <w:bodyDiv w:val="1"/>
      <w:marLeft w:val="0"/>
      <w:marRight w:val="0"/>
      <w:marTop w:val="0"/>
      <w:marBottom w:val="0"/>
      <w:divBdr>
        <w:top w:val="none" w:sz="0" w:space="0" w:color="auto"/>
        <w:left w:val="none" w:sz="0" w:space="0" w:color="auto"/>
        <w:bottom w:val="none" w:sz="0" w:space="0" w:color="auto"/>
        <w:right w:val="none" w:sz="0" w:space="0" w:color="auto"/>
      </w:divBdr>
      <w:divsChild>
        <w:div w:id="1085806419">
          <w:marLeft w:val="0"/>
          <w:marRight w:val="0"/>
          <w:marTop w:val="0"/>
          <w:marBottom w:val="0"/>
          <w:divBdr>
            <w:top w:val="none" w:sz="0" w:space="0" w:color="auto"/>
            <w:left w:val="none" w:sz="0" w:space="0" w:color="auto"/>
            <w:bottom w:val="none" w:sz="0" w:space="0" w:color="auto"/>
            <w:right w:val="none" w:sz="0" w:space="0" w:color="auto"/>
          </w:divBdr>
        </w:div>
      </w:divsChild>
    </w:div>
    <w:div w:id="1143887208">
      <w:bodyDiv w:val="1"/>
      <w:marLeft w:val="0"/>
      <w:marRight w:val="0"/>
      <w:marTop w:val="0"/>
      <w:marBottom w:val="0"/>
      <w:divBdr>
        <w:top w:val="none" w:sz="0" w:space="0" w:color="auto"/>
        <w:left w:val="none" w:sz="0" w:space="0" w:color="auto"/>
        <w:bottom w:val="none" w:sz="0" w:space="0" w:color="auto"/>
        <w:right w:val="none" w:sz="0" w:space="0" w:color="auto"/>
      </w:divBdr>
    </w:div>
    <w:div w:id="1289048191">
      <w:bodyDiv w:val="1"/>
      <w:marLeft w:val="0"/>
      <w:marRight w:val="0"/>
      <w:marTop w:val="0"/>
      <w:marBottom w:val="0"/>
      <w:divBdr>
        <w:top w:val="none" w:sz="0" w:space="0" w:color="auto"/>
        <w:left w:val="none" w:sz="0" w:space="0" w:color="auto"/>
        <w:bottom w:val="none" w:sz="0" w:space="0" w:color="auto"/>
        <w:right w:val="none" w:sz="0" w:space="0" w:color="auto"/>
      </w:divBdr>
    </w:div>
    <w:div w:id="1306475364">
      <w:bodyDiv w:val="1"/>
      <w:marLeft w:val="0"/>
      <w:marRight w:val="0"/>
      <w:marTop w:val="0"/>
      <w:marBottom w:val="0"/>
      <w:divBdr>
        <w:top w:val="none" w:sz="0" w:space="0" w:color="auto"/>
        <w:left w:val="none" w:sz="0" w:space="0" w:color="auto"/>
        <w:bottom w:val="none" w:sz="0" w:space="0" w:color="auto"/>
        <w:right w:val="none" w:sz="0" w:space="0" w:color="auto"/>
      </w:divBdr>
    </w:div>
    <w:div w:id="1473525928">
      <w:bodyDiv w:val="1"/>
      <w:marLeft w:val="0"/>
      <w:marRight w:val="0"/>
      <w:marTop w:val="0"/>
      <w:marBottom w:val="0"/>
      <w:divBdr>
        <w:top w:val="none" w:sz="0" w:space="0" w:color="auto"/>
        <w:left w:val="none" w:sz="0" w:space="0" w:color="auto"/>
        <w:bottom w:val="none" w:sz="0" w:space="0" w:color="auto"/>
        <w:right w:val="none" w:sz="0" w:space="0" w:color="auto"/>
      </w:divBdr>
      <w:divsChild>
        <w:div w:id="1631857756">
          <w:marLeft w:val="0"/>
          <w:marRight w:val="0"/>
          <w:marTop w:val="0"/>
          <w:marBottom w:val="0"/>
          <w:divBdr>
            <w:top w:val="none" w:sz="0" w:space="0" w:color="auto"/>
            <w:left w:val="none" w:sz="0" w:space="0" w:color="auto"/>
            <w:bottom w:val="none" w:sz="0" w:space="0" w:color="auto"/>
            <w:right w:val="none" w:sz="0" w:space="0" w:color="auto"/>
          </w:divBdr>
        </w:div>
        <w:div w:id="1731418640">
          <w:marLeft w:val="0"/>
          <w:marRight w:val="0"/>
          <w:marTop w:val="0"/>
          <w:marBottom w:val="0"/>
          <w:divBdr>
            <w:top w:val="none" w:sz="0" w:space="0" w:color="auto"/>
            <w:left w:val="none" w:sz="0" w:space="0" w:color="auto"/>
            <w:bottom w:val="none" w:sz="0" w:space="0" w:color="auto"/>
            <w:right w:val="none" w:sz="0" w:space="0" w:color="auto"/>
          </w:divBdr>
        </w:div>
        <w:div w:id="732701085">
          <w:marLeft w:val="0"/>
          <w:marRight w:val="0"/>
          <w:marTop w:val="0"/>
          <w:marBottom w:val="0"/>
          <w:divBdr>
            <w:top w:val="none" w:sz="0" w:space="0" w:color="auto"/>
            <w:left w:val="none" w:sz="0" w:space="0" w:color="auto"/>
            <w:bottom w:val="none" w:sz="0" w:space="0" w:color="auto"/>
            <w:right w:val="none" w:sz="0" w:space="0" w:color="auto"/>
          </w:divBdr>
        </w:div>
        <w:div w:id="477769986">
          <w:marLeft w:val="0"/>
          <w:marRight w:val="0"/>
          <w:marTop w:val="0"/>
          <w:marBottom w:val="0"/>
          <w:divBdr>
            <w:top w:val="none" w:sz="0" w:space="0" w:color="auto"/>
            <w:left w:val="none" w:sz="0" w:space="0" w:color="auto"/>
            <w:bottom w:val="none" w:sz="0" w:space="0" w:color="auto"/>
            <w:right w:val="none" w:sz="0" w:space="0" w:color="auto"/>
          </w:divBdr>
        </w:div>
        <w:div w:id="926883131">
          <w:marLeft w:val="0"/>
          <w:marRight w:val="0"/>
          <w:marTop w:val="0"/>
          <w:marBottom w:val="0"/>
          <w:divBdr>
            <w:top w:val="none" w:sz="0" w:space="0" w:color="auto"/>
            <w:left w:val="none" w:sz="0" w:space="0" w:color="auto"/>
            <w:bottom w:val="none" w:sz="0" w:space="0" w:color="auto"/>
            <w:right w:val="none" w:sz="0" w:space="0" w:color="auto"/>
          </w:divBdr>
        </w:div>
        <w:div w:id="1769738307">
          <w:marLeft w:val="0"/>
          <w:marRight w:val="0"/>
          <w:marTop w:val="0"/>
          <w:marBottom w:val="0"/>
          <w:divBdr>
            <w:top w:val="none" w:sz="0" w:space="0" w:color="auto"/>
            <w:left w:val="none" w:sz="0" w:space="0" w:color="auto"/>
            <w:bottom w:val="none" w:sz="0" w:space="0" w:color="auto"/>
            <w:right w:val="none" w:sz="0" w:space="0" w:color="auto"/>
          </w:divBdr>
        </w:div>
        <w:div w:id="1864855593">
          <w:marLeft w:val="0"/>
          <w:marRight w:val="0"/>
          <w:marTop w:val="0"/>
          <w:marBottom w:val="0"/>
          <w:divBdr>
            <w:top w:val="none" w:sz="0" w:space="0" w:color="auto"/>
            <w:left w:val="none" w:sz="0" w:space="0" w:color="auto"/>
            <w:bottom w:val="none" w:sz="0" w:space="0" w:color="auto"/>
            <w:right w:val="none" w:sz="0" w:space="0" w:color="auto"/>
          </w:divBdr>
        </w:div>
        <w:div w:id="1509178732">
          <w:marLeft w:val="0"/>
          <w:marRight w:val="0"/>
          <w:marTop w:val="0"/>
          <w:marBottom w:val="0"/>
          <w:divBdr>
            <w:top w:val="none" w:sz="0" w:space="0" w:color="auto"/>
            <w:left w:val="none" w:sz="0" w:space="0" w:color="auto"/>
            <w:bottom w:val="none" w:sz="0" w:space="0" w:color="auto"/>
            <w:right w:val="none" w:sz="0" w:space="0" w:color="auto"/>
          </w:divBdr>
          <w:divsChild>
            <w:div w:id="1892375808">
              <w:marLeft w:val="-75"/>
              <w:marRight w:val="0"/>
              <w:marTop w:val="30"/>
              <w:marBottom w:val="30"/>
              <w:divBdr>
                <w:top w:val="none" w:sz="0" w:space="0" w:color="auto"/>
                <w:left w:val="none" w:sz="0" w:space="0" w:color="auto"/>
                <w:bottom w:val="none" w:sz="0" w:space="0" w:color="auto"/>
                <w:right w:val="none" w:sz="0" w:space="0" w:color="auto"/>
              </w:divBdr>
              <w:divsChild>
                <w:div w:id="1940525715">
                  <w:marLeft w:val="0"/>
                  <w:marRight w:val="0"/>
                  <w:marTop w:val="0"/>
                  <w:marBottom w:val="0"/>
                  <w:divBdr>
                    <w:top w:val="none" w:sz="0" w:space="0" w:color="auto"/>
                    <w:left w:val="none" w:sz="0" w:space="0" w:color="auto"/>
                    <w:bottom w:val="none" w:sz="0" w:space="0" w:color="auto"/>
                    <w:right w:val="none" w:sz="0" w:space="0" w:color="auto"/>
                  </w:divBdr>
                  <w:divsChild>
                    <w:div w:id="2129278773">
                      <w:marLeft w:val="0"/>
                      <w:marRight w:val="0"/>
                      <w:marTop w:val="0"/>
                      <w:marBottom w:val="0"/>
                      <w:divBdr>
                        <w:top w:val="none" w:sz="0" w:space="0" w:color="auto"/>
                        <w:left w:val="none" w:sz="0" w:space="0" w:color="auto"/>
                        <w:bottom w:val="none" w:sz="0" w:space="0" w:color="auto"/>
                        <w:right w:val="none" w:sz="0" w:space="0" w:color="auto"/>
                      </w:divBdr>
                    </w:div>
                  </w:divsChild>
                </w:div>
                <w:div w:id="1818955518">
                  <w:marLeft w:val="0"/>
                  <w:marRight w:val="0"/>
                  <w:marTop w:val="0"/>
                  <w:marBottom w:val="0"/>
                  <w:divBdr>
                    <w:top w:val="none" w:sz="0" w:space="0" w:color="auto"/>
                    <w:left w:val="none" w:sz="0" w:space="0" w:color="auto"/>
                    <w:bottom w:val="none" w:sz="0" w:space="0" w:color="auto"/>
                    <w:right w:val="none" w:sz="0" w:space="0" w:color="auto"/>
                  </w:divBdr>
                  <w:divsChild>
                    <w:div w:id="394012417">
                      <w:marLeft w:val="0"/>
                      <w:marRight w:val="0"/>
                      <w:marTop w:val="0"/>
                      <w:marBottom w:val="0"/>
                      <w:divBdr>
                        <w:top w:val="none" w:sz="0" w:space="0" w:color="auto"/>
                        <w:left w:val="none" w:sz="0" w:space="0" w:color="auto"/>
                        <w:bottom w:val="none" w:sz="0" w:space="0" w:color="auto"/>
                        <w:right w:val="none" w:sz="0" w:space="0" w:color="auto"/>
                      </w:divBdr>
                    </w:div>
                  </w:divsChild>
                </w:div>
                <w:div w:id="942766404">
                  <w:marLeft w:val="0"/>
                  <w:marRight w:val="0"/>
                  <w:marTop w:val="0"/>
                  <w:marBottom w:val="0"/>
                  <w:divBdr>
                    <w:top w:val="none" w:sz="0" w:space="0" w:color="auto"/>
                    <w:left w:val="none" w:sz="0" w:space="0" w:color="auto"/>
                    <w:bottom w:val="none" w:sz="0" w:space="0" w:color="auto"/>
                    <w:right w:val="none" w:sz="0" w:space="0" w:color="auto"/>
                  </w:divBdr>
                  <w:divsChild>
                    <w:div w:id="1108237467">
                      <w:marLeft w:val="0"/>
                      <w:marRight w:val="0"/>
                      <w:marTop w:val="0"/>
                      <w:marBottom w:val="0"/>
                      <w:divBdr>
                        <w:top w:val="none" w:sz="0" w:space="0" w:color="auto"/>
                        <w:left w:val="none" w:sz="0" w:space="0" w:color="auto"/>
                        <w:bottom w:val="none" w:sz="0" w:space="0" w:color="auto"/>
                        <w:right w:val="none" w:sz="0" w:space="0" w:color="auto"/>
                      </w:divBdr>
                    </w:div>
                  </w:divsChild>
                </w:div>
                <w:div w:id="1124736495">
                  <w:marLeft w:val="0"/>
                  <w:marRight w:val="0"/>
                  <w:marTop w:val="0"/>
                  <w:marBottom w:val="0"/>
                  <w:divBdr>
                    <w:top w:val="none" w:sz="0" w:space="0" w:color="auto"/>
                    <w:left w:val="none" w:sz="0" w:space="0" w:color="auto"/>
                    <w:bottom w:val="none" w:sz="0" w:space="0" w:color="auto"/>
                    <w:right w:val="none" w:sz="0" w:space="0" w:color="auto"/>
                  </w:divBdr>
                  <w:divsChild>
                    <w:div w:id="1205798510">
                      <w:marLeft w:val="0"/>
                      <w:marRight w:val="0"/>
                      <w:marTop w:val="0"/>
                      <w:marBottom w:val="0"/>
                      <w:divBdr>
                        <w:top w:val="none" w:sz="0" w:space="0" w:color="auto"/>
                        <w:left w:val="none" w:sz="0" w:space="0" w:color="auto"/>
                        <w:bottom w:val="none" w:sz="0" w:space="0" w:color="auto"/>
                        <w:right w:val="none" w:sz="0" w:space="0" w:color="auto"/>
                      </w:divBdr>
                    </w:div>
                  </w:divsChild>
                </w:div>
                <w:div w:id="1998145269">
                  <w:marLeft w:val="0"/>
                  <w:marRight w:val="0"/>
                  <w:marTop w:val="0"/>
                  <w:marBottom w:val="0"/>
                  <w:divBdr>
                    <w:top w:val="none" w:sz="0" w:space="0" w:color="auto"/>
                    <w:left w:val="none" w:sz="0" w:space="0" w:color="auto"/>
                    <w:bottom w:val="none" w:sz="0" w:space="0" w:color="auto"/>
                    <w:right w:val="none" w:sz="0" w:space="0" w:color="auto"/>
                  </w:divBdr>
                  <w:divsChild>
                    <w:div w:id="1880124049">
                      <w:marLeft w:val="0"/>
                      <w:marRight w:val="0"/>
                      <w:marTop w:val="0"/>
                      <w:marBottom w:val="0"/>
                      <w:divBdr>
                        <w:top w:val="none" w:sz="0" w:space="0" w:color="auto"/>
                        <w:left w:val="none" w:sz="0" w:space="0" w:color="auto"/>
                        <w:bottom w:val="none" w:sz="0" w:space="0" w:color="auto"/>
                        <w:right w:val="none" w:sz="0" w:space="0" w:color="auto"/>
                      </w:divBdr>
                    </w:div>
                  </w:divsChild>
                </w:div>
                <w:div w:id="2112579723">
                  <w:marLeft w:val="0"/>
                  <w:marRight w:val="0"/>
                  <w:marTop w:val="0"/>
                  <w:marBottom w:val="0"/>
                  <w:divBdr>
                    <w:top w:val="none" w:sz="0" w:space="0" w:color="auto"/>
                    <w:left w:val="none" w:sz="0" w:space="0" w:color="auto"/>
                    <w:bottom w:val="none" w:sz="0" w:space="0" w:color="auto"/>
                    <w:right w:val="none" w:sz="0" w:space="0" w:color="auto"/>
                  </w:divBdr>
                  <w:divsChild>
                    <w:div w:id="1012075124">
                      <w:marLeft w:val="0"/>
                      <w:marRight w:val="0"/>
                      <w:marTop w:val="0"/>
                      <w:marBottom w:val="0"/>
                      <w:divBdr>
                        <w:top w:val="none" w:sz="0" w:space="0" w:color="auto"/>
                        <w:left w:val="none" w:sz="0" w:space="0" w:color="auto"/>
                        <w:bottom w:val="none" w:sz="0" w:space="0" w:color="auto"/>
                        <w:right w:val="none" w:sz="0" w:space="0" w:color="auto"/>
                      </w:divBdr>
                    </w:div>
                  </w:divsChild>
                </w:div>
                <w:div w:id="819611208">
                  <w:marLeft w:val="0"/>
                  <w:marRight w:val="0"/>
                  <w:marTop w:val="0"/>
                  <w:marBottom w:val="0"/>
                  <w:divBdr>
                    <w:top w:val="none" w:sz="0" w:space="0" w:color="auto"/>
                    <w:left w:val="none" w:sz="0" w:space="0" w:color="auto"/>
                    <w:bottom w:val="none" w:sz="0" w:space="0" w:color="auto"/>
                    <w:right w:val="none" w:sz="0" w:space="0" w:color="auto"/>
                  </w:divBdr>
                  <w:divsChild>
                    <w:div w:id="842430891">
                      <w:marLeft w:val="0"/>
                      <w:marRight w:val="0"/>
                      <w:marTop w:val="0"/>
                      <w:marBottom w:val="0"/>
                      <w:divBdr>
                        <w:top w:val="none" w:sz="0" w:space="0" w:color="auto"/>
                        <w:left w:val="none" w:sz="0" w:space="0" w:color="auto"/>
                        <w:bottom w:val="none" w:sz="0" w:space="0" w:color="auto"/>
                        <w:right w:val="none" w:sz="0" w:space="0" w:color="auto"/>
                      </w:divBdr>
                    </w:div>
                  </w:divsChild>
                </w:div>
                <w:div w:id="1823887123">
                  <w:marLeft w:val="0"/>
                  <w:marRight w:val="0"/>
                  <w:marTop w:val="0"/>
                  <w:marBottom w:val="0"/>
                  <w:divBdr>
                    <w:top w:val="none" w:sz="0" w:space="0" w:color="auto"/>
                    <w:left w:val="none" w:sz="0" w:space="0" w:color="auto"/>
                    <w:bottom w:val="none" w:sz="0" w:space="0" w:color="auto"/>
                    <w:right w:val="none" w:sz="0" w:space="0" w:color="auto"/>
                  </w:divBdr>
                  <w:divsChild>
                    <w:div w:id="1600944019">
                      <w:marLeft w:val="0"/>
                      <w:marRight w:val="0"/>
                      <w:marTop w:val="0"/>
                      <w:marBottom w:val="0"/>
                      <w:divBdr>
                        <w:top w:val="none" w:sz="0" w:space="0" w:color="auto"/>
                        <w:left w:val="none" w:sz="0" w:space="0" w:color="auto"/>
                        <w:bottom w:val="none" w:sz="0" w:space="0" w:color="auto"/>
                        <w:right w:val="none" w:sz="0" w:space="0" w:color="auto"/>
                      </w:divBdr>
                    </w:div>
                  </w:divsChild>
                </w:div>
                <w:div w:id="503739637">
                  <w:marLeft w:val="0"/>
                  <w:marRight w:val="0"/>
                  <w:marTop w:val="0"/>
                  <w:marBottom w:val="0"/>
                  <w:divBdr>
                    <w:top w:val="none" w:sz="0" w:space="0" w:color="auto"/>
                    <w:left w:val="none" w:sz="0" w:space="0" w:color="auto"/>
                    <w:bottom w:val="none" w:sz="0" w:space="0" w:color="auto"/>
                    <w:right w:val="none" w:sz="0" w:space="0" w:color="auto"/>
                  </w:divBdr>
                  <w:divsChild>
                    <w:div w:id="817847927">
                      <w:marLeft w:val="0"/>
                      <w:marRight w:val="0"/>
                      <w:marTop w:val="0"/>
                      <w:marBottom w:val="0"/>
                      <w:divBdr>
                        <w:top w:val="none" w:sz="0" w:space="0" w:color="auto"/>
                        <w:left w:val="none" w:sz="0" w:space="0" w:color="auto"/>
                        <w:bottom w:val="none" w:sz="0" w:space="0" w:color="auto"/>
                        <w:right w:val="none" w:sz="0" w:space="0" w:color="auto"/>
                      </w:divBdr>
                    </w:div>
                  </w:divsChild>
                </w:div>
                <w:div w:id="194662514">
                  <w:marLeft w:val="0"/>
                  <w:marRight w:val="0"/>
                  <w:marTop w:val="0"/>
                  <w:marBottom w:val="0"/>
                  <w:divBdr>
                    <w:top w:val="none" w:sz="0" w:space="0" w:color="auto"/>
                    <w:left w:val="none" w:sz="0" w:space="0" w:color="auto"/>
                    <w:bottom w:val="none" w:sz="0" w:space="0" w:color="auto"/>
                    <w:right w:val="none" w:sz="0" w:space="0" w:color="auto"/>
                  </w:divBdr>
                  <w:divsChild>
                    <w:div w:id="362481281">
                      <w:marLeft w:val="0"/>
                      <w:marRight w:val="0"/>
                      <w:marTop w:val="0"/>
                      <w:marBottom w:val="0"/>
                      <w:divBdr>
                        <w:top w:val="none" w:sz="0" w:space="0" w:color="auto"/>
                        <w:left w:val="none" w:sz="0" w:space="0" w:color="auto"/>
                        <w:bottom w:val="none" w:sz="0" w:space="0" w:color="auto"/>
                        <w:right w:val="none" w:sz="0" w:space="0" w:color="auto"/>
                      </w:divBdr>
                    </w:div>
                  </w:divsChild>
                </w:div>
                <w:div w:id="1872914602">
                  <w:marLeft w:val="0"/>
                  <w:marRight w:val="0"/>
                  <w:marTop w:val="0"/>
                  <w:marBottom w:val="0"/>
                  <w:divBdr>
                    <w:top w:val="none" w:sz="0" w:space="0" w:color="auto"/>
                    <w:left w:val="none" w:sz="0" w:space="0" w:color="auto"/>
                    <w:bottom w:val="none" w:sz="0" w:space="0" w:color="auto"/>
                    <w:right w:val="none" w:sz="0" w:space="0" w:color="auto"/>
                  </w:divBdr>
                  <w:divsChild>
                    <w:div w:id="1180588658">
                      <w:marLeft w:val="0"/>
                      <w:marRight w:val="0"/>
                      <w:marTop w:val="0"/>
                      <w:marBottom w:val="0"/>
                      <w:divBdr>
                        <w:top w:val="none" w:sz="0" w:space="0" w:color="auto"/>
                        <w:left w:val="none" w:sz="0" w:space="0" w:color="auto"/>
                        <w:bottom w:val="none" w:sz="0" w:space="0" w:color="auto"/>
                        <w:right w:val="none" w:sz="0" w:space="0" w:color="auto"/>
                      </w:divBdr>
                    </w:div>
                  </w:divsChild>
                </w:div>
                <w:div w:id="587345652">
                  <w:marLeft w:val="0"/>
                  <w:marRight w:val="0"/>
                  <w:marTop w:val="0"/>
                  <w:marBottom w:val="0"/>
                  <w:divBdr>
                    <w:top w:val="none" w:sz="0" w:space="0" w:color="auto"/>
                    <w:left w:val="none" w:sz="0" w:space="0" w:color="auto"/>
                    <w:bottom w:val="none" w:sz="0" w:space="0" w:color="auto"/>
                    <w:right w:val="none" w:sz="0" w:space="0" w:color="auto"/>
                  </w:divBdr>
                  <w:divsChild>
                    <w:div w:id="16077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62293">
          <w:marLeft w:val="0"/>
          <w:marRight w:val="0"/>
          <w:marTop w:val="0"/>
          <w:marBottom w:val="0"/>
          <w:divBdr>
            <w:top w:val="none" w:sz="0" w:space="0" w:color="auto"/>
            <w:left w:val="none" w:sz="0" w:space="0" w:color="auto"/>
            <w:bottom w:val="none" w:sz="0" w:space="0" w:color="auto"/>
            <w:right w:val="none" w:sz="0" w:space="0" w:color="auto"/>
          </w:divBdr>
          <w:divsChild>
            <w:div w:id="1823698080">
              <w:marLeft w:val="0"/>
              <w:marRight w:val="0"/>
              <w:marTop w:val="0"/>
              <w:marBottom w:val="0"/>
              <w:divBdr>
                <w:top w:val="none" w:sz="0" w:space="0" w:color="auto"/>
                <w:left w:val="none" w:sz="0" w:space="0" w:color="auto"/>
                <w:bottom w:val="none" w:sz="0" w:space="0" w:color="auto"/>
                <w:right w:val="none" w:sz="0" w:space="0" w:color="auto"/>
              </w:divBdr>
            </w:div>
            <w:div w:id="1778209497">
              <w:marLeft w:val="0"/>
              <w:marRight w:val="0"/>
              <w:marTop w:val="0"/>
              <w:marBottom w:val="0"/>
              <w:divBdr>
                <w:top w:val="none" w:sz="0" w:space="0" w:color="auto"/>
                <w:left w:val="none" w:sz="0" w:space="0" w:color="auto"/>
                <w:bottom w:val="none" w:sz="0" w:space="0" w:color="auto"/>
                <w:right w:val="none" w:sz="0" w:space="0" w:color="auto"/>
              </w:divBdr>
            </w:div>
            <w:div w:id="1616401218">
              <w:marLeft w:val="0"/>
              <w:marRight w:val="0"/>
              <w:marTop w:val="0"/>
              <w:marBottom w:val="0"/>
              <w:divBdr>
                <w:top w:val="none" w:sz="0" w:space="0" w:color="auto"/>
                <w:left w:val="none" w:sz="0" w:space="0" w:color="auto"/>
                <w:bottom w:val="none" w:sz="0" w:space="0" w:color="auto"/>
                <w:right w:val="none" w:sz="0" w:space="0" w:color="auto"/>
              </w:divBdr>
            </w:div>
            <w:div w:id="836195348">
              <w:marLeft w:val="0"/>
              <w:marRight w:val="0"/>
              <w:marTop w:val="0"/>
              <w:marBottom w:val="0"/>
              <w:divBdr>
                <w:top w:val="none" w:sz="0" w:space="0" w:color="auto"/>
                <w:left w:val="none" w:sz="0" w:space="0" w:color="auto"/>
                <w:bottom w:val="none" w:sz="0" w:space="0" w:color="auto"/>
                <w:right w:val="none" w:sz="0" w:space="0" w:color="auto"/>
              </w:divBdr>
            </w:div>
            <w:div w:id="664359167">
              <w:marLeft w:val="0"/>
              <w:marRight w:val="0"/>
              <w:marTop w:val="0"/>
              <w:marBottom w:val="0"/>
              <w:divBdr>
                <w:top w:val="none" w:sz="0" w:space="0" w:color="auto"/>
                <w:left w:val="none" w:sz="0" w:space="0" w:color="auto"/>
                <w:bottom w:val="none" w:sz="0" w:space="0" w:color="auto"/>
                <w:right w:val="none" w:sz="0" w:space="0" w:color="auto"/>
              </w:divBdr>
            </w:div>
            <w:div w:id="775713309">
              <w:marLeft w:val="0"/>
              <w:marRight w:val="0"/>
              <w:marTop w:val="0"/>
              <w:marBottom w:val="0"/>
              <w:divBdr>
                <w:top w:val="none" w:sz="0" w:space="0" w:color="auto"/>
                <w:left w:val="none" w:sz="0" w:space="0" w:color="auto"/>
                <w:bottom w:val="none" w:sz="0" w:space="0" w:color="auto"/>
                <w:right w:val="none" w:sz="0" w:space="0" w:color="auto"/>
              </w:divBdr>
            </w:div>
            <w:div w:id="962921622">
              <w:marLeft w:val="0"/>
              <w:marRight w:val="0"/>
              <w:marTop w:val="0"/>
              <w:marBottom w:val="0"/>
              <w:divBdr>
                <w:top w:val="none" w:sz="0" w:space="0" w:color="auto"/>
                <w:left w:val="none" w:sz="0" w:space="0" w:color="auto"/>
                <w:bottom w:val="none" w:sz="0" w:space="0" w:color="auto"/>
                <w:right w:val="none" w:sz="0" w:space="0" w:color="auto"/>
              </w:divBdr>
            </w:div>
            <w:div w:id="389502246">
              <w:marLeft w:val="0"/>
              <w:marRight w:val="0"/>
              <w:marTop w:val="0"/>
              <w:marBottom w:val="0"/>
              <w:divBdr>
                <w:top w:val="none" w:sz="0" w:space="0" w:color="auto"/>
                <w:left w:val="none" w:sz="0" w:space="0" w:color="auto"/>
                <w:bottom w:val="none" w:sz="0" w:space="0" w:color="auto"/>
                <w:right w:val="none" w:sz="0" w:space="0" w:color="auto"/>
              </w:divBdr>
            </w:div>
            <w:div w:id="2140100972">
              <w:marLeft w:val="0"/>
              <w:marRight w:val="0"/>
              <w:marTop w:val="0"/>
              <w:marBottom w:val="0"/>
              <w:divBdr>
                <w:top w:val="none" w:sz="0" w:space="0" w:color="auto"/>
                <w:left w:val="none" w:sz="0" w:space="0" w:color="auto"/>
                <w:bottom w:val="none" w:sz="0" w:space="0" w:color="auto"/>
                <w:right w:val="none" w:sz="0" w:space="0" w:color="auto"/>
              </w:divBdr>
            </w:div>
            <w:div w:id="558900661">
              <w:marLeft w:val="0"/>
              <w:marRight w:val="0"/>
              <w:marTop w:val="0"/>
              <w:marBottom w:val="0"/>
              <w:divBdr>
                <w:top w:val="none" w:sz="0" w:space="0" w:color="auto"/>
                <w:left w:val="none" w:sz="0" w:space="0" w:color="auto"/>
                <w:bottom w:val="none" w:sz="0" w:space="0" w:color="auto"/>
                <w:right w:val="none" w:sz="0" w:space="0" w:color="auto"/>
              </w:divBdr>
            </w:div>
            <w:div w:id="224267749">
              <w:marLeft w:val="0"/>
              <w:marRight w:val="0"/>
              <w:marTop w:val="0"/>
              <w:marBottom w:val="0"/>
              <w:divBdr>
                <w:top w:val="none" w:sz="0" w:space="0" w:color="auto"/>
                <w:left w:val="none" w:sz="0" w:space="0" w:color="auto"/>
                <w:bottom w:val="none" w:sz="0" w:space="0" w:color="auto"/>
                <w:right w:val="none" w:sz="0" w:space="0" w:color="auto"/>
              </w:divBdr>
            </w:div>
            <w:div w:id="1009912181">
              <w:marLeft w:val="0"/>
              <w:marRight w:val="0"/>
              <w:marTop w:val="0"/>
              <w:marBottom w:val="0"/>
              <w:divBdr>
                <w:top w:val="none" w:sz="0" w:space="0" w:color="auto"/>
                <w:left w:val="none" w:sz="0" w:space="0" w:color="auto"/>
                <w:bottom w:val="none" w:sz="0" w:space="0" w:color="auto"/>
                <w:right w:val="none" w:sz="0" w:space="0" w:color="auto"/>
              </w:divBdr>
            </w:div>
            <w:div w:id="778337563">
              <w:marLeft w:val="0"/>
              <w:marRight w:val="0"/>
              <w:marTop w:val="0"/>
              <w:marBottom w:val="0"/>
              <w:divBdr>
                <w:top w:val="none" w:sz="0" w:space="0" w:color="auto"/>
                <w:left w:val="none" w:sz="0" w:space="0" w:color="auto"/>
                <w:bottom w:val="none" w:sz="0" w:space="0" w:color="auto"/>
                <w:right w:val="none" w:sz="0" w:space="0" w:color="auto"/>
              </w:divBdr>
            </w:div>
            <w:div w:id="1277565281">
              <w:marLeft w:val="0"/>
              <w:marRight w:val="0"/>
              <w:marTop w:val="0"/>
              <w:marBottom w:val="0"/>
              <w:divBdr>
                <w:top w:val="none" w:sz="0" w:space="0" w:color="auto"/>
                <w:left w:val="none" w:sz="0" w:space="0" w:color="auto"/>
                <w:bottom w:val="none" w:sz="0" w:space="0" w:color="auto"/>
                <w:right w:val="none" w:sz="0" w:space="0" w:color="auto"/>
              </w:divBdr>
            </w:div>
            <w:div w:id="1495798401">
              <w:marLeft w:val="0"/>
              <w:marRight w:val="0"/>
              <w:marTop w:val="0"/>
              <w:marBottom w:val="0"/>
              <w:divBdr>
                <w:top w:val="none" w:sz="0" w:space="0" w:color="auto"/>
                <w:left w:val="none" w:sz="0" w:space="0" w:color="auto"/>
                <w:bottom w:val="none" w:sz="0" w:space="0" w:color="auto"/>
                <w:right w:val="none" w:sz="0" w:space="0" w:color="auto"/>
              </w:divBdr>
            </w:div>
            <w:div w:id="1452818632">
              <w:marLeft w:val="0"/>
              <w:marRight w:val="0"/>
              <w:marTop w:val="0"/>
              <w:marBottom w:val="0"/>
              <w:divBdr>
                <w:top w:val="none" w:sz="0" w:space="0" w:color="auto"/>
                <w:left w:val="none" w:sz="0" w:space="0" w:color="auto"/>
                <w:bottom w:val="none" w:sz="0" w:space="0" w:color="auto"/>
                <w:right w:val="none" w:sz="0" w:space="0" w:color="auto"/>
              </w:divBdr>
            </w:div>
            <w:div w:id="1910192147">
              <w:marLeft w:val="0"/>
              <w:marRight w:val="0"/>
              <w:marTop w:val="0"/>
              <w:marBottom w:val="0"/>
              <w:divBdr>
                <w:top w:val="none" w:sz="0" w:space="0" w:color="auto"/>
                <w:left w:val="none" w:sz="0" w:space="0" w:color="auto"/>
                <w:bottom w:val="none" w:sz="0" w:space="0" w:color="auto"/>
                <w:right w:val="none" w:sz="0" w:space="0" w:color="auto"/>
              </w:divBdr>
            </w:div>
            <w:div w:id="1329678341">
              <w:marLeft w:val="0"/>
              <w:marRight w:val="0"/>
              <w:marTop w:val="0"/>
              <w:marBottom w:val="0"/>
              <w:divBdr>
                <w:top w:val="none" w:sz="0" w:space="0" w:color="auto"/>
                <w:left w:val="none" w:sz="0" w:space="0" w:color="auto"/>
                <w:bottom w:val="none" w:sz="0" w:space="0" w:color="auto"/>
                <w:right w:val="none" w:sz="0" w:space="0" w:color="auto"/>
              </w:divBdr>
            </w:div>
            <w:div w:id="325675499">
              <w:marLeft w:val="0"/>
              <w:marRight w:val="0"/>
              <w:marTop w:val="0"/>
              <w:marBottom w:val="0"/>
              <w:divBdr>
                <w:top w:val="none" w:sz="0" w:space="0" w:color="auto"/>
                <w:left w:val="none" w:sz="0" w:space="0" w:color="auto"/>
                <w:bottom w:val="none" w:sz="0" w:space="0" w:color="auto"/>
                <w:right w:val="none" w:sz="0" w:space="0" w:color="auto"/>
              </w:divBdr>
            </w:div>
            <w:div w:id="374503232">
              <w:marLeft w:val="0"/>
              <w:marRight w:val="0"/>
              <w:marTop w:val="0"/>
              <w:marBottom w:val="0"/>
              <w:divBdr>
                <w:top w:val="none" w:sz="0" w:space="0" w:color="auto"/>
                <w:left w:val="none" w:sz="0" w:space="0" w:color="auto"/>
                <w:bottom w:val="none" w:sz="0" w:space="0" w:color="auto"/>
                <w:right w:val="none" w:sz="0" w:space="0" w:color="auto"/>
              </w:divBdr>
            </w:div>
          </w:divsChild>
        </w:div>
        <w:div w:id="1862620704">
          <w:marLeft w:val="0"/>
          <w:marRight w:val="0"/>
          <w:marTop w:val="0"/>
          <w:marBottom w:val="0"/>
          <w:divBdr>
            <w:top w:val="none" w:sz="0" w:space="0" w:color="auto"/>
            <w:left w:val="none" w:sz="0" w:space="0" w:color="auto"/>
            <w:bottom w:val="none" w:sz="0" w:space="0" w:color="auto"/>
            <w:right w:val="none" w:sz="0" w:space="0" w:color="auto"/>
          </w:divBdr>
        </w:div>
        <w:div w:id="907570548">
          <w:marLeft w:val="0"/>
          <w:marRight w:val="0"/>
          <w:marTop w:val="0"/>
          <w:marBottom w:val="0"/>
          <w:divBdr>
            <w:top w:val="none" w:sz="0" w:space="0" w:color="auto"/>
            <w:left w:val="none" w:sz="0" w:space="0" w:color="auto"/>
            <w:bottom w:val="none" w:sz="0" w:space="0" w:color="auto"/>
            <w:right w:val="none" w:sz="0" w:space="0" w:color="auto"/>
          </w:divBdr>
        </w:div>
        <w:div w:id="793325820">
          <w:marLeft w:val="0"/>
          <w:marRight w:val="0"/>
          <w:marTop w:val="0"/>
          <w:marBottom w:val="0"/>
          <w:divBdr>
            <w:top w:val="none" w:sz="0" w:space="0" w:color="auto"/>
            <w:left w:val="none" w:sz="0" w:space="0" w:color="auto"/>
            <w:bottom w:val="none" w:sz="0" w:space="0" w:color="auto"/>
            <w:right w:val="none" w:sz="0" w:space="0" w:color="auto"/>
          </w:divBdr>
        </w:div>
      </w:divsChild>
    </w:div>
    <w:div w:id="1482965146">
      <w:bodyDiv w:val="1"/>
      <w:marLeft w:val="0"/>
      <w:marRight w:val="0"/>
      <w:marTop w:val="0"/>
      <w:marBottom w:val="0"/>
      <w:divBdr>
        <w:top w:val="none" w:sz="0" w:space="0" w:color="auto"/>
        <w:left w:val="none" w:sz="0" w:space="0" w:color="auto"/>
        <w:bottom w:val="none" w:sz="0" w:space="0" w:color="auto"/>
        <w:right w:val="none" w:sz="0" w:space="0" w:color="auto"/>
      </w:divBdr>
    </w:div>
    <w:div w:id="1491870992">
      <w:bodyDiv w:val="1"/>
      <w:marLeft w:val="0"/>
      <w:marRight w:val="0"/>
      <w:marTop w:val="0"/>
      <w:marBottom w:val="0"/>
      <w:divBdr>
        <w:top w:val="none" w:sz="0" w:space="0" w:color="auto"/>
        <w:left w:val="none" w:sz="0" w:space="0" w:color="auto"/>
        <w:bottom w:val="none" w:sz="0" w:space="0" w:color="auto"/>
        <w:right w:val="none" w:sz="0" w:space="0" w:color="auto"/>
      </w:divBdr>
    </w:div>
    <w:div w:id="1504316629">
      <w:bodyDiv w:val="1"/>
      <w:marLeft w:val="0"/>
      <w:marRight w:val="0"/>
      <w:marTop w:val="0"/>
      <w:marBottom w:val="0"/>
      <w:divBdr>
        <w:top w:val="none" w:sz="0" w:space="0" w:color="auto"/>
        <w:left w:val="none" w:sz="0" w:space="0" w:color="auto"/>
        <w:bottom w:val="none" w:sz="0" w:space="0" w:color="auto"/>
        <w:right w:val="none" w:sz="0" w:space="0" w:color="auto"/>
      </w:divBdr>
    </w:div>
    <w:div w:id="1609391391">
      <w:bodyDiv w:val="1"/>
      <w:marLeft w:val="0"/>
      <w:marRight w:val="0"/>
      <w:marTop w:val="0"/>
      <w:marBottom w:val="0"/>
      <w:divBdr>
        <w:top w:val="none" w:sz="0" w:space="0" w:color="auto"/>
        <w:left w:val="none" w:sz="0" w:space="0" w:color="auto"/>
        <w:bottom w:val="none" w:sz="0" w:space="0" w:color="auto"/>
        <w:right w:val="none" w:sz="0" w:space="0" w:color="auto"/>
      </w:divBdr>
    </w:div>
    <w:div w:id="1868790050">
      <w:bodyDiv w:val="1"/>
      <w:marLeft w:val="0"/>
      <w:marRight w:val="0"/>
      <w:marTop w:val="0"/>
      <w:marBottom w:val="0"/>
      <w:divBdr>
        <w:top w:val="none" w:sz="0" w:space="0" w:color="auto"/>
        <w:left w:val="none" w:sz="0" w:space="0" w:color="auto"/>
        <w:bottom w:val="none" w:sz="0" w:space="0" w:color="auto"/>
        <w:right w:val="none" w:sz="0" w:space="0" w:color="auto"/>
      </w:divBdr>
    </w:div>
    <w:div w:id="1932003763">
      <w:bodyDiv w:val="1"/>
      <w:marLeft w:val="0"/>
      <w:marRight w:val="0"/>
      <w:marTop w:val="0"/>
      <w:marBottom w:val="0"/>
      <w:divBdr>
        <w:top w:val="none" w:sz="0" w:space="0" w:color="auto"/>
        <w:left w:val="none" w:sz="0" w:space="0" w:color="auto"/>
        <w:bottom w:val="none" w:sz="0" w:space="0" w:color="auto"/>
        <w:right w:val="none" w:sz="0" w:space="0" w:color="auto"/>
      </w:divBdr>
    </w:div>
    <w:div w:id="2100636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yperlink" Target="mailto:marie-ursula.vaks@kliimaministeerium.e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tyles" Target="styles.xml"/><Relationship Id="rId12" Type="http://schemas.openxmlformats.org/officeDocument/2006/relationships/hyperlink" Target="http://data.europa.eu/eli/dir/2024/1711/oj" TargetMode="External"/><Relationship Id="rId17" Type="http://schemas.openxmlformats.org/officeDocument/2006/relationships/hyperlink" Target="http://data.europa.eu/eli/reg/2024/1106/oj" TargetMode="External"/><Relationship Id="rId25" Type="http://schemas.openxmlformats.org/officeDocument/2006/relationships/image" Target="media/image5.png"/><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mailto:kathlin.oeselg@kliimaministeerium.e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png"/><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3.png"/><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tauno.hilimon@kliimaministeerium.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image" Target="media/image2.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zdnet.com/article/solarwinds-the-more-we-learn-the-worse-it-looks/" TargetMode="External"/><Relationship Id="rId13" Type="http://schemas.openxmlformats.org/officeDocument/2006/relationships/hyperlink" Target="https://www.konkurentsiamet.ee/uudised/konkurentsiamet-maaras-elering-ile-energia-hulgimuugituru-reeglite-rikkumise-eest" TargetMode="External"/><Relationship Id="rId18" Type="http://schemas.openxmlformats.org/officeDocument/2006/relationships/hyperlink" Target="https://www.konkurentsiamet.ee/analuusid-ja-uuringud/elektri-ja-gaasituru-aruanded" TargetMode="External"/><Relationship Id="rId26" Type="http://schemas.openxmlformats.org/officeDocument/2006/relationships/hyperlink" Target="https://www.konkurentsiamet.ee/uudised/konkurentsiamet-maaras-elering-ile-energia-hulgimuugituru-reeglite-rikkumise-eest" TargetMode="External"/><Relationship Id="rId3" Type="http://schemas.openxmlformats.org/officeDocument/2006/relationships/hyperlink" Target="https://riigikantselei.ee/el-poliitika-julgeolek-ja-riigikaitse/julgeoleku-ja-riigikaitse-koordineerimine" TargetMode="External"/><Relationship Id="rId21" Type="http://schemas.openxmlformats.org/officeDocument/2006/relationships/hyperlink" Target="https://www.konkurentsiamet.ee/analuusid-ja-uuringud/elektri-ja-gaasituru-aruanded" TargetMode="External"/><Relationship Id="rId7" Type="http://schemas.openxmlformats.org/officeDocument/2006/relationships/hyperlink" Target="https://www.solarwinds.com/securityadvisory" TargetMode="External"/><Relationship Id="rId12" Type="http://schemas.openxmlformats.org/officeDocument/2006/relationships/hyperlink" Target="https://gaasivork.ee/ettevottest-gaasivork/" TargetMode="External"/><Relationship Id="rId17" Type="http://schemas.openxmlformats.org/officeDocument/2006/relationships/hyperlink" Target="https://www.konkurentsiamet.ee/analuusid-ja-uuringud/elektri-ja-gaasituru-aruanded" TargetMode="External"/><Relationship Id="rId25" Type="http://schemas.openxmlformats.org/officeDocument/2006/relationships/hyperlink" Target="https://www.konkurentsiamet.ee/uudised/konkurentsiamet-maaras-elering-ile-energia-hulgimuugituru-reeglite-rikkumise-eest-0" TargetMode="External"/><Relationship Id="rId2" Type="http://schemas.openxmlformats.org/officeDocument/2006/relationships/hyperlink" Target="https://www.nordpoolgroup.com/en/message-center-container/newsroom/exchange-message-list/2024/q3/euronext-and-nord-pool-announce-nordic-and-baltic-power-futures-market/" TargetMode="External"/><Relationship Id="rId16" Type="http://schemas.openxmlformats.org/officeDocument/2006/relationships/hyperlink" Target="https://www.enefit.com/et/-/investori-uudised/eesti-energia-kontserni-2022-majandusaasta-auditeerimata-tulemused?utm_source=chatgpt.com" TargetMode="External"/><Relationship Id="rId20" Type="http://schemas.openxmlformats.org/officeDocument/2006/relationships/hyperlink" Target="https://eur-lex.europa.eu/legal-content/ET/ALL/?uri=CELEX%3A32018L2001" TargetMode="External"/><Relationship Id="rId1" Type="http://schemas.openxmlformats.org/officeDocument/2006/relationships/hyperlink" Target="https://eur-lex.europa.eu/legal-content/EN/TXT/?uri=CELEX%3A32024R1106" TargetMode="External"/><Relationship Id="rId6" Type="http://schemas.openxmlformats.org/officeDocument/2006/relationships/hyperlink" Target="https://www.riigikogu.ee/tegevus/eelnoud/eelnou/70adb908-b70f-4d8b-9b20-2b25ad2d269e/" TargetMode="External"/><Relationship Id="rId11" Type="http://schemas.openxmlformats.org/officeDocument/2006/relationships/hyperlink" Target="https://www.konkurentsiamet.ee/uudised/konkurentsiamet-maaras-elering-ile-energia-hulgimuugituru-reeglite-rikkumise-eest-0" TargetMode="External"/><Relationship Id="rId24" Type="http://schemas.openxmlformats.org/officeDocument/2006/relationships/hyperlink" Target="https://www.elering.ee/gaasi-bilansiteenus" TargetMode="External"/><Relationship Id="rId5" Type="http://schemas.openxmlformats.org/officeDocument/2006/relationships/hyperlink" Target="https://ec.europa.eu/digital-single-market/en/news/eu-wide-coordinated-risk-assessment-5g-networks-security." TargetMode="External"/><Relationship Id="rId15" Type="http://schemas.openxmlformats.org/officeDocument/2006/relationships/hyperlink" Target="https://www.enefit.com/et/-/investori-uudised/eesti-energia-kontserni-2024-aasta-tulemused?utm_source=chatgpt.com" TargetMode="External"/><Relationship Id="rId23" Type="http://schemas.openxmlformats.org/officeDocument/2006/relationships/hyperlink" Target="https://www.konkurentsiamet.ee/analuusid-ja-uuringud/elektri-ja-gaasituru-aruanded" TargetMode="External"/><Relationship Id="rId10" Type="http://schemas.openxmlformats.org/officeDocument/2006/relationships/hyperlink" Target="https://elektrilevi.ee/et/ettevottest/tutvustus" TargetMode="External"/><Relationship Id="rId19" Type="http://schemas.openxmlformats.org/officeDocument/2006/relationships/hyperlink" Target="https://eur-lex.europa.eu/legal-content/EN/TXT/?uri=OJ:L_202401711" TargetMode="External"/><Relationship Id="rId4" Type="http://schemas.openxmlformats.org/officeDocument/2006/relationships/hyperlink" Target="https://riigikantselei.ee/el-poliitika-julgeolek-ja-riigikaitse/julgeoleku-ja-riigikaitse-koordineerimine" TargetMode="External"/><Relationship Id="rId9" Type="http://schemas.openxmlformats.org/officeDocument/2006/relationships/hyperlink" Target="https://www.nordpoolgroup.com/en/message-center-container/newsroom/exchange-message-list/2024/q3/euronext-and-nord-pool-announce-nordic-and-baltic-power-futures-market/" TargetMode="External"/><Relationship Id="rId14" Type="http://schemas.openxmlformats.org/officeDocument/2006/relationships/hyperlink" Target="https://www.enefit.com/et/-/investori-uudised/eesti-energia-kontserni-2022-majandusaasta-auditeerimata-tulemused?utm_source=chatgpt.com" TargetMode="External"/><Relationship Id="rId22" Type="http://schemas.openxmlformats.org/officeDocument/2006/relationships/hyperlink" Target="https://www.elering.ee/elektri-bilansiteenus"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E6FF1C-6FD3-4F58-9742-F1E93A38B939}">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2D6C884A-B689-4193-9DD7-FC98E4608170}">
  <ds:schemaRefs>
    <ds:schemaRef ds:uri="http://schemas.microsoft.com/sharepoint/v3/contenttype/forms"/>
  </ds:schemaRefs>
</ds:datastoreItem>
</file>

<file path=customXml/itemProps4.xml><?xml version="1.0" encoding="utf-8"?>
<ds:datastoreItem xmlns:ds="http://schemas.openxmlformats.org/officeDocument/2006/customXml" ds:itemID="{EE04A84D-5E5C-4ECE-AE96-CB44CDB6F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C33E1D-F29C-4A10-895B-980D70FB9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Pages>
  <Words>17771</Words>
  <Characters>103073</Characters>
  <Application>Microsoft Office Word</Application>
  <DocSecurity>0</DocSecurity>
  <Lines>858</Lines>
  <Paragraphs>241</Paragraphs>
  <ScaleCrop>false</ScaleCrop>
  <Company>Majandus- ja Kommunikatsiooniministeerium</Company>
  <LinksUpToDate>false</LinksUpToDate>
  <CharactersWithSpaces>120603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SK_ELTS_eelnõu</dc:title>
  <dc:subject/>
  <dc:creator>Marie-Ursula Vaks</dc:creator>
  <dc:description/>
  <cp:lastModifiedBy>Katariina Kärsten - JUSTDIGI</cp:lastModifiedBy>
  <cp:revision>205</cp:revision>
  <cp:lastPrinted>2017-04-07T17:27:00Z</cp:lastPrinted>
  <dcterms:created xsi:type="dcterms:W3CDTF">2025-08-18T11:46:00Z</dcterms:created>
  <dcterms:modified xsi:type="dcterms:W3CDTF">2025-09-12T12:57:00Z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y fmtid="{D5CDD505-2E9C-101B-9397-08002B2CF9AE}" pid="3" name="ContentTypeId">
    <vt:lpwstr>0x0101003E579B56BAECA84AA24CE2339784D7AE</vt:lpwstr>
  </property>
  <property fmtid="{D5CDD505-2E9C-101B-9397-08002B2CF9AE}" pid="4" name="MediaServiceImageTags">
    <vt:lpwstr/>
  </property>
  <property fmtid="{D5CDD505-2E9C-101B-9397-08002B2CF9AE}" pid="5" name="MSIP_Label_defa4170-0d19-0005-0004-bc88714345d2_Enabled">
    <vt:lpwstr>true</vt:lpwstr>
  </property>
  <property fmtid="{D5CDD505-2E9C-101B-9397-08002B2CF9AE}" pid="6" name="MSIP_Label_defa4170-0d19-0005-0004-bc88714345d2_SetDate">
    <vt:lpwstr>2025-08-18T11:46:09Z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44946115-4e84-4d72-9daf-8adb5e8fc3bd</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